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46B" w:rsidRDefault="00A8346B">
      <w:pPr>
        <w:pStyle w:val="8-left"/>
        <w:spacing w:before="0" w:line="240" w:lineRule="auto"/>
        <w:rPr>
          <w:rFonts w:ascii="Times New Roman" w:hAnsi="Times New Roman"/>
        </w:rPr>
      </w:pPr>
      <w:bookmarkStart w:id="0" w:name="_Toc496502546"/>
    </w:p>
    <w:p w:rsidR="001447E9" w:rsidRPr="001447E9" w:rsidRDefault="00A8346B" w:rsidP="005F7033">
      <w:pPr>
        <w:pStyle w:val="CoverTitle"/>
        <w:framePr w:w="8376" w:hSpace="181" w:vSpace="181" w:wrap="around" w:hAnchor="page" w:x="1881" w:y="5405"/>
        <w:spacing w:after="240" w:line="240" w:lineRule="auto"/>
        <w:rPr>
          <w:b/>
          <w:color w:val="0000FF"/>
          <w:sz w:val="40"/>
          <w:lang w:val="el-GR"/>
        </w:rPr>
      </w:pPr>
      <w:r w:rsidRPr="008D394B">
        <w:rPr>
          <w:b/>
          <w:noProof w:val="0"/>
          <w:color w:val="0000FF"/>
          <w:sz w:val="40"/>
          <w:lang w:val="el-GR"/>
        </w:rPr>
        <w:t xml:space="preserve">Δημοπρασία για τη </w:t>
      </w:r>
      <w:r w:rsidR="005F7033">
        <w:rPr>
          <w:b/>
          <w:noProof w:val="0"/>
          <w:color w:val="0000FF"/>
          <w:sz w:val="40"/>
          <w:lang w:val="el-GR"/>
        </w:rPr>
        <w:br/>
      </w:r>
      <w:r w:rsidRPr="008D394B">
        <w:rPr>
          <w:b/>
          <w:noProof w:val="0"/>
          <w:color w:val="0000FF"/>
          <w:sz w:val="40"/>
          <w:lang w:val="el-GR"/>
        </w:rPr>
        <w:t>Χορήγηση Δικαι</w:t>
      </w:r>
      <w:r>
        <w:rPr>
          <w:b/>
          <w:noProof w:val="0"/>
          <w:color w:val="0000FF"/>
          <w:sz w:val="40"/>
          <w:lang w:val="el-GR"/>
        </w:rPr>
        <w:t xml:space="preserve">ωμάτων </w:t>
      </w:r>
      <w:r w:rsidR="00AD2A4D">
        <w:rPr>
          <w:b/>
          <w:noProof w:val="0"/>
          <w:color w:val="0000FF"/>
          <w:sz w:val="40"/>
          <w:lang w:val="el-GR"/>
        </w:rPr>
        <w:t>Χρήσης Ραδιοφάσματος</w:t>
      </w:r>
      <w:r w:rsidRPr="008D394B">
        <w:rPr>
          <w:b/>
          <w:noProof w:val="0"/>
          <w:color w:val="0000FF"/>
          <w:sz w:val="40"/>
          <w:lang w:val="el-GR"/>
        </w:rPr>
        <w:t xml:space="preserve"> </w:t>
      </w:r>
      <w:r w:rsidR="005F7033">
        <w:rPr>
          <w:b/>
          <w:noProof w:val="0"/>
          <w:color w:val="0000FF"/>
          <w:sz w:val="40"/>
          <w:lang w:val="el-GR"/>
        </w:rPr>
        <w:br/>
      </w:r>
      <w:r w:rsidR="001447E9" w:rsidRPr="001447E9">
        <w:rPr>
          <w:b/>
          <w:color w:val="0000FF"/>
          <w:sz w:val="40"/>
          <w:lang w:val="el-GR"/>
        </w:rPr>
        <w:t xml:space="preserve">στις ζώνες </w:t>
      </w:r>
      <w:r w:rsidR="00AD2A4D">
        <w:rPr>
          <w:b/>
          <w:color w:val="0000FF"/>
          <w:sz w:val="40"/>
          <w:lang w:val="el-GR"/>
        </w:rPr>
        <w:t>ραδιοσυχνοτή</w:t>
      </w:r>
      <w:r w:rsidR="001447E9" w:rsidRPr="001447E9">
        <w:rPr>
          <w:b/>
          <w:color w:val="0000FF"/>
          <w:sz w:val="40"/>
          <w:lang w:val="el-GR"/>
        </w:rPr>
        <w:t xml:space="preserve">των </w:t>
      </w:r>
      <w:r w:rsidR="005B0198" w:rsidRPr="005B0198">
        <w:rPr>
          <w:b/>
          <w:color w:val="0000FF"/>
          <w:sz w:val="40"/>
          <w:lang w:val="el-GR"/>
        </w:rPr>
        <w:t>700MHz, 2 GHz, 3400-3800 MHz και 26 GHz</w:t>
      </w:r>
      <w:r w:rsidR="005B0198" w:rsidRPr="005B0198" w:rsidDel="005B0198">
        <w:rPr>
          <w:b/>
          <w:color w:val="0000FF"/>
          <w:sz w:val="40"/>
          <w:lang w:val="el-GR"/>
        </w:rPr>
        <w:t xml:space="preserve"> </w:t>
      </w:r>
    </w:p>
    <w:p w:rsidR="00A8346B" w:rsidRPr="008D394B" w:rsidRDefault="00A8346B">
      <w:pPr>
        <w:pStyle w:val="CoverTitle"/>
        <w:framePr w:w="8376" w:hSpace="181" w:vSpace="181" w:wrap="around" w:hAnchor="page" w:x="1881" w:y="5405"/>
        <w:spacing w:after="240" w:line="240" w:lineRule="auto"/>
        <w:rPr>
          <w:b/>
          <w:noProof w:val="0"/>
          <w:color w:val="0000FF"/>
          <w:sz w:val="40"/>
          <w:lang w:val="el-GR"/>
        </w:rPr>
      </w:pPr>
    </w:p>
    <w:p w:rsidR="00A8346B" w:rsidRPr="008D394B" w:rsidRDefault="00A8346B">
      <w:pPr>
        <w:framePr w:w="8376" w:hSpace="181" w:vSpace="181" w:wrap="around" w:vAnchor="page" w:hAnchor="page" w:x="1881" w:y="5405"/>
        <w:spacing w:after="240"/>
        <w:jc w:val="center"/>
        <w:rPr>
          <w:b/>
          <w:color w:val="0000FF"/>
          <w:sz w:val="36"/>
          <w:lang w:val="el-GR"/>
        </w:rPr>
      </w:pPr>
      <w:r w:rsidRPr="008D394B">
        <w:rPr>
          <w:b/>
          <w:color w:val="0000FF"/>
          <w:sz w:val="36"/>
          <w:lang w:val="el-GR"/>
        </w:rPr>
        <w:t>Παραρτήματα Α-</w:t>
      </w:r>
      <w:r w:rsidR="005F7033">
        <w:rPr>
          <w:b/>
          <w:color w:val="0000FF"/>
          <w:sz w:val="36"/>
          <w:lang w:val="el-GR"/>
        </w:rPr>
        <w:t>Δ</w:t>
      </w:r>
      <w:r w:rsidR="00326EAE" w:rsidRPr="008D394B">
        <w:rPr>
          <w:b/>
          <w:color w:val="0000FF"/>
          <w:sz w:val="36"/>
          <w:lang w:val="el-GR"/>
        </w:rPr>
        <w:t xml:space="preserve"> </w:t>
      </w:r>
      <w:r w:rsidRPr="008D394B">
        <w:rPr>
          <w:b/>
          <w:color w:val="0000FF"/>
          <w:sz w:val="36"/>
          <w:lang w:val="el-GR"/>
        </w:rPr>
        <w:t xml:space="preserve">του Τεύχους Προκήρυξης </w:t>
      </w:r>
    </w:p>
    <w:p w:rsidR="00A8346B" w:rsidRPr="008D394B" w:rsidRDefault="00A8346B">
      <w:pPr>
        <w:pStyle w:val="CoverTitle"/>
        <w:framePr w:w="8376" w:hSpace="181" w:vSpace="181" w:wrap="around" w:hAnchor="page" w:x="1881" w:y="5405"/>
        <w:spacing w:after="240" w:line="240" w:lineRule="auto"/>
        <w:rPr>
          <w:b/>
          <w:noProof w:val="0"/>
          <w:sz w:val="28"/>
          <w:lang w:val="el-GR"/>
        </w:rPr>
      </w:pPr>
    </w:p>
    <w:p w:rsidR="00A8346B" w:rsidRPr="008D394B" w:rsidRDefault="00401254">
      <w:pPr>
        <w:pStyle w:val="8-left"/>
        <w:spacing w:before="0" w:line="240" w:lineRule="auto"/>
        <w:rPr>
          <w:rFonts w:ascii="Times New Roman" w:hAnsi="Times New Roman"/>
        </w:rPr>
      </w:pPr>
      <w:r>
        <w:rPr>
          <w:noProof/>
        </w:rPr>
        <mc:AlternateContent>
          <mc:Choice Requires="wps">
            <w:drawing>
              <wp:anchor distT="0" distB="0" distL="114300" distR="114300" simplePos="0" relativeHeight="251656704" behindDoc="0" locked="0" layoutInCell="1" allowOverlap="1">
                <wp:simplePos x="0" y="0"/>
                <wp:positionH relativeFrom="column">
                  <wp:posOffset>51435</wp:posOffset>
                </wp:positionH>
                <wp:positionV relativeFrom="paragraph">
                  <wp:posOffset>8224520</wp:posOffset>
                </wp:positionV>
                <wp:extent cx="4480560" cy="7315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2A4D" w:rsidRDefault="00AD2A4D" w:rsidP="009666FE">
                            <w:pPr>
                              <w:rPr>
                                <w:color w:val="0000FF"/>
                                <w:sz w:val="28"/>
                                <w:lang w:val="el-GR"/>
                              </w:rPr>
                            </w:pPr>
                            <w:r w:rsidRPr="004934B7">
                              <w:rPr>
                                <w:color w:val="0000FF"/>
                                <w:sz w:val="28"/>
                                <w:lang w:val="el-GR"/>
                              </w:rPr>
                              <w:t xml:space="preserve">Μαρούσι, </w:t>
                            </w:r>
                            <w:r>
                              <w:rPr>
                                <w:color w:val="0000FF"/>
                                <w:sz w:val="28"/>
                                <w:lang w:val="el-GR"/>
                              </w:rPr>
                              <w:t>Σεπτέμβριος 2020</w:t>
                            </w:r>
                          </w:p>
                          <w:p w:rsidR="00AD2A4D" w:rsidRDefault="00AD2A4D" w:rsidP="009666FE">
                            <w:pPr>
                              <w:rPr>
                                <w:color w:val="0000FF"/>
                                <w:lang w:val="el-GR"/>
                              </w:rPr>
                            </w:pPr>
                            <w:r>
                              <w:rPr>
                                <w:color w:val="0000FF"/>
                                <w:sz w:val="28"/>
                                <w:lang w:val="el-GR"/>
                              </w:rPr>
                              <w:t>Εθνική Επιτροπή Τηλεπικοινωνιών και Ταχυδρομείων</w:t>
                            </w:r>
                          </w:p>
                          <w:p w:rsidR="00AD2A4D" w:rsidRDefault="00AD2A4D" w:rsidP="009666FE">
                            <w:pPr>
                              <w:rPr>
                                <w:color w:val="0000FF"/>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5pt;margin-top:647.6pt;width:352.8pt;height:57.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" filled="f" stroked="f">
                <v:textbox>
                  <w:txbxContent>
                    <w:p w:rsidR="00AD2A4D" w:rsidRDefault="00AD2A4D" w:rsidP="009666FE">
                      <w:pPr>
                        <w:rPr>
                          <w:color w:val="0000FF"/>
                          <w:sz w:val="28"/>
                          <w:lang w:val="el-GR"/>
                        </w:rPr>
                      </w:pPr>
                      <w:r w:rsidRPr="004934B7">
                        <w:rPr>
                          <w:color w:val="0000FF"/>
                          <w:sz w:val="28"/>
                          <w:lang w:val="el-GR"/>
                        </w:rPr>
                        <w:t xml:space="preserve">Μαρούσι, </w:t>
                      </w:r>
                      <w:r>
                        <w:rPr>
                          <w:color w:val="0000FF"/>
                          <w:sz w:val="28"/>
                          <w:lang w:val="el-GR"/>
                        </w:rPr>
                        <w:t>Σεπτέμβριος 2020</w:t>
                      </w:r>
                    </w:p>
                    <w:p w:rsidR="00AD2A4D" w:rsidRDefault="00AD2A4D" w:rsidP="009666FE">
                      <w:pPr>
                        <w:rPr>
                          <w:color w:val="0000FF"/>
                          <w:lang w:val="el-GR"/>
                        </w:rPr>
                      </w:pPr>
                      <w:r>
                        <w:rPr>
                          <w:color w:val="0000FF"/>
                          <w:sz w:val="28"/>
                          <w:lang w:val="el-GR"/>
                        </w:rPr>
                        <w:t>Εθνική Επιτροπή Τηλεπικοινωνιών και Ταχυδρομείων</w:t>
                      </w:r>
                    </w:p>
                    <w:p w:rsidR="00AD2A4D" w:rsidRDefault="00AD2A4D" w:rsidP="009666FE">
                      <w:pPr>
                        <w:rPr>
                          <w:color w:val="0000FF"/>
                          <w:lang w:val="el-GR"/>
                        </w:rPr>
                      </w:pPr>
                    </w:p>
                  </w:txbxContent>
                </v:textbox>
              </v:shape>
            </w:pict>
          </mc:Fallback>
        </mc:AlternateContent>
      </w:r>
      <w:r w:rsidR="00A8346B" w:rsidRPr="008D394B">
        <w:rPr>
          <w:rFonts w:ascii="Times New Roman" w:hAnsi="Times New Roman"/>
        </w:rPr>
        <w:br w:type="page"/>
      </w:r>
    </w:p>
    <w:p w:rsidR="00B656FB" w:rsidRPr="008D394B" w:rsidRDefault="00B656FB">
      <w:pPr>
        <w:rPr>
          <w:lang w:val="el-GR"/>
        </w:rPr>
      </w:pPr>
    </w:p>
    <w:p w:rsidR="00A8346B" w:rsidRPr="008D394B" w:rsidRDefault="00A8346B">
      <w:pPr>
        <w:outlineLvl w:val="0"/>
        <w:rPr>
          <w:b/>
          <w:sz w:val="28"/>
          <w:lang w:val="el-GR"/>
        </w:rPr>
      </w:pPr>
      <w:r w:rsidRPr="008D394B">
        <w:rPr>
          <w:b/>
          <w:sz w:val="28"/>
          <w:lang w:val="el-GR"/>
        </w:rPr>
        <w:t xml:space="preserve">ΠΕΡΙΕΧΟΜΕΝΑ </w:t>
      </w:r>
    </w:p>
    <w:p w:rsidR="00A8346B" w:rsidRPr="008D394B" w:rsidRDefault="00A8346B">
      <w:pPr>
        <w:rPr>
          <w:b/>
          <w:sz w:val="28"/>
          <w:lang w:val="el-GR"/>
        </w:rPr>
      </w:pPr>
    </w:p>
    <w:p w:rsidR="003E2B99" w:rsidRDefault="00A8346B">
      <w:pPr>
        <w:pStyle w:val="10"/>
        <w:tabs>
          <w:tab w:val="right" w:leader="dot" w:pos="8299"/>
        </w:tabs>
        <w:rPr>
          <w:rFonts w:asciiTheme="minorHAnsi" w:eastAsiaTheme="minorEastAsia" w:hAnsiTheme="minorHAnsi" w:cstheme="minorBidi"/>
          <w:b w:val="0"/>
          <w:caps w:val="0"/>
          <w:noProof/>
          <w:sz w:val="22"/>
          <w:szCs w:val="22"/>
          <w:lang w:val="el-GR"/>
        </w:rPr>
      </w:pPr>
      <w:r w:rsidRPr="008D394B">
        <w:rPr>
          <w:b w:val="0"/>
          <w:sz w:val="24"/>
          <w:lang w:val="el-GR"/>
        </w:rPr>
        <w:fldChar w:fldCharType="begin"/>
      </w:r>
      <w:r w:rsidRPr="008D394B">
        <w:rPr>
          <w:b w:val="0"/>
          <w:sz w:val="24"/>
          <w:lang w:val="el-GR"/>
        </w:rPr>
        <w:instrText xml:space="preserve"> </w:instrText>
      </w:r>
      <w:r w:rsidRPr="008D394B">
        <w:rPr>
          <w:b w:val="0"/>
          <w:sz w:val="24"/>
        </w:rPr>
        <w:instrText>TOC</w:instrText>
      </w:r>
      <w:r w:rsidRPr="008D394B">
        <w:rPr>
          <w:b w:val="0"/>
          <w:sz w:val="24"/>
          <w:lang w:val="el-GR"/>
        </w:rPr>
        <w:instrText xml:space="preserve"> \</w:instrText>
      </w:r>
      <w:r w:rsidRPr="008D394B">
        <w:rPr>
          <w:b w:val="0"/>
          <w:sz w:val="24"/>
        </w:rPr>
        <w:instrText>o</w:instrText>
      </w:r>
      <w:r w:rsidRPr="008D394B">
        <w:rPr>
          <w:b w:val="0"/>
          <w:sz w:val="24"/>
          <w:lang w:val="el-GR"/>
        </w:rPr>
        <w:instrText xml:space="preserve"> "1-1" </w:instrText>
      </w:r>
      <w:r w:rsidRPr="008D394B">
        <w:rPr>
          <w:b w:val="0"/>
          <w:sz w:val="24"/>
          <w:lang w:val="el-GR"/>
        </w:rPr>
        <w:fldChar w:fldCharType="separate"/>
      </w:r>
      <w:r w:rsidR="003E2B99" w:rsidRPr="006B57E7">
        <w:rPr>
          <w:noProof/>
          <w:lang w:val="el-GR"/>
        </w:rPr>
        <w:t xml:space="preserve">ΠΑΡΑΡΤΗΜΑ </w:t>
      </w:r>
      <w:r w:rsidR="003E2B99">
        <w:rPr>
          <w:noProof/>
        </w:rPr>
        <w:t>A</w:t>
      </w:r>
      <w:r w:rsidR="003E2B99" w:rsidRPr="006B57E7">
        <w:rPr>
          <w:noProof/>
          <w:lang w:val="el-GR"/>
        </w:rPr>
        <w:t xml:space="preserve"> : ΣΥΜΠΛΗΡΩΣΗ  ΤΟΥ ΕΝΤΥΠΟΥ ΤΗΣ ΑΙΤΗΣΗΣ</w:t>
      </w:r>
      <w:r w:rsidR="003E2B99" w:rsidRPr="003E2B99">
        <w:rPr>
          <w:noProof/>
          <w:lang w:val="el-GR"/>
        </w:rPr>
        <w:tab/>
      </w:r>
      <w:r w:rsidR="003E2B99">
        <w:rPr>
          <w:noProof/>
        </w:rPr>
        <w:fldChar w:fldCharType="begin"/>
      </w:r>
      <w:r w:rsidR="003E2B99" w:rsidRPr="003E2B99">
        <w:rPr>
          <w:noProof/>
          <w:lang w:val="el-GR"/>
        </w:rPr>
        <w:instrText xml:space="preserve"> </w:instrText>
      </w:r>
      <w:r w:rsidR="003E2B99">
        <w:rPr>
          <w:noProof/>
        </w:rPr>
        <w:instrText>PAGEREF</w:instrText>
      </w:r>
      <w:r w:rsidR="003E2B99" w:rsidRPr="003E2B99">
        <w:rPr>
          <w:noProof/>
          <w:lang w:val="el-GR"/>
        </w:rPr>
        <w:instrText xml:space="preserve"> _</w:instrText>
      </w:r>
      <w:r w:rsidR="003E2B99">
        <w:rPr>
          <w:noProof/>
        </w:rPr>
        <w:instrText>Toc</w:instrText>
      </w:r>
      <w:r w:rsidR="003E2B99" w:rsidRPr="003E2B99">
        <w:rPr>
          <w:noProof/>
          <w:lang w:val="el-GR"/>
        </w:rPr>
        <w:instrText>51835282 \</w:instrText>
      </w:r>
      <w:r w:rsidR="003E2B99">
        <w:rPr>
          <w:noProof/>
        </w:rPr>
        <w:instrText>h</w:instrText>
      </w:r>
      <w:r w:rsidR="003E2B99" w:rsidRPr="003E2B99">
        <w:rPr>
          <w:noProof/>
          <w:lang w:val="el-GR"/>
        </w:rPr>
        <w:instrText xml:space="preserve"> </w:instrText>
      </w:r>
      <w:r w:rsidR="003E2B99">
        <w:rPr>
          <w:noProof/>
        </w:rPr>
      </w:r>
      <w:r w:rsidR="003E2B99">
        <w:rPr>
          <w:noProof/>
        </w:rPr>
        <w:fldChar w:fldCharType="separate"/>
      </w:r>
      <w:r w:rsidR="003E2B99" w:rsidRPr="003E2B99">
        <w:rPr>
          <w:noProof/>
          <w:lang w:val="el-GR"/>
        </w:rPr>
        <w:t>3</w:t>
      </w:r>
      <w:r w:rsidR="003E2B99">
        <w:rPr>
          <w:noProof/>
        </w:rPr>
        <w:fldChar w:fldCharType="end"/>
      </w:r>
    </w:p>
    <w:p w:rsidR="003E2B99" w:rsidRDefault="003E2B99">
      <w:pPr>
        <w:pStyle w:val="10"/>
        <w:tabs>
          <w:tab w:val="right" w:leader="dot" w:pos="8299"/>
        </w:tabs>
        <w:rPr>
          <w:rFonts w:asciiTheme="minorHAnsi" w:eastAsiaTheme="minorEastAsia" w:hAnsiTheme="minorHAnsi" w:cstheme="minorBidi"/>
          <w:b w:val="0"/>
          <w:caps w:val="0"/>
          <w:noProof/>
          <w:sz w:val="22"/>
          <w:szCs w:val="22"/>
          <w:lang w:val="el-GR"/>
        </w:rPr>
      </w:pPr>
      <w:r w:rsidRPr="006B57E7">
        <w:rPr>
          <w:noProof/>
          <w:lang w:val="el-GR"/>
        </w:rPr>
        <w:t>ΠΑΡΑΡΤΗΜΑ Β : ΥΠΟΔΕΙΓΜΑΤΑ ΕΓΓΥΗΤΙΚΩΝ ΕΠΙΣΤΟΛΩΝ</w:t>
      </w:r>
      <w:r w:rsidRPr="003E2B99">
        <w:rPr>
          <w:noProof/>
          <w:lang w:val="el-GR"/>
        </w:rPr>
        <w:tab/>
      </w:r>
      <w:r>
        <w:rPr>
          <w:noProof/>
        </w:rPr>
        <w:fldChar w:fldCharType="begin"/>
      </w:r>
      <w:r w:rsidRPr="003E2B99">
        <w:rPr>
          <w:noProof/>
          <w:lang w:val="el-GR"/>
        </w:rPr>
        <w:instrText xml:space="preserve"> </w:instrText>
      </w:r>
      <w:r>
        <w:rPr>
          <w:noProof/>
        </w:rPr>
        <w:instrText>PAGEREF</w:instrText>
      </w:r>
      <w:r w:rsidRPr="003E2B99">
        <w:rPr>
          <w:noProof/>
          <w:lang w:val="el-GR"/>
        </w:rPr>
        <w:instrText xml:space="preserve"> _</w:instrText>
      </w:r>
      <w:r>
        <w:rPr>
          <w:noProof/>
        </w:rPr>
        <w:instrText>Toc</w:instrText>
      </w:r>
      <w:r w:rsidRPr="003E2B99">
        <w:rPr>
          <w:noProof/>
          <w:lang w:val="el-GR"/>
        </w:rPr>
        <w:instrText>51835283 \</w:instrText>
      </w:r>
      <w:r>
        <w:rPr>
          <w:noProof/>
        </w:rPr>
        <w:instrText>h</w:instrText>
      </w:r>
      <w:r w:rsidRPr="003E2B99">
        <w:rPr>
          <w:noProof/>
          <w:lang w:val="el-GR"/>
        </w:rPr>
        <w:instrText xml:space="preserve"> </w:instrText>
      </w:r>
      <w:r>
        <w:rPr>
          <w:noProof/>
        </w:rPr>
      </w:r>
      <w:r>
        <w:rPr>
          <w:noProof/>
        </w:rPr>
        <w:fldChar w:fldCharType="separate"/>
      </w:r>
      <w:r w:rsidRPr="003E2B99">
        <w:rPr>
          <w:noProof/>
          <w:lang w:val="el-GR"/>
        </w:rPr>
        <w:t>17</w:t>
      </w:r>
      <w:r>
        <w:rPr>
          <w:noProof/>
        </w:rPr>
        <w:fldChar w:fldCharType="end"/>
      </w:r>
    </w:p>
    <w:p w:rsidR="003E2B99" w:rsidRDefault="003E2B99">
      <w:pPr>
        <w:pStyle w:val="10"/>
        <w:tabs>
          <w:tab w:val="right" w:leader="dot" w:pos="8299"/>
        </w:tabs>
        <w:rPr>
          <w:rFonts w:asciiTheme="minorHAnsi" w:eastAsiaTheme="minorEastAsia" w:hAnsiTheme="minorHAnsi" w:cstheme="minorBidi"/>
          <w:b w:val="0"/>
          <w:caps w:val="0"/>
          <w:noProof/>
          <w:sz w:val="22"/>
          <w:szCs w:val="22"/>
          <w:lang w:val="el-GR"/>
        </w:rPr>
      </w:pPr>
      <w:r w:rsidRPr="006B57E7">
        <w:rPr>
          <w:noProof/>
          <w:lang w:val="el-GR"/>
        </w:rPr>
        <w:t>ΠΑΡΑΡΤΗΜΑ Γ : ΣΥΜΒΑΣΗ ΠΑΡΑΧΩΡΗΣΗΣ</w:t>
      </w:r>
      <w:r w:rsidRPr="003E2B99">
        <w:rPr>
          <w:noProof/>
          <w:lang w:val="el-GR"/>
        </w:rPr>
        <w:tab/>
      </w:r>
      <w:r>
        <w:rPr>
          <w:noProof/>
        </w:rPr>
        <w:fldChar w:fldCharType="begin"/>
      </w:r>
      <w:r w:rsidRPr="003E2B99">
        <w:rPr>
          <w:noProof/>
          <w:lang w:val="el-GR"/>
        </w:rPr>
        <w:instrText xml:space="preserve"> </w:instrText>
      </w:r>
      <w:r>
        <w:rPr>
          <w:noProof/>
        </w:rPr>
        <w:instrText>PAGEREF</w:instrText>
      </w:r>
      <w:r w:rsidRPr="003E2B99">
        <w:rPr>
          <w:noProof/>
          <w:lang w:val="el-GR"/>
        </w:rPr>
        <w:instrText xml:space="preserve"> _</w:instrText>
      </w:r>
      <w:r>
        <w:rPr>
          <w:noProof/>
        </w:rPr>
        <w:instrText>Toc</w:instrText>
      </w:r>
      <w:r w:rsidRPr="003E2B99">
        <w:rPr>
          <w:noProof/>
          <w:lang w:val="el-GR"/>
        </w:rPr>
        <w:instrText>51835284 \</w:instrText>
      </w:r>
      <w:r>
        <w:rPr>
          <w:noProof/>
        </w:rPr>
        <w:instrText>h</w:instrText>
      </w:r>
      <w:r w:rsidRPr="003E2B99">
        <w:rPr>
          <w:noProof/>
          <w:lang w:val="el-GR"/>
        </w:rPr>
        <w:instrText xml:space="preserve"> </w:instrText>
      </w:r>
      <w:r>
        <w:rPr>
          <w:noProof/>
        </w:rPr>
      </w:r>
      <w:r>
        <w:rPr>
          <w:noProof/>
        </w:rPr>
        <w:fldChar w:fldCharType="separate"/>
      </w:r>
      <w:r w:rsidRPr="003E2B99">
        <w:rPr>
          <w:noProof/>
          <w:lang w:val="el-GR"/>
        </w:rPr>
        <w:t>18</w:t>
      </w:r>
      <w:r>
        <w:rPr>
          <w:noProof/>
        </w:rPr>
        <w:fldChar w:fldCharType="end"/>
      </w:r>
    </w:p>
    <w:p w:rsidR="003E2B99" w:rsidRDefault="003E2B99">
      <w:pPr>
        <w:pStyle w:val="10"/>
        <w:tabs>
          <w:tab w:val="right" w:leader="dot" w:pos="8299"/>
        </w:tabs>
        <w:rPr>
          <w:rFonts w:asciiTheme="minorHAnsi" w:eastAsiaTheme="minorEastAsia" w:hAnsiTheme="minorHAnsi" w:cstheme="minorBidi"/>
          <w:b w:val="0"/>
          <w:caps w:val="0"/>
          <w:noProof/>
          <w:sz w:val="22"/>
          <w:szCs w:val="22"/>
          <w:lang w:val="el-GR"/>
        </w:rPr>
      </w:pPr>
      <w:r w:rsidRPr="006B57E7">
        <w:rPr>
          <w:noProof/>
          <w:lang w:val="el-GR"/>
        </w:rPr>
        <w:t>ΠΑΡΑΡΤΗΜΑ Δ: ΕΝΤΥΠΟ ΑΙΤΗΣΗΣ ΔΕΣΜΕΥΣΗΣ ΤΜΗΜΑΤΩΝ ΡΑΔΙΟΣΥΧΝΟΤΗΤΩΝ</w:t>
      </w:r>
      <w:r w:rsidRPr="003E2B99">
        <w:rPr>
          <w:noProof/>
          <w:lang w:val="el-GR"/>
        </w:rPr>
        <w:tab/>
      </w:r>
      <w:r>
        <w:rPr>
          <w:noProof/>
        </w:rPr>
        <w:fldChar w:fldCharType="begin"/>
      </w:r>
      <w:r w:rsidRPr="003E2B99">
        <w:rPr>
          <w:noProof/>
          <w:lang w:val="el-GR"/>
        </w:rPr>
        <w:instrText xml:space="preserve"> </w:instrText>
      </w:r>
      <w:r>
        <w:rPr>
          <w:noProof/>
        </w:rPr>
        <w:instrText>PAGEREF</w:instrText>
      </w:r>
      <w:r w:rsidRPr="003E2B99">
        <w:rPr>
          <w:noProof/>
          <w:lang w:val="el-GR"/>
        </w:rPr>
        <w:instrText xml:space="preserve"> _</w:instrText>
      </w:r>
      <w:r>
        <w:rPr>
          <w:noProof/>
        </w:rPr>
        <w:instrText>Toc</w:instrText>
      </w:r>
      <w:r w:rsidRPr="003E2B99">
        <w:rPr>
          <w:noProof/>
          <w:lang w:val="el-GR"/>
        </w:rPr>
        <w:instrText>51835285 \</w:instrText>
      </w:r>
      <w:r>
        <w:rPr>
          <w:noProof/>
        </w:rPr>
        <w:instrText>h</w:instrText>
      </w:r>
      <w:r w:rsidRPr="003E2B99">
        <w:rPr>
          <w:noProof/>
          <w:lang w:val="el-GR"/>
        </w:rPr>
        <w:instrText xml:space="preserve"> </w:instrText>
      </w:r>
      <w:r>
        <w:rPr>
          <w:noProof/>
        </w:rPr>
      </w:r>
      <w:r>
        <w:rPr>
          <w:noProof/>
        </w:rPr>
        <w:fldChar w:fldCharType="separate"/>
      </w:r>
      <w:r w:rsidRPr="003E2B99">
        <w:rPr>
          <w:noProof/>
          <w:lang w:val="el-GR"/>
        </w:rPr>
        <w:t>27</w:t>
      </w:r>
      <w:r>
        <w:rPr>
          <w:noProof/>
        </w:rPr>
        <w:fldChar w:fldCharType="end"/>
      </w:r>
    </w:p>
    <w:p w:rsidR="00A8346B" w:rsidRPr="000F49AC" w:rsidRDefault="00A8346B">
      <w:pPr>
        <w:pStyle w:val="1"/>
        <w:ind w:left="2268" w:hanging="2268"/>
        <w:jc w:val="left"/>
        <w:rPr>
          <w:lang w:val="el-GR"/>
        </w:rPr>
      </w:pPr>
      <w:r w:rsidRPr="008D394B">
        <w:rPr>
          <w:b w:val="0"/>
          <w:sz w:val="24"/>
          <w:lang w:val="el-GR"/>
        </w:rPr>
        <w:fldChar w:fldCharType="end"/>
      </w:r>
      <w:r w:rsidRPr="000F49AC">
        <w:rPr>
          <w:lang w:val="el-GR"/>
        </w:rPr>
        <w:t xml:space="preserve"> </w:t>
      </w:r>
    </w:p>
    <w:p w:rsidR="00A8346B" w:rsidRPr="008D394B" w:rsidRDefault="00A8346B">
      <w:pPr>
        <w:pStyle w:val="11"/>
      </w:pPr>
      <w:r w:rsidRPr="008D394B">
        <w:t xml:space="preserve"> </w:t>
      </w:r>
    </w:p>
    <w:p w:rsidR="00A8346B" w:rsidRPr="008D394B" w:rsidRDefault="00A8346B">
      <w:pPr>
        <w:pStyle w:val="10"/>
        <w:rPr>
          <w:lang w:val="el-GR"/>
        </w:rPr>
      </w:pPr>
      <w:r w:rsidRPr="008D394B">
        <w:rPr>
          <w:lang w:val="el-GR"/>
        </w:rPr>
        <w:br w:type="page"/>
      </w:r>
    </w:p>
    <w:p w:rsidR="00A8346B" w:rsidRPr="000F49AC" w:rsidRDefault="00A8346B">
      <w:pPr>
        <w:pStyle w:val="1"/>
        <w:jc w:val="left"/>
        <w:rPr>
          <w:lang w:val="el-GR"/>
        </w:rPr>
      </w:pPr>
      <w:bookmarkStart w:id="1" w:name="_Toc51835282"/>
      <w:r w:rsidRPr="000F49AC">
        <w:rPr>
          <w:lang w:val="el-GR"/>
        </w:rPr>
        <w:lastRenderedPageBreak/>
        <w:t xml:space="preserve">ΠΑΡΑΡΤΗΜΑ </w:t>
      </w:r>
      <w:r w:rsidRPr="008D394B">
        <w:t>A</w:t>
      </w:r>
      <w:r w:rsidRPr="000F49AC">
        <w:rPr>
          <w:lang w:val="el-GR"/>
        </w:rPr>
        <w:t xml:space="preserve"> : ΣΥΜΠΛΗΡΩΣΗ  ΤΟΥ ΕΝΤΥΠΟΥ ΤΗΣ ΑΙΤΗΣΗΣ</w:t>
      </w:r>
      <w:bookmarkEnd w:id="0"/>
      <w:bookmarkEnd w:id="1"/>
    </w:p>
    <w:p w:rsidR="00A8346B" w:rsidRPr="008D394B" w:rsidRDefault="00A8346B">
      <w:pPr>
        <w:rPr>
          <w:lang w:val="el-GR"/>
        </w:rPr>
      </w:pPr>
    </w:p>
    <w:p w:rsidR="00A8346B" w:rsidRPr="000F49AC" w:rsidRDefault="00A8346B">
      <w:pPr>
        <w:pStyle w:val="21"/>
        <w:spacing w:after="240" w:line="240" w:lineRule="auto"/>
        <w:rPr>
          <w:sz w:val="22"/>
          <w:szCs w:val="22"/>
          <w:lang w:val="el-GR"/>
        </w:rPr>
      </w:pPr>
      <w:r w:rsidRPr="000F49AC">
        <w:rPr>
          <w:sz w:val="22"/>
          <w:szCs w:val="22"/>
          <w:lang w:val="el-GR"/>
        </w:rPr>
        <w:t>Η Αίτηση περιλαμβάνει τα παρακάτω δικαιολογητικά</w:t>
      </w:r>
      <w:r w:rsidRPr="000F49AC">
        <w:rPr>
          <w:snapToGrid w:val="0"/>
          <w:sz w:val="22"/>
          <w:szCs w:val="22"/>
          <w:lang w:val="el-GR" w:eastAsia="en-US"/>
        </w:rPr>
        <w:t>.</w:t>
      </w:r>
      <w:r w:rsidRPr="000F49AC">
        <w:rPr>
          <w:sz w:val="22"/>
          <w:szCs w:val="22"/>
          <w:lang w:val="el-GR"/>
        </w:rPr>
        <w:t xml:space="preserve"> Η υποβολή τους με την Αίτηση Συμμετοχής στη Δημοπρασία είναι υποχρεωτική.</w:t>
      </w:r>
    </w:p>
    <w:p w:rsidR="00A8346B" w:rsidRPr="000F49AC" w:rsidRDefault="00A8346B">
      <w:pPr>
        <w:pStyle w:val="21"/>
        <w:spacing w:after="240" w:line="240" w:lineRule="auto"/>
        <w:rPr>
          <w:sz w:val="22"/>
          <w:szCs w:val="22"/>
          <w:lang w:val="el-GR"/>
        </w:rPr>
      </w:pPr>
      <w:r w:rsidRPr="000F49AC">
        <w:rPr>
          <w:sz w:val="22"/>
          <w:szCs w:val="22"/>
          <w:lang w:val="el-GR"/>
        </w:rPr>
        <w:t xml:space="preserve">Παρακάτω παρέχονται οδηγίες για τη συμπλήρωση του εντύπου της Αίτησης. </w:t>
      </w:r>
    </w:p>
    <w:p w:rsidR="00A8346B" w:rsidRPr="008D394B" w:rsidRDefault="00A8346B">
      <w:pPr>
        <w:pStyle w:val="Bodyby"/>
        <w:spacing w:after="0" w:line="360" w:lineRule="auto"/>
        <w:outlineLvl w:val="0"/>
        <w:rPr>
          <w:rFonts w:ascii="Times New Roman" w:hAnsi="Times New Roman"/>
        </w:rPr>
      </w:pPr>
      <w:r w:rsidRPr="008D394B">
        <w:rPr>
          <w:b/>
          <w:sz w:val="24"/>
        </w:rPr>
        <w:t>Οδηγίες για τη συμπλήρωση του εντύπου της Αίτησης</w:t>
      </w:r>
    </w:p>
    <w:p w:rsidR="00A8346B" w:rsidRPr="000F49AC" w:rsidRDefault="00A8346B">
      <w:pPr>
        <w:pStyle w:val="21"/>
        <w:spacing w:after="240" w:line="240" w:lineRule="auto"/>
        <w:rPr>
          <w:sz w:val="22"/>
          <w:szCs w:val="22"/>
        </w:rPr>
      </w:pPr>
      <w:r w:rsidRPr="000F49AC">
        <w:rPr>
          <w:sz w:val="22"/>
          <w:szCs w:val="22"/>
          <w:lang w:val="el-GR"/>
        </w:rPr>
        <w:t xml:space="preserve">Οι αριθμοί των παραγράφων των οδηγιών, αντιστοιχούν σε πεδία των τμημάτων της Αίτησης. </w:t>
      </w:r>
      <w:r w:rsidR="00B76887">
        <w:rPr>
          <w:sz w:val="22"/>
          <w:szCs w:val="22"/>
          <w:lang w:val="el-GR"/>
        </w:rPr>
        <w:t xml:space="preserve">Επισυνάψατε </w:t>
      </w:r>
      <w:r w:rsidRPr="000F49AC">
        <w:rPr>
          <w:sz w:val="22"/>
          <w:szCs w:val="22"/>
        </w:rPr>
        <w:t xml:space="preserve">όλα τα δικαιολογητικά. </w:t>
      </w:r>
    </w:p>
    <w:p w:rsidR="00A8346B" w:rsidRPr="008D394B" w:rsidRDefault="00A8346B">
      <w:pPr>
        <w:spacing w:after="240"/>
        <w:jc w:val="both"/>
        <w:outlineLvl w:val="0"/>
        <w:rPr>
          <w:b/>
          <w:lang w:val="el-GR"/>
        </w:rPr>
      </w:pPr>
      <w:r w:rsidRPr="008D394B">
        <w:rPr>
          <w:b/>
          <w:lang w:val="el-GR"/>
        </w:rPr>
        <w:t>Τμήμα Ι : Στοιχεία Αιτούντος:</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Όνομα και διεύθυνση του αιτούντος.</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Νομική μορφή του αιτούντος</w:t>
      </w:r>
      <w:r>
        <w:rPr>
          <w:lang w:val="el-GR"/>
        </w:rPr>
        <w:t>. Σε περίπτωση νομικού προσώπου προσκομίζεται επικυρωμένο αντίγραφο καταστατικού και των τυχόν τροποποιήσεων αυτού, και έγγραφο της αρμόδιας εποπτεύουσας αρχής που να αποδεικνύει τη νόμιμη σύσταση του νομικού προσώπου και τις τροποποιήσεις που τυχόν έχουν γίνει στο καταστατικό του</w:t>
      </w:r>
      <w:r w:rsidRPr="008D394B">
        <w:rPr>
          <w:lang w:val="el-GR"/>
        </w:rPr>
        <w:t>. Σε περίπτωση φυσικού προσώπου υποβάλλεται νομίμως επικυρωμένο αντίγραφο αστυνομικής ταυτότητας ή διαβατηρίου.</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ΑΦΜ του αιτούντος στο Κράτος όπου έχει την έδρα του.</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Επίσημο αντίγραφο της καταχώρησης της Εταιρείας από το Εμπορικό Επιμελητήριο ή την αντίστοιχη αρχή του Κράτους όπου έχει την έδρα του ο αιτών.</w:t>
      </w:r>
      <w:r>
        <w:rPr>
          <w:lang w:val="el-GR"/>
        </w:rPr>
        <w:t xml:space="preserve"> Σε περίπτωση που ο αιτών είναι φυσικό πρόσωπο, προσκομίζεται βεβαίωση έναρξης επαγγέλματος από την αρμόδια διοικητική αρχή.</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 xml:space="preserve">Νόμιμοι εκπρόσωποι και αντίκλητος του αιτούντος στην Ελλάδα (συμπεριλαμβανομένου αριθμού τηλεφώνου και </w:t>
      </w:r>
      <w:r w:rsidR="005B7758">
        <w:rPr>
          <w:lang w:val="en-US"/>
        </w:rPr>
        <w:t>e</w:t>
      </w:r>
      <w:r w:rsidR="005B7758" w:rsidRPr="00DD2B69">
        <w:rPr>
          <w:lang w:val="el-GR"/>
        </w:rPr>
        <w:t>-</w:t>
      </w:r>
      <w:r w:rsidR="005B7758">
        <w:rPr>
          <w:lang w:val="en-US"/>
        </w:rPr>
        <w:t>mail</w:t>
      </w:r>
      <w:r w:rsidRPr="008D394B">
        <w:rPr>
          <w:lang w:val="el-GR"/>
        </w:rPr>
        <w:t xml:space="preserve">), προσκομίζοντας όλα τα έγγραφα από τα οποία προκύπτει ο ορισμός τους, βάση της κείμενης νομοθεσίας του κράτους που έχει την έδρα του ο αιτών. </w:t>
      </w:r>
      <w:r>
        <w:rPr>
          <w:lang w:val="el-GR"/>
        </w:rPr>
        <w:t>Ειδικότερα, σε περίπτωση ανώνυμης εταιρείας, προσκομίζεται επικυρωμένο Πρακτικό Δ.Σ. και το αντίστοιχο ΦΕΚ δημοσίευσης αυτού, από το οποίο προκύπτουν όλα τα μέλη του Δ.Σ. και κάθε άλλο όργανο εκπροσώπησης της Α.Ε.</w:t>
      </w:r>
    </w:p>
    <w:p w:rsidR="00A8346B" w:rsidRDefault="00A8346B">
      <w:pPr>
        <w:numPr>
          <w:ilvl w:val="0"/>
          <w:numId w:val="3"/>
        </w:numPr>
        <w:tabs>
          <w:tab w:val="clear" w:pos="360"/>
          <w:tab w:val="num" w:pos="567"/>
        </w:tabs>
        <w:spacing w:after="240"/>
        <w:ind w:left="567" w:hanging="567"/>
        <w:jc w:val="both"/>
        <w:rPr>
          <w:lang w:val="el-GR"/>
        </w:rPr>
      </w:pPr>
      <w:r w:rsidRPr="008D394B">
        <w:rPr>
          <w:lang w:val="el-GR"/>
        </w:rPr>
        <w:t xml:space="preserve">Εξουσιοδοτημένα πρόσωπα για αντιπροσώπευση του Συμμετέχοντος στη διαδικασία, προσκομίζοντας </w:t>
      </w:r>
      <w:r>
        <w:rPr>
          <w:lang w:val="el-GR"/>
        </w:rPr>
        <w:t xml:space="preserve">έγγραφο παροχής ειδικής πληρεξουσιότητας προς εκείνον που εκπροσωπεί τον Συμμετέχοντα στη διαδικασία. </w:t>
      </w:r>
    </w:p>
    <w:p w:rsidR="00BB08AD" w:rsidRPr="008D394B" w:rsidRDefault="00BB08AD">
      <w:pPr>
        <w:numPr>
          <w:ilvl w:val="0"/>
          <w:numId w:val="3"/>
        </w:numPr>
        <w:tabs>
          <w:tab w:val="clear" w:pos="360"/>
          <w:tab w:val="num" w:pos="567"/>
        </w:tabs>
        <w:spacing w:after="240"/>
        <w:ind w:left="567" w:hanging="567"/>
        <w:jc w:val="both"/>
        <w:rPr>
          <w:lang w:val="el-GR"/>
        </w:rPr>
      </w:pPr>
      <w:r>
        <w:rPr>
          <w:lang w:val="el-GR"/>
        </w:rPr>
        <w:t>Φασματικές Περιοχές στις οποίες δηλώνει αίτηση συμμετοχής στην δημοπρασία.</w:t>
      </w:r>
    </w:p>
    <w:p w:rsidR="00A8346B" w:rsidRPr="000F49AC" w:rsidRDefault="00A8346B">
      <w:pPr>
        <w:pStyle w:val="21"/>
        <w:spacing w:after="240" w:line="240" w:lineRule="auto"/>
        <w:rPr>
          <w:sz w:val="22"/>
          <w:szCs w:val="22"/>
          <w:lang w:val="el-GR"/>
        </w:rPr>
      </w:pPr>
      <w:r w:rsidRPr="000F49AC">
        <w:rPr>
          <w:sz w:val="22"/>
          <w:szCs w:val="22"/>
          <w:lang w:val="el-GR"/>
        </w:rPr>
        <w:t xml:space="preserve">Σε περίπτωση Κοινοπραξίας υποβάλλονται τα στοιχεία των προσώπων που συμμετέχουν στην Κοινοπραξία. Σε περίπτωση Εταιρείας υπό σύσταση παρέχονται τα στοιχεία των προσώπων που είναι εταίροι/μέτοχοι της υπό σύσταση Εταιρείας και όλα τα μέχρι τη στιγμή της υποβολής της Αίτησης υπάρχοντα στοιχεία της υπό σύσταση Εταιρείας. </w:t>
      </w:r>
    </w:p>
    <w:p w:rsidR="00A8346B" w:rsidRPr="008D394B" w:rsidRDefault="00A8346B">
      <w:pPr>
        <w:spacing w:after="240"/>
        <w:jc w:val="both"/>
        <w:outlineLvl w:val="0"/>
        <w:rPr>
          <w:b/>
          <w:lang w:val="el-GR"/>
        </w:rPr>
      </w:pPr>
    </w:p>
    <w:p w:rsidR="00B656FB" w:rsidRDefault="00B656FB">
      <w:pPr>
        <w:rPr>
          <w:b/>
          <w:lang w:val="el-GR"/>
        </w:rPr>
      </w:pPr>
    </w:p>
    <w:p w:rsidR="00A8346B" w:rsidRPr="008D394B" w:rsidRDefault="00A8346B">
      <w:pPr>
        <w:spacing w:after="240"/>
        <w:jc w:val="both"/>
        <w:outlineLvl w:val="0"/>
        <w:rPr>
          <w:b/>
          <w:lang w:val="el-GR"/>
        </w:rPr>
      </w:pPr>
      <w:r w:rsidRPr="008D394B">
        <w:rPr>
          <w:b/>
          <w:lang w:val="el-GR"/>
        </w:rPr>
        <w:t>Τμήμα ΙΙ : Έγγραφα σχετικά με το ιδιοκτησιακό καθεστώς:</w:t>
      </w:r>
    </w:p>
    <w:p w:rsidR="00A8346B" w:rsidRPr="008D394B" w:rsidRDefault="00A8346B">
      <w:pPr>
        <w:pStyle w:val="Bulletbl"/>
        <w:widowControl/>
        <w:numPr>
          <w:ilvl w:val="0"/>
          <w:numId w:val="4"/>
        </w:numPr>
        <w:tabs>
          <w:tab w:val="clear" w:pos="6690"/>
        </w:tabs>
        <w:spacing w:after="240" w:line="240" w:lineRule="auto"/>
        <w:ind w:left="357" w:hanging="357"/>
        <w:rPr>
          <w:lang w:val="el-GR"/>
        </w:rPr>
      </w:pPr>
      <w:r w:rsidRPr="008D394B">
        <w:rPr>
          <w:lang w:val="el-GR"/>
        </w:rPr>
        <w:t>Μετοχική ή εταιρική σύνθεση του αιτούντος</w:t>
      </w:r>
    </w:p>
    <w:p w:rsidR="00A8346B" w:rsidRPr="000F49AC" w:rsidRDefault="00A8346B">
      <w:pPr>
        <w:pStyle w:val="21"/>
        <w:spacing w:after="240" w:line="240" w:lineRule="auto"/>
        <w:rPr>
          <w:sz w:val="22"/>
          <w:szCs w:val="22"/>
          <w:lang w:val="el-GR"/>
        </w:rPr>
      </w:pPr>
      <w:r w:rsidRPr="000F49AC">
        <w:rPr>
          <w:sz w:val="22"/>
          <w:szCs w:val="22"/>
          <w:lang w:val="el-GR"/>
        </w:rPr>
        <w:t xml:space="preserve">Περιγράψτε λεπτομερώς τη μετοχική σύνθεση του Συμμετέχοντος (είδος, αριθμό, αξία και διασπορά των μετοχών). Περιγράψτε λεπτομερώς ποιοι είναι οι κάτοχοι των μετοχών του Συμμετέχοντος (παροχή λίστας κατόχων με Επωνυμία και αριθμό μετοχών που τους αντιστοιχεί). Σε περίπτωση εταιρειών με μετοχές εισηγμένες στο Χρηματιστήριο απαιτείται αναφορά των μετόχων καθώς και του αριθμού των μετοχών που τους αντιστοιχεί εφόσον έχουν ποσοστό άνω του 5% και προσκόμιση βεβαίωσης του Χρηματιστηρίου ότι πρόκειται περί Εισηγμένης εταιρείας. </w:t>
      </w:r>
    </w:p>
    <w:p w:rsidR="00A8346B" w:rsidRPr="000F49AC" w:rsidRDefault="00A8346B">
      <w:pPr>
        <w:pStyle w:val="21"/>
        <w:spacing w:after="240" w:line="240" w:lineRule="auto"/>
        <w:rPr>
          <w:sz w:val="22"/>
          <w:szCs w:val="22"/>
          <w:lang w:val="el-GR"/>
        </w:rPr>
      </w:pPr>
      <w:r w:rsidRPr="000F49AC">
        <w:rPr>
          <w:sz w:val="22"/>
          <w:szCs w:val="22"/>
          <w:lang w:val="el-GR"/>
        </w:rPr>
        <w:t xml:space="preserve">Αν πρόκειται για Κοινοπραξία ή υπό σύσταση εταιρεία περιγράψτε με λεπτομέρειες την οικονομική συμμετοχή και τις υποχρεώσεις του κάθε μέλους, προσκομίζοντας σχετικές συμβάσεις ή ιδιωτικά συμφωνητικά. </w:t>
      </w:r>
    </w:p>
    <w:p w:rsidR="00A8346B" w:rsidRPr="008D394B" w:rsidRDefault="00A8346B">
      <w:pPr>
        <w:pStyle w:val="Bulletbl"/>
        <w:widowControl/>
        <w:numPr>
          <w:ilvl w:val="0"/>
          <w:numId w:val="0"/>
        </w:numPr>
        <w:tabs>
          <w:tab w:val="clear" w:pos="6690"/>
        </w:tabs>
        <w:spacing w:after="240" w:line="240" w:lineRule="auto"/>
        <w:rPr>
          <w:lang w:val="el-GR"/>
        </w:rPr>
      </w:pPr>
      <w:r w:rsidRPr="008D394B">
        <w:rPr>
          <w:lang w:val="el-GR"/>
        </w:rPr>
        <w:t>Περιγράψτε εν συντομία τυχόν συμφωνίες μεταξύ των μετόχων του Συμμετέχοντος σχετικά με την Διοίκηση του Συμμετέχοντος.</w:t>
      </w:r>
    </w:p>
    <w:p w:rsidR="00A8346B" w:rsidRPr="008D394B" w:rsidRDefault="00A8346B">
      <w:pPr>
        <w:pStyle w:val="Bodyby"/>
        <w:spacing w:after="0" w:line="360" w:lineRule="auto"/>
        <w:rPr>
          <w:rFonts w:ascii="Times New Roman" w:hAnsi="Times New Roman"/>
        </w:rPr>
      </w:pPr>
    </w:p>
    <w:p w:rsidR="00A8346B" w:rsidRPr="008D394B" w:rsidRDefault="00A8346B">
      <w:pPr>
        <w:spacing w:after="240"/>
        <w:jc w:val="both"/>
        <w:outlineLvl w:val="0"/>
        <w:rPr>
          <w:b/>
          <w:lang w:val="el-GR"/>
        </w:rPr>
      </w:pPr>
      <w:r w:rsidRPr="008D394B">
        <w:rPr>
          <w:b/>
          <w:lang w:val="el-GR"/>
        </w:rPr>
        <w:t>Τμήμα ΙΙΙ : Περιγραφή Τεχνικών Στοιχείων</w:t>
      </w:r>
    </w:p>
    <w:p w:rsidR="00A8346B" w:rsidRPr="008D394B" w:rsidRDefault="00A8346B">
      <w:pPr>
        <w:pStyle w:val="Bulletbl"/>
        <w:widowControl/>
        <w:numPr>
          <w:ilvl w:val="0"/>
          <w:numId w:val="5"/>
        </w:numPr>
        <w:tabs>
          <w:tab w:val="clear" w:pos="6690"/>
        </w:tabs>
        <w:spacing w:after="240" w:line="240" w:lineRule="auto"/>
        <w:ind w:left="709" w:hanging="709"/>
        <w:rPr>
          <w:lang w:val="el-GR"/>
        </w:rPr>
      </w:pPr>
      <w:r w:rsidRPr="008D394B">
        <w:rPr>
          <w:lang w:val="el-GR"/>
        </w:rPr>
        <w:t>Τεχνική περιγραφή, χαρακτηριστικά και τοπολογία δικτύου, περιγραφή χρησιμοποιούμενου εξοπλισμού και συμβατότητα με ισχύοντα πρότυπα.</w:t>
      </w:r>
    </w:p>
    <w:p w:rsidR="00A8346B" w:rsidRPr="008D394B" w:rsidRDefault="00A8346B">
      <w:pPr>
        <w:pStyle w:val="Bulletbl"/>
        <w:widowControl/>
        <w:numPr>
          <w:ilvl w:val="0"/>
          <w:numId w:val="5"/>
        </w:numPr>
        <w:tabs>
          <w:tab w:val="clear" w:pos="6690"/>
        </w:tabs>
        <w:spacing w:after="240" w:line="240" w:lineRule="auto"/>
        <w:ind w:left="709" w:hanging="709"/>
        <w:rPr>
          <w:lang w:val="el-GR"/>
        </w:rPr>
      </w:pPr>
      <w:r w:rsidRPr="008D394B">
        <w:rPr>
          <w:lang w:val="el-GR"/>
        </w:rPr>
        <w:t>Διαθεσιμότητα του δικτύου και των υπηρεσιών και πρότυπα που θα ακολουθηθούν.</w:t>
      </w:r>
    </w:p>
    <w:p w:rsidR="00A8346B" w:rsidRPr="008D394B" w:rsidRDefault="00A8346B">
      <w:pPr>
        <w:pStyle w:val="Bulletbl"/>
        <w:widowControl/>
        <w:numPr>
          <w:ilvl w:val="0"/>
          <w:numId w:val="5"/>
        </w:numPr>
        <w:tabs>
          <w:tab w:val="clear" w:pos="6690"/>
        </w:tabs>
        <w:spacing w:after="240" w:line="240" w:lineRule="auto"/>
        <w:ind w:left="709" w:hanging="709"/>
        <w:rPr>
          <w:lang w:val="el-GR"/>
        </w:rPr>
      </w:pPr>
      <w:r w:rsidRPr="008D394B">
        <w:rPr>
          <w:lang w:val="el-GR"/>
        </w:rPr>
        <w:t>Χρονοδιάγραμμα υλοποίησης και ανάπτυξης του δικτύου.</w:t>
      </w:r>
    </w:p>
    <w:p w:rsidR="009455B8" w:rsidRPr="009455B8" w:rsidRDefault="009455B8" w:rsidP="00401254">
      <w:pPr>
        <w:pStyle w:val="Bulletbl"/>
        <w:widowControl/>
        <w:numPr>
          <w:ilvl w:val="0"/>
          <w:numId w:val="0"/>
        </w:numPr>
        <w:tabs>
          <w:tab w:val="clear" w:pos="6690"/>
        </w:tabs>
        <w:spacing w:after="240" w:line="240" w:lineRule="auto"/>
        <w:ind w:left="709"/>
        <w:rPr>
          <w:lang w:val="el-GR"/>
        </w:rPr>
      </w:pPr>
      <w:r w:rsidRPr="003860F2">
        <w:rPr>
          <w:lang w:val="el-GR"/>
        </w:rPr>
        <w:t>Σημειώνεται ότι ειδικά για τους υφιστάμενους κατόχους δικαιωμάτων χρήσης ραδιοσυχνοτήτων στις ζώνες των 900 MHz, 1800 MHz</w:t>
      </w:r>
      <w:r w:rsidR="00785960" w:rsidRPr="00DD2B69">
        <w:rPr>
          <w:lang w:val="el-GR"/>
        </w:rPr>
        <w:t>,</w:t>
      </w:r>
      <w:r w:rsidRPr="003860F2">
        <w:rPr>
          <w:lang w:val="el-GR"/>
        </w:rPr>
        <w:t xml:space="preserve"> </w:t>
      </w:r>
      <w:r w:rsidR="005B0198" w:rsidRPr="00DD2B69">
        <w:rPr>
          <w:lang w:val="el-GR"/>
        </w:rPr>
        <w:t xml:space="preserve">2 </w:t>
      </w:r>
      <w:r w:rsidR="005B0198">
        <w:rPr>
          <w:lang w:val="en-US"/>
        </w:rPr>
        <w:t>GHz</w:t>
      </w:r>
      <w:r w:rsidR="005B0198" w:rsidRPr="00DD2B69">
        <w:rPr>
          <w:lang w:val="el-GR"/>
        </w:rPr>
        <w:t xml:space="preserve"> </w:t>
      </w:r>
      <w:r w:rsidR="00785960">
        <w:rPr>
          <w:lang w:val="el-GR"/>
        </w:rPr>
        <w:t xml:space="preserve">ή 26 </w:t>
      </w:r>
      <w:r w:rsidR="00785960">
        <w:rPr>
          <w:lang w:val="en-US"/>
        </w:rPr>
        <w:t>GHz</w:t>
      </w:r>
      <w:r w:rsidR="00785960" w:rsidRPr="00DD2B69">
        <w:rPr>
          <w:lang w:val="el-GR"/>
        </w:rPr>
        <w:t xml:space="preserve"> </w:t>
      </w:r>
      <w:r w:rsidRPr="003860F2">
        <w:rPr>
          <w:lang w:val="el-GR"/>
        </w:rPr>
        <w:t>δεν απαιτείται η υποβολή του τμήματος ΙΙΙ «Περιγραφή Τεχνικών Στοιχείων» κατά την υποβολή της αίτησης συμμετοχής στην ανωτέρω Δημοπρασία.</w:t>
      </w:r>
    </w:p>
    <w:p w:rsidR="00A8346B" w:rsidRPr="0052457C" w:rsidRDefault="00A8346B">
      <w:pPr>
        <w:spacing w:after="240"/>
        <w:ind w:left="1418" w:hanging="1418"/>
        <w:jc w:val="both"/>
        <w:rPr>
          <w:b/>
          <w:lang w:val="el-GR"/>
        </w:rPr>
      </w:pPr>
    </w:p>
    <w:p w:rsidR="00A8346B" w:rsidRPr="008D394B" w:rsidRDefault="00A8346B">
      <w:pPr>
        <w:spacing w:after="240"/>
        <w:ind w:left="1418" w:hanging="1418"/>
        <w:jc w:val="both"/>
        <w:rPr>
          <w:b/>
          <w:lang w:val="el-GR"/>
        </w:rPr>
      </w:pPr>
      <w:r w:rsidRPr="008D394B">
        <w:rPr>
          <w:b/>
          <w:lang w:val="el-GR"/>
        </w:rPr>
        <w:t xml:space="preserve">Τμήμα ΙV : Στοιχεία που αποδεικνύουν την Αποτελεσματικότητα και Αξιοπιστία του αιτούντος </w:t>
      </w:r>
    </w:p>
    <w:p w:rsidR="00A8346B" w:rsidRPr="008D394B" w:rsidRDefault="00A8346B">
      <w:pPr>
        <w:pStyle w:val="Bulletbl"/>
        <w:widowControl/>
        <w:numPr>
          <w:ilvl w:val="0"/>
          <w:numId w:val="6"/>
        </w:numPr>
        <w:tabs>
          <w:tab w:val="clear" w:pos="6690"/>
        </w:tabs>
        <w:spacing w:after="240" w:line="240" w:lineRule="auto"/>
        <w:ind w:left="357" w:hanging="357"/>
        <w:rPr>
          <w:lang w:val="el-GR"/>
        </w:rPr>
      </w:pPr>
      <w:r w:rsidRPr="008D394B">
        <w:rPr>
          <w:lang w:val="el-GR"/>
        </w:rPr>
        <w:t>Απόδειξη της αποτελεσματικότητας</w:t>
      </w:r>
    </w:p>
    <w:p w:rsidR="00A8346B" w:rsidRPr="000F49AC" w:rsidRDefault="00A8346B">
      <w:pPr>
        <w:pStyle w:val="30"/>
        <w:spacing w:after="240" w:line="240" w:lineRule="auto"/>
        <w:ind w:hanging="425"/>
        <w:rPr>
          <w:sz w:val="22"/>
          <w:szCs w:val="22"/>
          <w:lang w:val="el-GR"/>
        </w:rPr>
      </w:pPr>
      <w:r w:rsidRPr="000F49AC">
        <w:rPr>
          <w:lang w:val="el-GR"/>
        </w:rPr>
        <w:t>α</w:t>
      </w:r>
      <w:r w:rsidRPr="000F49AC">
        <w:rPr>
          <w:sz w:val="22"/>
          <w:szCs w:val="22"/>
          <w:lang w:val="el-GR"/>
        </w:rPr>
        <w:t>)</w:t>
      </w:r>
      <w:r w:rsidRPr="000F49AC">
        <w:rPr>
          <w:sz w:val="22"/>
          <w:szCs w:val="22"/>
          <w:lang w:val="el-GR"/>
        </w:rPr>
        <w:tab/>
        <w:t>Παρουσιάστε στοιχεία ισολογισμών του Συμμετέχοντος με σκοπό την επιβεβαίωση της ικανότητας χρηματοδότητησης της επένδυσης σύμφωνα με το Τεύχος Προκήρυξης. Σημειώστε τόσο την χρηματοδότηση με ίδια κεφάλαια όσο και την δέσμευση χρηματοπιστωτικών οργανισμών. Αν υπάρχει εξωτερική χρηματοδότηση θα πρέπει να υποβληθεί σχετική δεσμευτική επιστολή. Σε περίπτωση υπό σύσταση εταιρείας θα πρέπει να υποβληθεί επίσης δήλωση των μετόχων ότι τα ίδια κεφάλαια που παρουσιάζονται στην Αίτηση θα αποτελέσουν τα ίδια κεφάλαια της εταιρείας με την σύστασή της.</w:t>
      </w:r>
    </w:p>
    <w:p w:rsidR="00A8346B" w:rsidRPr="000F49AC" w:rsidRDefault="00A8346B">
      <w:pPr>
        <w:pStyle w:val="30"/>
        <w:spacing w:after="240" w:line="240" w:lineRule="auto"/>
        <w:ind w:hanging="425"/>
        <w:rPr>
          <w:sz w:val="22"/>
          <w:szCs w:val="22"/>
          <w:lang w:val="el-GR"/>
        </w:rPr>
      </w:pPr>
      <w:r w:rsidRPr="000F49AC">
        <w:rPr>
          <w:sz w:val="22"/>
          <w:szCs w:val="22"/>
          <w:lang w:val="el-GR"/>
        </w:rPr>
        <w:t>β)</w:t>
      </w:r>
      <w:r w:rsidRPr="000F49AC">
        <w:rPr>
          <w:sz w:val="22"/>
          <w:szCs w:val="22"/>
          <w:lang w:val="el-GR"/>
        </w:rPr>
        <w:tab/>
        <w:t>Ισολογισμούς ή αντίστοιχα έγγραφα των τελευταίων τριών (3) ετών. Σε περίπτωση νεοεισερχόμενης επιχείρησης αρκούν τα αντίστοιχα έγγραφα των εταίρων.</w:t>
      </w:r>
    </w:p>
    <w:p w:rsidR="00A8346B" w:rsidRPr="000F49AC" w:rsidRDefault="00A8346B">
      <w:pPr>
        <w:pStyle w:val="30"/>
        <w:spacing w:after="240" w:line="240" w:lineRule="auto"/>
        <w:ind w:hanging="425"/>
        <w:rPr>
          <w:sz w:val="22"/>
          <w:szCs w:val="22"/>
          <w:lang w:val="el-GR"/>
        </w:rPr>
      </w:pPr>
      <w:r w:rsidRPr="000F49AC">
        <w:rPr>
          <w:sz w:val="22"/>
          <w:szCs w:val="22"/>
          <w:lang w:val="el-GR"/>
        </w:rPr>
        <w:lastRenderedPageBreak/>
        <w:t>γ)</w:t>
      </w:r>
      <w:r w:rsidRPr="000F49AC">
        <w:rPr>
          <w:sz w:val="22"/>
          <w:szCs w:val="22"/>
          <w:lang w:val="el-GR"/>
        </w:rPr>
        <w:tab/>
        <w:t xml:space="preserve">Άλλα ισοδύναμα στοιχεία, από τα οποία να προκύπτει, κατά την κρίση του αιτούντος, η οικονομική ικανότητά του. </w:t>
      </w:r>
    </w:p>
    <w:p w:rsidR="00A8346B" w:rsidRPr="008D394B" w:rsidRDefault="00A8346B">
      <w:pPr>
        <w:pStyle w:val="Bulletbl"/>
        <w:widowControl/>
        <w:numPr>
          <w:ilvl w:val="0"/>
          <w:numId w:val="0"/>
        </w:numPr>
        <w:tabs>
          <w:tab w:val="clear" w:pos="6690"/>
        </w:tabs>
        <w:spacing w:after="240" w:line="240" w:lineRule="auto"/>
        <w:rPr>
          <w:lang w:val="el-GR"/>
        </w:rPr>
      </w:pPr>
      <w:r w:rsidRPr="008D394B">
        <w:rPr>
          <w:lang w:val="el-GR"/>
        </w:rPr>
        <w:t>Σε περίπτωση Κοινοπραξίας λαμβάνονται υπόψη στοιχεία τα οποία αφορούν τα μέρη της Κοινοπραξίας. Στην περίπτωση υπό σύσταση Εταιρείας τα στοιχεία αφορούν τα πρόσωπα που θα αποτελέσουν τους εταίρους/μετόχους της υπό σύσταση Εταιρείας.</w:t>
      </w:r>
    </w:p>
    <w:p w:rsidR="00A8346B" w:rsidRPr="008D394B" w:rsidRDefault="00A8346B">
      <w:pPr>
        <w:pStyle w:val="Bulletbl"/>
        <w:widowControl/>
        <w:numPr>
          <w:ilvl w:val="0"/>
          <w:numId w:val="6"/>
        </w:numPr>
        <w:tabs>
          <w:tab w:val="clear" w:pos="6690"/>
        </w:tabs>
        <w:spacing w:after="240" w:line="240" w:lineRule="auto"/>
        <w:ind w:left="357" w:hanging="357"/>
        <w:rPr>
          <w:lang w:val="el-GR"/>
        </w:rPr>
      </w:pPr>
      <w:bookmarkStart w:id="2" w:name="OLE_LINK8"/>
      <w:bookmarkStart w:id="3" w:name="OLE_LINK9"/>
      <w:r w:rsidRPr="008D394B">
        <w:rPr>
          <w:lang w:val="el-GR"/>
        </w:rPr>
        <w:t>Απόδειξη της αξιοπιστίας του αιτούντος:</w:t>
      </w:r>
    </w:p>
    <w:bookmarkEnd w:id="2"/>
    <w:bookmarkEnd w:id="3"/>
    <w:p w:rsidR="00A8346B" w:rsidRDefault="00AB4615" w:rsidP="00374931">
      <w:pPr>
        <w:pStyle w:val="30"/>
        <w:spacing w:after="240" w:line="240" w:lineRule="auto"/>
        <w:ind w:left="0"/>
        <w:rPr>
          <w:sz w:val="22"/>
          <w:szCs w:val="22"/>
          <w:lang w:val="el-GR"/>
        </w:rPr>
      </w:pPr>
      <w:r>
        <w:rPr>
          <w:sz w:val="22"/>
          <w:szCs w:val="22"/>
          <w:lang w:val="el-GR"/>
        </w:rPr>
        <w:t xml:space="preserve">Πιστοποιητικό περί μη πτώχευσης από το Πρωτοδικείο, πιστοποιητικό περί μη κατάθεσης δικογράφου αίτησης (οικονομικού ενδιαφέροντος, πτωχευτικής διαδικασίας &amp; διαδικασίας συνδιαλλαγής/εξυγίανσης) από το Πρωτοδικείο, πιστοποιητικό περί μη έκδοσης απόφασης για τον διορισμό εκκαθαριστή από το Ειρηνοδικείο και </w:t>
      </w:r>
      <w:r w:rsidRPr="00405EF6">
        <w:rPr>
          <w:sz w:val="22"/>
          <w:szCs w:val="22"/>
          <w:lang w:val="el-GR"/>
        </w:rPr>
        <w:t>πιστοποιητικό από το ΓΕΜΗ ότι δεν έχει τεθεί σε εκκαθάριση με απόφαση των εταίρων</w:t>
      </w:r>
      <w:r>
        <w:rPr>
          <w:sz w:val="22"/>
          <w:szCs w:val="22"/>
          <w:lang w:val="el-GR"/>
        </w:rPr>
        <w:t xml:space="preserve">. </w:t>
      </w:r>
      <w:r w:rsidR="00A8346B">
        <w:rPr>
          <w:sz w:val="22"/>
          <w:szCs w:val="22"/>
          <w:lang w:val="el-GR"/>
        </w:rPr>
        <w:t>Σε περίπτωση που δεν εκδίδεται πιστοποιητικό για κάποια από τις ανωτέρω καταστάσεις, προσκομίζεται υ</w:t>
      </w:r>
      <w:r w:rsidR="00A8346B" w:rsidRPr="000F49AC">
        <w:rPr>
          <w:sz w:val="22"/>
          <w:szCs w:val="22"/>
          <w:lang w:val="el-GR"/>
        </w:rPr>
        <w:t xml:space="preserve">πεύθυνη δήλωση </w:t>
      </w:r>
      <w:r w:rsidR="00A8346B">
        <w:rPr>
          <w:sz w:val="22"/>
          <w:szCs w:val="22"/>
          <w:lang w:val="el-GR"/>
        </w:rPr>
        <w:t xml:space="preserve">της παρ. 4 του άρθρου 8 του Ν. 1599/1986, </w:t>
      </w:r>
      <w:r w:rsidR="003D5254">
        <w:rPr>
          <w:sz w:val="22"/>
          <w:szCs w:val="22"/>
          <w:lang w:val="el-GR"/>
        </w:rPr>
        <w:t xml:space="preserve">που έχει εκδοθεί μέσω </w:t>
      </w:r>
      <w:r w:rsidR="00BE3417">
        <w:rPr>
          <w:sz w:val="22"/>
          <w:szCs w:val="22"/>
          <w:lang w:val="el-GR"/>
        </w:rPr>
        <w:t xml:space="preserve">της πλατφόρμας </w:t>
      </w:r>
      <w:r w:rsidR="00BE3417">
        <w:rPr>
          <w:sz w:val="22"/>
          <w:szCs w:val="22"/>
          <w:lang w:val="en-US"/>
        </w:rPr>
        <w:t>gov</w:t>
      </w:r>
      <w:r w:rsidR="00BE3417" w:rsidRPr="00DD2B69">
        <w:rPr>
          <w:sz w:val="22"/>
          <w:szCs w:val="22"/>
          <w:lang w:val="el-GR"/>
        </w:rPr>
        <w:t>.</w:t>
      </w:r>
      <w:r w:rsidR="00BE3417">
        <w:rPr>
          <w:sz w:val="22"/>
          <w:szCs w:val="22"/>
          <w:lang w:val="en-US"/>
        </w:rPr>
        <w:t>gr</w:t>
      </w:r>
      <w:r w:rsidR="00BE3417" w:rsidRPr="00DD2B69">
        <w:rPr>
          <w:sz w:val="22"/>
          <w:szCs w:val="22"/>
          <w:lang w:val="el-GR"/>
        </w:rPr>
        <w:t xml:space="preserve"> </w:t>
      </w:r>
      <w:r w:rsidR="003D5254">
        <w:rPr>
          <w:sz w:val="22"/>
          <w:szCs w:val="22"/>
          <w:lang w:val="el-GR"/>
        </w:rPr>
        <w:t xml:space="preserve">ή </w:t>
      </w:r>
      <w:r w:rsidR="00A8346B">
        <w:rPr>
          <w:sz w:val="22"/>
          <w:szCs w:val="22"/>
          <w:lang w:val="el-GR"/>
        </w:rPr>
        <w:t>με θεώρηση γνησίου υπογραφής, από τα φυσικά πρόσωπα, καθώς και από τους νομίμους εκπροσώπους των νομικών προσώπων, με αντίστοιχο περιεχόμενο. Σε περίπτωση προσκόμισης ξενόγλωσσων πιστοποιητικών, επιβάλλεται η υποβολή τους με επίσημη μετάφραση στην Ελληνική γλώσσα.</w:t>
      </w:r>
    </w:p>
    <w:p w:rsidR="00A8346B" w:rsidRDefault="00A8346B" w:rsidP="00374931">
      <w:pPr>
        <w:pStyle w:val="30"/>
        <w:spacing w:after="240" w:line="240" w:lineRule="auto"/>
        <w:ind w:left="0"/>
        <w:rPr>
          <w:sz w:val="22"/>
          <w:szCs w:val="22"/>
          <w:lang w:val="el-GR"/>
        </w:rPr>
      </w:pPr>
      <w:r>
        <w:rPr>
          <w:sz w:val="22"/>
          <w:szCs w:val="22"/>
          <w:lang w:val="el-GR"/>
        </w:rPr>
        <w:t>Πιστοποιητικό αρμόδιας Αρχής, από το οποίο να προκύπτει ότι ο αιτών είναι ενήμερος ως προς τις φορολογικές υποχρεώσεις του και ως προ τις εισφορές κοινωνικής ασφάλισής του.</w:t>
      </w:r>
    </w:p>
    <w:p w:rsidR="00A8346B" w:rsidRPr="000F49AC" w:rsidRDefault="00A8346B" w:rsidP="00FF02E0">
      <w:pPr>
        <w:pStyle w:val="30"/>
        <w:spacing w:after="240" w:line="240" w:lineRule="auto"/>
        <w:ind w:left="0"/>
        <w:rPr>
          <w:sz w:val="22"/>
          <w:szCs w:val="22"/>
          <w:lang w:val="el-GR"/>
        </w:rPr>
      </w:pPr>
      <w:r w:rsidRPr="000F49AC">
        <w:rPr>
          <w:sz w:val="22"/>
          <w:szCs w:val="22"/>
          <w:lang w:val="el-GR"/>
        </w:rPr>
        <w:t xml:space="preserve">Υπεύθυνη δήλωση </w:t>
      </w:r>
      <w:r>
        <w:rPr>
          <w:sz w:val="22"/>
          <w:szCs w:val="22"/>
          <w:lang w:val="el-GR"/>
        </w:rPr>
        <w:t xml:space="preserve">της παρ. 4 του άρθρου 8 του Ν. 1599/1986, </w:t>
      </w:r>
      <w:r w:rsidR="00431E51">
        <w:rPr>
          <w:sz w:val="22"/>
          <w:szCs w:val="22"/>
          <w:lang w:val="el-GR"/>
        </w:rPr>
        <w:t xml:space="preserve">που έχει εκδοθεί μέσω της πλατφόρμας </w:t>
      </w:r>
      <w:r w:rsidR="00431E51">
        <w:rPr>
          <w:sz w:val="22"/>
          <w:szCs w:val="22"/>
          <w:lang w:val="en-US"/>
        </w:rPr>
        <w:t>gov</w:t>
      </w:r>
      <w:r w:rsidR="00431E51" w:rsidRPr="00BE2943">
        <w:rPr>
          <w:sz w:val="22"/>
          <w:szCs w:val="22"/>
          <w:lang w:val="el-GR"/>
        </w:rPr>
        <w:t>.</w:t>
      </w:r>
      <w:r w:rsidR="00431E51">
        <w:rPr>
          <w:sz w:val="22"/>
          <w:szCs w:val="22"/>
          <w:lang w:val="en-US"/>
        </w:rPr>
        <w:t>gr</w:t>
      </w:r>
      <w:r w:rsidR="00431E51" w:rsidRPr="00BE2943">
        <w:rPr>
          <w:sz w:val="22"/>
          <w:szCs w:val="22"/>
          <w:lang w:val="el-GR"/>
        </w:rPr>
        <w:t xml:space="preserve"> </w:t>
      </w:r>
      <w:r w:rsidR="00431E51">
        <w:rPr>
          <w:sz w:val="22"/>
          <w:szCs w:val="22"/>
          <w:lang w:val="el-GR"/>
        </w:rPr>
        <w:t xml:space="preserve">ή </w:t>
      </w:r>
      <w:r>
        <w:rPr>
          <w:sz w:val="22"/>
          <w:szCs w:val="22"/>
          <w:lang w:val="el-GR"/>
        </w:rPr>
        <w:t xml:space="preserve">με θεώρηση γνησίου υπογραφής, από τα φυσικά πρόσωπα, καθώς και από τους νομίμους εκπροσώπους των νομικών προσώπων, </w:t>
      </w:r>
      <w:r w:rsidRPr="000F49AC">
        <w:rPr>
          <w:sz w:val="22"/>
          <w:szCs w:val="22"/>
          <w:lang w:val="el-GR"/>
        </w:rPr>
        <w:t xml:space="preserve">ότι κατά την τελευταία τριετία, δεν έχει επέλθει εις βάρος εταιρίας που ελέγχεται από τον αιτούντα πτώχευση ή αναγκαστική διαχείριση. </w:t>
      </w:r>
    </w:p>
    <w:p w:rsidR="00A8346B" w:rsidRPr="000F49AC" w:rsidRDefault="00A8346B" w:rsidP="00FF02E0">
      <w:pPr>
        <w:pStyle w:val="30"/>
        <w:spacing w:after="240" w:line="240" w:lineRule="auto"/>
        <w:ind w:left="0"/>
        <w:rPr>
          <w:sz w:val="22"/>
          <w:szCs w:val="22"/>
          <w:lang w:val="el-GR"/>
        </w:rPr>
      </w:pPr>
      <w:r w:rsidRPr="000F49AC">
        <w:rPr>
          <w:sz w:val="22"/>
          <w:szCs w:val="22"/>
          <w:lang w:val="el-GR"/>
        </w:rPr>
        <w:t xml:space="preserve">Σε περίπτωση που ο αιτών είναι </w:t>
      </w:r>
      <w:r w:rsidRPr="000F49AC">
        <w:rPr>
          <w:sz w:val="22"/>
          <w:szCs w:val="22"/>
        </w:rPr>
        <w:t> </w:t>
      </w:r>
      <w:r w:rsidRPr="000F49AC">
        <w:rPr>
          <w:sz w:val="22"/>
          <w:szCs w:val="22"/>
          <w:lang w:val="el-GR"/>
        </w:rPr>
        <w:t>φυσικό πρόσωπο, απαιτείται και προσκόμιση αποσπάσματος ποινικού μητρώου</w:t>
      </w:r>
      <w:r w:rsidR="00AB4615">
        <w:rPr>
          <w:sz w:val="22"/>
          <w:szCs w:val="22"/>
          <w:lang w:val="el-GR"/>
        </w:rPr>
        <w:t xml:space="preserve"> ενώ δεν απαιτείται η προσκόμιση πιστοποιητικού</w:t>
      </w:r>
      <w:r w:rsidR="00AB4615" w:rsidRPr="00347DE7">
        <w:rPr>
          <w:sz w:val="22"/>
          <w:szCs w:val="22"/>
          <w:lang w:val="el-GR"/>
        </w:rPr>
        <w:t xml:space="preserve"> περί μη θέσης σε εκκαθάριση.</w:t>
      </w:r>
    </w:p>
    <w:p w:rsidR="00A8346B" w:rsidRPr="000F49AC" w:rsidRDefault="00A8346B" w:rsidP="00FF02E0">
      <w:pPr>
        <w:pStyle w:val="30"/>
        <w:spacing w:after="240" w:line="240" w:lineRule="auto"/>
        <w:ind w:left="0"/>
        <w:rPr>
          <w:sz w:val="22"/>
          <w:szCs w:val="22"/>
          <w:lang w:val="el-GR"/>
        </w:rPr>
      </w:pPr>
      <w:r w:rsidRPr="000F49AC">
        <w:rPr>
          <w:sz w:val="22"/>
          <w:szCs w:val="22"/>
          <w:lang w:val="el-GR"/>
        </w:rPr>
        <w:t xml:space="preserve">Σε περίπτωση Κοινοπραξιών, τα ανωτέρω αφορούν αντίστοιχα και τα μέρη της Κοινοπραξίας. Σε περίπτωση υπό σύσταση Εταιρείας, αυτά αφορούν αντίστοιχα τα πρόσωπα τα οποία θα αποτελέσουν εταίρους/μετόχους της υπό σύσταση Εταιρείας. </w:t>
      </w:r>
    </w:p>
    <w:p w:rsidR="00A8346B" w:rsidRPr="000F49AC" w:rsidRDefault="00A8346B" w:rsidP="00AD354E">
      <w:pPr>
        <w:pStyle w:val="30"/>
        <w:spacing w:after="240" w:line="240" w:lineRule="auto"/>
        <w:ind w:left="0"/>
        <w:rPr>
          <w:sz w:val="22"/>
          <w:szCs w:val="22"/>
          <w:lang w:val="el-GR"/>
        </w:rPr>
      </w:pPr>
      <w:r w:rsidRPr="000F49AC">
        <w:rPr>
          <w:sz w:val="22"/>
          <w:szCs w:val="22"/>
          <w:lang w:val="el-GR"/>
        </w:rPr>
        <w:t xml:space="preserve">Τα ανωτέρω δικαιολογητικά που αναφέρονται στο τμήμα </w:t>
      </w:r>
      <w:r w:rsidRPr="000F49AC">
        <w:rPr>
          <w:sz w:val="22"/>
          <w:szCs w:val="22"/>
        </w:rPr>
        <w:t>IV</w:t>
      </w:r>
      <w:r w:rsidRPr="000F49AC">
        <w:rPr>
          <w:sz w:val="22"/>
          <w:szCs w:val="22"/>
          <w:lang w:val="el-GR"/>
        </w:rPr>
        <w:t>.2 θα πρέπει να βρίσκονται σε ισχύ κατά την ημερομηνία λήξης της παραλαβής των προσφορών. Αν στις ειδικές διατάξεις που διέπουν την  έκδοση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λήξης της παραλαβής των προσφορών.</w:t>
      </w:r>
    </w:p>
    <w:p w:rsidR="00B656FB" w:rsidRDefault="00B656FB">
      <w:pPr>
        <w:rPr>
          <w:b/>
          <w:lang w:val="el-GR"/>
        </w:rPr>
      </w:pPr>
      <w:r>
        <w:rPr>
          <w:b/>
          <w:lang w:val="el-GR"/>
        </w:rPr>
        <w:br w:type="page"/>
      </w:r>
    </w:p>
    <w:p w:rsidR="00A8346B" w:rsidRPr="00C46270" w:rsidRDefault="00A8346B" w:rsidP="000C738A">
      <w:pPr>
        <w:spacing w:after="240"/>
        <w:ind w:left="1418" w:hanging="1418"/>
        <w:jc w:val="both"/>
        <w:rPr>
          <w:b/>
          <w:lang w:val="el-GR"/>
        </w:rPr>
      </w:pPr>
      <w:r w:rsidRPr="00C46270">
        <w:rPr>
          <w:b/>
          <w:lang w:val="el-GR"/>
        </w:rPr>
        <w:lastRenderedPageBreak/>
        <w:t xml:space="preserve">Τμήμα V : </w:t>
      </w:r>
      <w:r w:rsidRPr="00C46270">
        <w:rPr>
          <w:b/>
          <w:lang w:val="el-GR"/>
        </w:rPr>
        <w:tab/>
        <w:t xml:space="preserve">Περιγραφή Υποψήφιας Ομάδας </w:t>
      </w:r>
    </w:p>
    <w:p w:rsidR="00A8346B" w:rsidRPr="00C46270" w:rsidRDefault="00A8346B" w:rsidP="000C738A">
      <w:pPr>
        <w:pStyle w:val="Bodyby"/>
        <w:spacing w:after="0" w:line="360" w:lineRule="auto"/>
        <w:rPr>
          <w:rFonts w:ascii="Times New Roman" w:hAnsi="Times New Roman"/>
        </w:rPr>
      </w:pPr>
    </w:p>
    <w:p w:rsidR="00A8346B" w:rsidRPr="00C46270" w:rsidRDefault="00401254" w:rsidP="000C738A">
      <w:pPr>
        <w:spacing w:after="240" w:line="360" w:lineRule="auto"/>
        <w:jc w:val="both"/>
        <w:rPr>
          <w:lang w:val="el-GR"/>
        </w:rPr>
      </w:pPr>
      <w:r>
        <w:rPr>
          <w:noProof/>
          <w:lang w:val="el-GR"/>
        </w:rPr>
        <mc:AlternateContent>
          <mc:Choice Requires="wps">
            <w:drawing>
              <wp:anchor distT="0" distB="0" distL="114300" distR="114300" simplePos="0" relativeHeight="251657728" behindDoc="0" locked="0" layoutInCell="1" allowOverlap="1">
                <wp:simplePos x="0" y="0"/>
                <wp:positionH relativeFrom="column">
                  <wp:posOffset>2451735</wp:posOffset>
                </wp:positionH>
                <wp:positionV relativeFrom="paragraph">
                  <wp:posOffset>796925</wp:posOffset>
                </wp:positionV>
                <wp:extent cx="822960" cy="274320"/>
                <wp:effectExtent l="0" t="0" r="15240" b="1143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BA453" id="Ορθογώνιο 9" o:spid="_x0000_s1026" style="position:absolute;margin-left:193.05pt;margin-top:62.75pt;width:64.8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"/>
            </w:pict>
          </mc:Fallback>
        </mc:AlternateContent>
      </w:r>
      <w:r>
        <w:rPr>
          <w:noProof/>
          <w:lang w:val="el-GR"/>
        </w:rPr>
        <mc:AlternateContent>
          <mc:Choice Requires="wps">
            <w:drawing>
              <wp:anchor distT="0" distB="0" distL="114300" distR="114300" simplePos="0" relativeHeight="251658752" behindDoc="0" locked="0" layoutInCell="1" allowOverlap="1">
                <wp:simplePos x="0" y="0"/>
                <wp:positionH relativeFrom="column">
                  <wp:posOffset>851535</wp:posOffset>
                </wp:positionH>
                <wp:positionV relativeFrom="paragraph">
                  <wp:posOffset>796925</wp:posOffset>
                </wp:positionV>
                <wp:extent cx="822960" cy="274320"/>
                <wp:effectExtent l="19050" t="19050" r="15240" b="1143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274320"/>
                        </a:xfrm>
                        <a:prstGeom prst="rect">
                          <a:avLst/>
                        </a:prstGeom>
                        <a:solidFill>
                          <a:srgbClr val="FFFFFF"/>
                        </a:solidFill>
                        <a:ln w="381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76FA5" id="Ορθογώνιο 8" o:spid="_x0000_s1026" style="position:absolute;margin-left:67.05pt;margin-top:62.75pt;width:64.8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" strokeweight="3pt">
                <v:stroke linestyle="thinThin"/>
              </v:rect>
            </w:pict>
          </mc:Fallback>
        </mc:AlternateContent>
      </w:r>
      <w:r w:rsidR="00A8346B" w:rsidRPr="00C46270">
        <w:rPr>
          <w:lang w:val="el-GR"/>
        </w:rPr>
        <w:t>Περιγράψτε με λεπτομέρεια την Υποψήφια Ομάδα του Συμμετέχοντος σύμφωνα με τον ορισμό του Τεύχους Προκήρυξης. Η περιγραφή πρέπει να γίνει με διαγραμματικό τρόπο όπως φαίνεται παρακάτω:</w:t>
      </w:r>
    </w:p>
    <w:p w:rsidR="00A8346B" w:rsidRPr="00C46270" w:rsidRDefault="00A8346B" w:rsidP="000C738A">
      <w:pPr>
        <w:spacing w:after="240" w:line="360" w:lineRule="auto"/>
        <w:jc w:val="both"/>
        <w:rPr>
          <w:lang w:val="el-GR"/>
        </w:rPr>
      </w:pPr>
    </w:p>
    <w:p w:rsidR="00A8346B" w:rsidRPr="00C46270" w:rsidRDefault="00A8346B" w:rsidP="000C738A">
      <w:pPr>
        <w:spacing w:after="240" w:line="360" w:lineRule="auto"/>
        <w:jc w:val="both"/>
        <w:rPr>
          <w:lang w:val="el-GR"/>
        </w:rPr>
      </w:pPr>
      <w:r w:rsidRPr="00C46270">
        <w:rPr>
          <w:lang w:val="el-GR"/>
        </w:rPr>
        <w:t xml:space="preserve">          </w:t>
      </w:r>
      <w:r w:rsidRPr="00C46270">
        <w:rPr>
          <w:lang w:val="el-GR"/>
        </w:rPr>
        <w:tab/>
        <w:t xml:space="preserve">               Συμμετέχων            Μέλος Υποψήφιας Ομάδος                     </w:t>
      </w:r>
    </w:p>
    <w:p w:rsidR="00A8346B" w:rsidRPr="00C46270" w:rsidRDefault="00A8346B" w:rsidP="000C738A">
      <w:pPr>
        <w:spacing w:after="240" w:line="360" w:lineRule="auto"/>
        <w:jc w:val="both"/>
        <w:rPr>
          <w:lang w:val="el-GR"/>
        </w:rPr>
      </w:pPr>
      <w:r w:rsidRPr="00C46270">
        <w:rPr>
          <w:lang w:val="el-GR"/>
        </w:rPr>
        <w:t xml:space="preserve">Απ’ ευθείας ιδιοκτησιακή σχέση υποδεικνύεται με </w:t>
      </w:r>
      <w:r w:rsidRPr="00C46270">
        <w:rPr>
          <w:u w:val="single"/>
          <w:lang w:val="el-GR"/>
        </w:rPr>
        <w:t>συνεχή γραμμή</w:t>
      </w:r>
      <w:r w:rsidRPr="00C46270">
        <w:rPr>
          <w:lang w:val="el-GR"/>
        </w:rPr>
        <w:t xml:space="preserve"> δίπλα από την οποία θα σημειώνονται τα ποσοστά ιδιοκτησίας. Η σχέση ιδιοκτήτη / ιδιοκτησίας θα πρέπει να επισημαίνεται με την κατεύθυνση του βέλους.</w:t>
      </w:r>
    </w:p>
    <w:p w:rsidR="00A8346B" w:rsidRPr="00C46270" w:rsidRDefault="00A8346B" w:rsidP="000C738A">
      <w:pPr>
        <w:spacing w:after="240" w:line="360" w:lineRule="auto"/>
        <w:jc w:val="both"/>
        <w:rPr>
          <w:lang w:val="el-GR"/>
        </w:rPr>
      </w:pPr>
      <w:r w:rsidRPr="00C46270">
        <w:rPr>
          <w:lang w:val="el-GR"/>
        </w:rPr>
        <w:t>Μορφές ελέγχου άλλες εκτός της εταιρικής συμμετοχής πρέπει να εμφανίζονται με διπλή διακεκομμένη γραμμή και να συνοδεύονται από το αντίστοιχο επεξηγηματικό κείμενο.</w:t>
      </w:r>
    </w:p>
    <w:p w:rsidR="00A8346B" w:rsidRPr="00C46270" w:rsidRDefault="00A8346B" w:rsidP="000C738A">
      <w:pPr>
        <w:pStyle w:val="Bodyby"/>
        <w:spacing w:after="0" w:line="360" w:lineRule="auto"/>
        <w:rPr>
          <w:rFonts w:ascii="Times New Roman" w:hAnsi="Times New Roman"/>
        </w:rPr>
      </w:pPr>
    </w:p>
    <w:bookmarkStart w:id="4" w:name="_MON_1033451650"/>
    <w:bookmarkStart w:id="5" w:name="_MON_1032334822"/>
    <w:bookmarkStart w:id="6" w:name="_MON_1033378086"/>
    <w:bookmarkEnd w:id="4"/>
    <w:bookmarkEnd w:id="5"/>
    <w:bookmarkEnd w:id="6"/>
    <w:bookmarkStart w:id="7" w:name="_MON_1033451521"/>
    <w:bookmarkEnd w:id="7"/>
    <w:p w:rsidR="001865CB" w:rsidRDefault="00A8346B" w:rsidP="000C738A">
      <w:pPr>
        <w:pStyle w:val="Bodyby"/>
        <w:spacing w:after="0" w:line="360" w:lineRule="auto"/>
      </w:pPr>
      <w:r w:rsidRPr="00C46270">
        <w:object w:dxaOrig="1296" w:dyaOrig="14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1in" o:ole="" fillcolor="window">
            <v:imagedata r:id="rId8" o:title=""/>
          </v:shape>
          <o:OLEObject Type="Embed" ProgID="Word.Picture.8" ShapeID="_x0000_i1025" DrawAspect="Content" ObjectID="_1663066027" r:id="rId9"/>
        </w:object>
      </w:r>
      <w:r w:rsidRPr="00C46270">
        <w:tab/>
      </w:r>
      <w:r w:rsidRPr="00C46270">
        <w:tab/>
      </w:r>
      <w:r w:rsidRPr="00C46270">
        <w:object w:dxaOrig="1296" w:dyaOrig="1421">
          <v:shape id="_x0000_i1026" type="#_x0000_t75" style="width:64.5pt;height:1in" o:ole="" fillcolor="window">
            <v:imagedata r:id="rId10" o:title=""/>
          </v:shape>
          <o:OLEObject Type="Embed" ProgID="Word.Picture.8" ShapeID="_x0000_i1026" DrawAspect="Content" ObjectID="_1663066028" r:id="rId11"/>
        </w:object>
      </w:r>
    </w:p>
    <w:p w:rsidR="00A8346B" w:rsidRDefault="001865CB" w:rsidP="000C738A">
      <w:pPr>
        <w:pStyle w:val="Bodyby"/>
        <w:spacing w:after="0" w:line="360" w:lineRule="auto"/>
      </w:pPr>
      <w:r w:rsidRPr="00CC554A">
        <w:t>Εάν Υποψήφια Ομάδα του Συμμετέχοντος αποτελείται από μεγάλο αριθμό μελών</w:t>
      </w:r>
      <w:r w:rsidR="005A0554" w:rsidRPr="00CC554A">
        <w:t xml:space="preserve">, με αποτέλεσμα </w:t>
      </w:r>
      <w:r w:rsidRPr="00CC554A">
        <w:t xml:space="preserve">η περιγραφή </w:t>
      </w:r>
      <w:r w:rsidR="005A0554" w:rsidRPr="00CC554A">
        <w:t xml:space="preserve">της </w:t>
      </w:r>
      <w:r w:rsidR="005A0554" w:rsidRPr="00AD2A4D">
        <w:t xml:space="preserve">Υποψήφιας Ομάδας </w:t>
      </w:r>
      <w:r w:rsidRPr="00AD2A4D">
        <w:t xml:space="preserve">με διαγραμματικό τρόπο </w:t>
      </w:r>
      <w:r w:rsidR="005A0554" w:rsidRPr="00AD2A4D">
        <w:t xml:space="preserve">να </w:t>
      </w:r>
      <w:r w:rsidRPr="00AD2A4D">
        <w:t xml:space="preserve">είναι δύσκολο να αποτυπωθεί, </w:t>
      </w:r>
      <w:r w:rsidR="005A0554" w:rsidRPr="00AD2A4D">
        <w:t xml:space="preserve">ο Συμμετέχων μπορεί να </w:t>
      </w:r>
      <w:r w:rsidR="00F8574B" w:rsidRPr="00AD2A4D">
        <w:t xml:space="preserve">παρουσιάσει </w:t>
      </w:r>
      <w:r w:rsidR="005A0554" w:rsidRPr="00AD2A4D">
        <w:t xml:space="preserve">τα Μέλη της Υποψήφιας Ομάδας σε λίστες </w:t>
      </w:r>
      <w:r w:rsidR="000021B7" w:rsidRPr="00AD2A4D">
        <w:t>χωρίς να αναφερθούν αναλυτικά ποσοστά ιδιοκτησίας</w:t>
      </w:r>
      <w:r w:rsidR="000021B7">
        <w:t>.</w:t>
      </w:r>
    </w:p>
    <w:p w:rsidR="00AD2A4D" w:rsidRPr="00C46270" w:rsidRDefault="00AD2A4D" w:rsidP="000C738A">
      <w:pPr>
        <w:pStyle w:val="Bodyby"/>
        <w:spacing w:after="0" w:line="360" w:lineRule="auto"/>
        <w:rPr>
          <w:rFonts w:ascii="Times New Roman" w:hAnsi="Times New Roman"/>
        </w:rPr>
        <w:sectPr w:rsidR="00AD2A4D" w:rsidRPr="00C46270">
          <w:headerReference w:type="default" r:id="rId12"/>
          <w:footerReference w:type="even" r:id="rId13"/>
          <w:footerReference w:type="default" r:id="rId14"/>
          <w:headerReference w:type="first" r:id="rId15"/>
          <w:footnotePr>
            <w:pos w:val="beneathText"/>
            <w:numRestart w:val="eachSect"/>
          </w:footnotePr>
          <w:type w:val="nextColumn"/>
          <w:pgSz w:w="11909" w:h="16834" w:code="9"/>
          <w:pgMar w:top="1440" w:right="1800" w:bottom="1440" w:left="1800" w:header="720" w:footer="720" w:gutter="0"/>
          <w:cols w:space="720"/>
          <w:noEndnote/>
          <w:titlePg/>
        </w:sectPr>
      </w:pPr>
    </w:p>
    <w:tbl>
      <w:tblPr>
        <w:tblW w:w="8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790"/>
        <w:gridCol w:w="34"/>
        <w:gridCol w:w="4916"/>
      </w:tblGrid>
      <w:tr w:rsidR="00A8346B" w:rsidRPr="004122E2" w:rsidTr="000C738A">
        <w:trPr>
          <w:cantSplit/>
          <w:trHeight w:val="320"/>
        </w:trPr>
        <w:tc>
          <w:tcPr>
            <w:tcW w:w="8568" w:type="dxa"/>
            <w:gridSpan w:val="4"/>
            <w:tcBorders>
              <w:top w:val="nil"/>
              <w:left w:val="nil"/>
              <w:bottom w:val="nil"/>
              <w:right w:val="nil"/>
            </w:tcBorders>
          </w:tcPr>
          <w:p w:rsidR="00A8346B" w:rsidRPr="008D394B" w:rsidRDefault="00A8346B">
            <w:pPr>
              <w:spacing w:after="240"/>
              <w:jc w:val="center"/>
              <w:rPr>
                <w:b/>
                <w:sz w:val="28"/>
                <w:u w:val="single"/>
                <w:lang w:val="el-GR"/>
              </w:rPr>
            </w:pPr>
            <w:r w:rsidRPr="008D394B">
              <w:rPr>
                <w:b/>
                <w:sz w:val="28"/>
                <w:u w:val="single"/>
                <w:lang w:val="el-GR"/>
              </w:rPr>
              <w:lastRenderedPageBreak/>
              <w:t>ΑΙΤΗΣΗ ΣΥΜΜΕΤΟΧΗΣ ΣΤΗ ΔΗΜΟΠΡΑΣΙΑ</w:t>
            </w:r>
          </w:p>
          <w:p w:rsidR="00A8346B" w:rsidRPr="008D394B" w:rsidRDefault="00A8346B">
            <w:pPr>
              <w:spacing w:after="240"/>
              <w:jc w:val="center"/>
              <w:rPr>
                <w:b/>
                <w:sz w:val="28"/>
                <w:u w:val="single"/>
                <w:lang w:val="el-GR"/>
              </w:rPr>
            </w:pPr>
            <w:r w:rsidRPr="008D394B">
              <w:rPr>
                <w:b/>
                <w:sz w:val="28"/>
                <w:u w:val="single"/>
                <w:lang w:val="el-GR"/>
              </w:rPr>
              <w:t>Τμήμα Ι : Στοιχεία Αιτούντος</w:t>
            </w:r>
            <w:r w:rsidRPr="008D394B">
              <w:rPr>
                <w:rStyle w:val="a9"/>
                <w:b/>
                <w:sz w:val="28"/>
                <w:u w:val="single"/>
              </w:rPr>
              <w:footnoteReference w:id="1"/>
            </w: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n-US"/>
              </w:rPr>
              <w:t>I</w:t>
            </w:r>
            <w:r w:rsidRPr="008D394B">
              <w:rPr>
                <w:b/>
                <w:lang w:val="el-GR"/>
              </w:rPr>
              <w:t>.1.</w:t>
            </w:r>
          </w:p>
        </w:tc>
        <w:tc>
          <w:tcPr>
            <w:tcW w:w="2790" w:type="dxa"/>
            <w:tcBorders>
              <w:top w:val="nil"/>
              <w:left w:val="nil"/>
              <w:bottom w:val="nil"/>
              <w:right w:val="nil"/>
            </w:tcBorders>
          </w:tcPr>
          <w:p w:rsidR="00A8346B" w:rsidRPr="008D394B" w:rsidRDefault="00A8346B">
            <w:pPr>
              <w:rPr>
                <w:b/>
                <w:lang w:val="el-GR"/>
              </w:rPr>
            </w:pPr>
            <w:r w:rsidRPr="008D394B">
              <w:rPr>
                <w:b/>
                <w:lang w:val="el-GR"/>
              </w:rPr>
              <w:t>Επωνυμία Νομικού Προσώπου:</w:t>
            </w:r>
          </w:p>
        </w:tc>
        <w:tc>
          <w:tcPr>
            <w:tcW w:w="4950" w:type="dxa"/>
            <w:gridSpan w:val="2"/>
            <w:tcBorders>
              <w:top w:val="nil"/>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rPr>
                <w:b/>
                <w:lang w:val="el-GR"/>
              </w:rPr>
            </w:pPr>
          </w:p>
        </w:tc>
        <w:tc>
          <w:tcPr>
            <w:tcW w:w="4950" w:type="dxa"/>
            <w:gridSpan w:val="2"/>
            <w:tcBorders>
              <w:top w:val="nil"/>
              <w:left w:val="nil"/>
              <w:bottom w:val="nil"/>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tabs>
                <w:tab w:val="left" w:pos="702"/>
              </w:tabs>
              <w:jc w:val="right"/>
              <w:rPr>
                <w:b/>
                <w:lang w:val="el-GR"/>
              </w:rPr>
            </w:pPr>
            <w:r w:rsidRPr="008D394B">
              <w:rPr>
                <w:b/>
                <w:lang w:val="el-GR"/>
              </w:rPr>
              <w:t xml:space="preserve">Διεύθυνση: </w:t>
            </w:r>
          </w:p>
        </w:tc>
        <w:tc>
          <w:tcPr>
            <w:tcW w:w="4950" w:type="dxa"/>
            <w:gridSpan w:val="2"/>
            <w:tcBorders>
              <w:top w:val="nil"/>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single" w:sz="4" w:space="0" w:color="auto"/>
              <w:left w:val="nil"/>
              <w:bottom w:val="single" w:sz="4" w:space="0" w:color="auto"/>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single" w:sz="4" w:space="0" w:color="auto"/>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nil"/>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Ι.2.</w:t>
            </w:r>
          </w:p>
        </w:tc>
        <w:tc>
          <w:tcPr>
            <w:tcW w:w="2790" w:type="dxa"/>
            <w:tcBorders>
              <w:top w:val="nil"/>
              <w:left w:val="nil"/>
              <w:bottom w:val="nil"/>
              <w:right w:val="nil"/>
            </w:tcBorders>
          </w:tcPr>
          <w:p w:rsidR="00A8346B" w:rsidRPr="008D394B" w:rsidRDefault="00A8346B">
            <w:pPr>
              <w:tabs>
                <w:tab w:val="left" w:pos="702"/>
              </w:tabs>
              <w:jc w:val="right"/>
              <w:rPr>
                <w:b/>
                <w:lang w:val="el-GR"/>
              </w:rPr>
            </w:pPr>
            <w:r w:rsidRPr="008D394B">
              <w:rPr>
                <w:b/>
                <w:lang w:val="el-GR"/>
              </w:rPr>
              <w:t>Νομική μορφή Νομικού Προσώπου</w:t>
            </w:r>
          </w:p>
        </w:tc>
        <w:tc>
          <w:tcPr>
            <w:tcW w:w="4950" w:type="dxa"/>
            <w:gridSpan w:val="2"/>
            <w:tcBorders>
              <w:top w:val="nil"/>
              <w:left w:val="nil"/>
              <w:bottom w:val="single" w:sz="4" w:space="0" w:color="auto"/>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 xml:space="preserve">Καταστατικό ή επικυρωμένο αντίγραφο αστυνομικής ταυτότητας ή διαβατηρίου  </w:t>
            </w:r>
          </w:p>
        </w:tc>
        <w:tc>
          <w:tcPr>
            <w:tcW w:w="4950" w:type="dxa"/>
            <w:gridSpan w:val="2"/>
            <w:tcBorders>
              <w:top w:val="single" w:sz="4" w:space="0" w:color="auto"/>
              <w:left w:val="nil"/>
              <w:bottom w:val="nil"/>
              <w:right w:val="nil"/>
            </w:tcBorders>
          </w:tcPr>
          <w:p w:rsidR="00A8346B" w:rsidRPr="008D394B" w:rsidRDefault="00A8346B">
            <w:pPr>
              <w:rPr>
                <w:b/>
                <w:lang w:val="el-GR"/>
              </w:rPr>
            </w:pPr>
          </w:p>
          <w:p w:rsidR="00A8346B" w:rsidRPr="008D394B" w:rsidRDefault="00A8346B">
            <w:pPr>
              <w:rPr>
                <w:b/>
                <w:lang w:val="el-GR"/>
              </w:rPr>
            </w:pPr>
          </w:p>
          <w:p w:rsidR="00A8346B" w:rsidRPr="008D394B" w:rsidRDefault="00A8346B">
            <w:pPr>
              <w:rPr>
                <w:b/>
                <w:lang w:val="el-GR"/>
              </w:rPr>
            </w:pPr>
            <w:r w:rsidRPr="008D394B">
              <w:rPr>
                <w:b/>
                <w:lang w:val="el-GR"/>
              </w:rPr>
              <w:t>Προς επισύναψη</w:t>
            </w: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nil"/>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Ι.3.</w:t>
            </w: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ΑΦΜ/Δ.Ο.Υ:</w:t>
            </w:r>
          </w:p>
        </w:tc>
        <w:tc>
          <w:tcPr>
            <w:tcW w:w="4950" w:type="dxa"/>
            <w:gridSpan w:val="2"/>
            <w:tcBorders>
              <w:top w:val="nil"/>
              <w:left w:val="nil"/>
              <w:bottom w:val="single" w:sz="4" w:space="0" w:color="auto"/>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tabs>
                <w:tab w:val="left" w:pos="702"/>
              </w:tabs>
              <w:jc w:val="right"/>
              <w:rPr>
                <w:b/>
                <w:lang w:val="el-GR"/>
              </w:rPr>
            </w:pPr>
          </w:p>
        </w:tc>
        <w:tc>
          <w:tcPr>
            <w:tcW w:w="4950" w:type="dxa"/>
            <w:gridSpan w:val="2"/>
            <w:tcBorders>
              <w:top w:val="single" w:sz="4" w:space="0" w:color="auto"/>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tabs>
                <w:tab w:val="left" w:pos="702"/>
              </w:tabs>
              <w:jc w:val="right"/>
              <w:rPr>
                <w:b/>
                <w:lang w:val="el-GR"/>
              </w:rPr>
            </w:pPr>
          </w:p>
        </w:tc>
        <w:tc>
          <w:tcPr>
            <w:tcW w:w="4950" w:type="dxa"/>
            <w:gridSpan w:val="2"/>
            <w:tcBorders>
              <w:top w:val="nil"/>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Ι.4.</w:t>
            </w:r>
          </w:p>
        </w:tc>
        <w:tc>
          <w:tcPr>
            <w:tcW w:w="2824" w:type="dxa"/>
            <w:gridSpan w:val="2"/>
            <w:tcBorders>
              <w:top w:val="nil"/>
              <w:left w:val="nil"/>
              <w:bottom w:val="nil"/>
              <w:right w:val="nil"/>
            </w:tcBorders>
          </w:tcPr>
          <w:p w:rsidR="00A8346B" w:rsidRPr="008D394B" w:rsidRDefault="00A8346B">
            <w:pPr>
              <w:rPr>
                <w:b/>
                <w:lang w:val="el-GR"/>
              </w:rPr>
            </w:pPr>
            <w:r w:rsidRPr="008D394B">
              <w:rPr>
                <w:b/>
                <w:lang w:val="el-GR"/>
              </w:rPr>
              <w:t>Επίσημο Αντίγραφο καταχώρησης της Εταιρείας από το Εμπορικό Επιμελητήριο:</w:t>
            </w:r>
          </w:p>
        </w:tc>
        <w:tc>
          <w:tcPr>
            <w:tcW w:w="4916" w:type="dxa"/>
            <w:tcBorders>
              <w:top w:val="nil"/>
              <w:left w:val="nil"/>
              <w:bottom w:val="single" w:sz="4" w:space="0" w:color="auto"/>
              <w:right w:val="nil"/>
            </w:tcBorders>
          </w:tcPr>
          <w:p w:rsidR="00A8346B" w:rsidRPr="008D394B" w:rsidRDefault="00A8346B">
            <w:pPr>
              <w:rPr>
                <w:lang w:val="el-GR"/>
              </w:rPr>
            </w:pPr>
            <w:r w:rsidRPr="008D394B">
              <w:rPr>
                <w:b/>
                <w:lang w:val="el-GR"/>
              </w:rPr>
              <w:t>Προς επισύναψη</w:t>
            </w: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824" w:type="dxa"/>
            <w:gridSpan w:val="2"/>
            <w:tcBorders>
              <w:top w:val="nil"/>
              <w:left w:val="nil"/>
              <w:bottom w:val="nil"/>
              <w:right w:val="nil"/>
            </w:tcBorders>
          </w:tcPr>
          <w:p w:rsidR="00A8346B" w:rsidRPr="008D394B" w:rsidRDefault="00A8346B">
            <w:pPr>
              <w:rPr>
                <w:b/>
                <w:lang w:val="el-GR"/>
              </w:rPr>
            </w:pPr>
          </w:p>
        </w:tc>
        <w:tc>
          <w:tcPr>
            <w:tcW w:w="4916" w:type="dxa"/>
            <w:tcBorders>
              <w:top w:val="nil"/>
              <w:left w:val="nil"/>
              <w:bottom w:val="nil"/>
              <w:right w:val="nil"/>
            </w:tcBorders>
          </w:tcPr>
          <w:p w:rsidR="00A8346B" w:rsidRPr="008D394B" w:rsidRDefault="00A8346B">
            <w:pPr>
              <w:rPr>
                <w:b/>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tabs>
                <w:tab w:val="left" w:pos="702"/>
              </w:tabs>
              <w:jc w:val="right"/>
              <w:rPr>
                <w:b/>
                <w:lang w:val="el-GR"/>
              </w:rPr>
            </w:pPr>
          </w:p>
        </w:tc>
        <w:tc>
          <w:tcPr>
            <w:tcW w:w="4950" w:type="dxa"/>
            <w:gridSpan w:val="2"/>
            <w:tcBorders>
              <w:top w:val="nil"/>
              <w:left w:val="nil"/>
              <w:bottom w:val="nil"/>
              <w:right w:val="nil"/>
            </w:tcBorders>
          </w:tcPr>
          <w:p w:rsidR="00A8346B" w:rsidRPr="008D394B" w:rsidRDefault="00A8346B">
            <w:pPr>
              <w:jc w:val="right"/>
              <w:rPr>
                <w:lang w:val="el-GR"/>
              </w:rPr>
            </w:pPr>
          </w:p>
        </w:tc>
      </w:tr>
      <w:tr w:rsidR="00A8346B" w:rsidRPr="004122E2"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Ι.5.</w:t>
            </w:r>
          </w:p>
        </w:tc>
        <w:tc>
          <w:tcPr>
            <w:tcW w:w="2790" w:type="dxa"/>
            <w:tcBorders>
              <w:top w:val="nil"/>
              <w:left w:val="nil"/>
              <w:bottom w:val="nil"/>
              <w:right w:val="nil"/>
            </w:tcBorders>
          </w:tcPr>
          <w:p w:rsidR="00A8346B" w:rsidRPr="002F26F7" w:rsidRDefault="00A8346B">
            <w:pPr>
              <w:pStyle w:val="4"/>
              <w:rPr>
                <w:rFonts w:ascii="Times New Roman" w:hAnsi="Times New Roman"/>
                <w:bCs w:val="0"/>
                <w:sz w:val="22"/>
                <w:szCs w:val="20"/>
                <w:lang w:val="el-GR"/>
              </w:rPr>
            </w:pPr>
            <w:r w:rsidRPr="002F26F7">
              <w:rPr>
                <w:rFonts w:ascii="Times New Roman" w:hAnsi="Times New Roman"/>
                <w:bCs w:val="0"/>
                <w:sz w:val="22"/>
                <w:szCs w:val="20"/>
                <w:lang w:val="el-GR"/>
              </w:rPr>
              <w:t>Ορισμός Αντικλήτου</w:t>
            </w:r>
          </w:p>
        </w:tc>
        <w:tc>
          <w:tcPr>
            <w:tcW w:w="4950" w:type="dxa"/>
            <w:gridSpan w:val="2"/>
            <w:tcBorders>
              <w:top w:val="nil"/>
              <w:left w:val="nil"/>
              <w:bottom w:val="nil"/>
              <w:right w:val="nil"/>
            </w:tcBorders>
          </w:tcPr>
          <w:p w:rsidR="00A8346B" w:rsidRPr="008D394B" w:rsidRDefault="00A8346B">
            <w:pPr>
              <w:rPr>
                <w:b/>
                <w:lang w:val="el-GR"/>
              </w:rPr>
            </w:pPr>
            <w:r w:rsidRPr="008D394B">
              <w:rPr>
                <w:b/>
                <w:lang w:val="el-GR"/>
              </w:rPr>
              <w:t xml:space="preserve">Προς επισύναψη τα αναγκαία νομιμοποιητικά έγγραφα </w:t>
            </w:r>
          </w:p>
        </w:tc>
      </w:tr>
      <w:tr w:rsidR="00A8346B" w:rsidRPr="004122E2"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nil"/>
              <w:left w:val="nil"/>
              <w:bottom w:val="nil"/>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4950" w:type="dxa"/>
            <w:gridSpan w:val="2"/>
            <w:tcBorders>
              <w:top w:val="nil"/>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 Πατρός:</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Τόπος και έτος γεννήσεως:</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Υπηκοότητα:</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Διεύθυνση κατοικίας:</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Διεύθυνση επικοινωνίας:</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ΑΦΜ/Δ.Ο.Υ:</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 </w:t>
            </w:r>
            <w:r w:rsidR="00431E51">
              <w:rPr>
                <w:b/>
                <w:lang w:val="en-US"/>
              </w:rPr>
              <w:t>e</w:t>
            </w:r>
            <w:r w:rsidR="00326EAE">
              <w:rPr>
                <w:b/>
                <w:lang w:val="en-US"/>
              </w:rPr>
              <w:t>-mail</w:t>
            </w:r>
            <w:r w:rsidRPr="008D394B">
              <w:rPr>
                <w:b/>
                <w:lang w:val="el-GR"/>
              </w:rPr>
              <w:t>:</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rPr>
                <w:b/>
                <w:lang w:val="el-GR"/>
              </w:rPr>
            </w:pPr>
          </w:p>
        </w:tc>
        <w:tc>
          <w:tcPr>
            <w:tcW w:w="4950" w:type="dxa"/>
            <w:gridSpan w:val="2"/>
            <w:tcBorders>
              <w:top w:val="single" w:sz="4" w:space="0" w:color="auto"/>
              <w:left w:val="nil"/>
              <w:bottom w:val="nil"/>
              <w:right w:val="nil"/>
            </w:tcBorders>
          </w:tcPr>
          <w:p w:rsidR="00A8346B" w:rsidRPr="008D394B" w:rsidRDefault="00A8346B">
            <w:pPr>
              <w:rPr>
                <w:lang w:val="el-GR"/>
              </w:rPr>
            </w:pPr>
          </w:p>
        </w:tc>
      </w:tr>
    </w:tbl>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r w:rsidRPr="008D394B">
        <w:rPr>
          <w:sz w:val="20"/>
          <w:lang w:val="el-GR"/>
        </w:rPr>
        <w:t>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rPr>
          <w:lang w:val="el-G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790"/>
        <w:gridCol w:w="4950"/>
      </w:tblGrid>
      <w:tr w:rsidR="00A8346B" w:rsidRPr="008D394B">
        <w:trPr>
          <w:cantSplit/>
          <w:trHeight w:val="320"/>
        </w:trPr>
        <w:tc>
          <w:tcPr>
            <w:tcW w:w="8568" w:type="dxa"/>
            <w:gridSpan w:val="3"/>
            <w:tcBorders>
              <w:top w:val="nil"/>
              <w:left w:val="nil"/>
              <w:bottom w:val="nil"/>
              <w:right w:val="nil"/>
            </w:tcBorders>
          </w:tcPr>
          <w:p w:rsidR="00A8346B" w:rsidRPr="008D394B" w:rsidRDefault="00A8346B">
            <w:pPr>
              <w:spacing w:after="240"/>
              <w:jc w:val="center"/>
              <w:rPr>
                <w:b/>
                <w:sz w:val="28"/>
                <w:u w:val="single"/>
                <w:lang w:val="el-GR"/>
              </w:rPr>
            </w:pPr>
            <w:r w:rsidRPr="008D394B">
              <w:rPr>
                <w:lang w:val="el-GR"/>
              </w:rPr>
              <w:br w:type="page"/>
            </w:r>
            <w:r w:rsidRPr="008D394B">
              <w:rPr>
                <w:lang w:val="el-GR"/>
              </w:rPr>
              <w:br w:type="page"/>
            </w:r>
            <w:r w:rsidRPr="008D394B">
              <w:rPr>
                <w:b/>
                <w:sz w:val="28"/>
                <w:u w:val="single"/>
                <w:lang w:val="el-GR"/>
              </w:rPr>
              <w:t>Τμήμα Ι : Συνέχεια</w:t>
            </w:r>
          </w:p>
        </w:tc>
      </w:tr>
      <w:tr w:rsidR="00A8346B" w:rsidRPr="004122E2">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rPr>
                <w:b/>
                <w:lang w:val="el-GR"/>
              </w:rPr>
            </w:pPr>
            <w:r w:rsidRPr="008D394B">
              <w:rPr>
                <w:b/>
                <w:lang w:val="el-GR"/>
              </w:rPr>
              <w:t>Νόμιμοι Εκπρόσωποι</w:t>
            </w:r>
          </w:p>
        </w:tc>
        <w:tc>
          <w:tcPr>
            <w:tcW w:w="4950" w:type="dxa"/>
            <w:tcBorders>
              <w:top w:val="nil"/>
              <w:left w:val="nil"/>
              <w:bottom w:val="nil"/>
              <w:right w:val="nil"/>
            </w:tcBorders>
          </w:tcPr>
          <w:p w:rsidR="00A8346B" w:rsidRPr="008D394B" w:rsidRDefault="00A8346B">
            <w:pPr>
              <w:rPr>
                <w:b/>
                <w:lang w:val="el-GR"/>
              </w:rPr>
            </w:pPr>
            <w:r w:rsidRPr="008D394B">
              <w:rPr>
                <w:b/>
                <w:lang w:val="el-GR"/>
              </w:rPr>
              <w:t>Προς επισύναψη τα αναγκαία νομιμοποιητικά έγγραφα</w:t>
            </w:r>
          </w:p>
        </w:tc>
      </w:tr>
      <w:tr w:rsidR="00A8346B" w:rsidRPr="004122E2">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495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 Πατρός: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Τόπος και έτος γεννήσεως: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Υπηκοότητα:</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Διεύθυνση κατοικίας: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Αριθμός ταυτότητας</w:t>
            </w:r>
            <w:r w:rsidRPr="008D394B">
              <w:rPr>
                <w:lang w:val="el-GR"/>
              </w:rPr>
              <w:t xml:space="preserve"> </w:t>
            </w:r>
            <w:r w:rsidRPr="008D394B">
              <w:rPr>
                <w:b/>
                <w:lang w:val="el-GR"/>
              </w:rPr>
              <w:t>ή διαβατηρίου:</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ΑΦΜ/Δ.Ο.Υ:</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e</w:t>
            </w:r>
            <w:r w:rsidR="00326EAE">
              <w:rPr>
                <w:b/>
                <w:lang w:val="en-US"/>
              </w:rPr>
              <w:t>-mail</w:t>
            </w:r>
            <w:r w:rsidRPr="008D394B">
              <w:rPr>
                <w:b/>
                <w:lang w:val="el-GR"/>
              </w:rPr>
              <w:t>:</w:t>
            </w:r>
          </w:p>
        </w:tc>
        <w:tc>
          <w:tcPr>
            <w:tcW w:w="4950" w:type="dxa"/>
            <w:tcBorders>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rPr>
                <w:b/>
                <w:lang w:val="el-GR"/>
              </w:rPr>
            </w:pPr>
          </w:p>
        </w:tc>
        <w:tc>
          <w:tcPr>
            <w:tcW w:w="495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495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 Πατρός: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Τόπος και έτος γεννήσεως: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Υπηκοότητα:</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Διεύθυνση κατοικίας: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Αριθμός ταυτότητας</w:t>
            </w:r>
            <w:r w:rsidRPr="008D394B">
              <w:rPr>
                <w:lang w:val="el-GR"/>
              </w:rPr>
              <w:t xml:space="preserve"> </w:t>
            </w:r>
            <w:r w:rsidRPr="008D394B">
              <w:rPr>
                <w:b/>
                <w:lang w:val="el-GR"/>
              </w:rPr>
              <w:t>ή διαβατηρίου:</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ΑΦΜ/Δ.Ο.Υ:</w:t>
            </w:r>
          </w:p>
        </w:tc>
        <w:tc>
          <w:tcPr>
            <w:tcW w:w="4950" w:type="dxa"/>
            <w:tcBorders>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 </w:t>
            </w:r>
            <w:r w:rsidR="00431E51">
              <w:rPr>
                <w:b/>
                <w:lang w:val="en-US"/>
              </w:rPr>
              <w:t>e</w:t>
            </w:r>
            <w:r w:rsidR="00326EAE">
              <w:rPr>
                <w:b/>
                <w:lang w:val="en-US"/>
              </w:rPr>
              <w:t>-mail</w:t>
            </w:r>
            <w:r w:rsidRPr="008D394B">
              <w:rPr>
                <w:b/>
                <w:lang w:val="el-GR"/>
              </w:rPr>
              <w:t>:</w:t>
            </w:r>
          </w:p>
        </w:tc>
        <w:tc>
          <w:tcPr>
            <w:tcW w:w="4950" w:type="dxa"/>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tcBorders>
              <w:top w:val="single" w:sz="4" w:space="0" w:color="auto"/>
              <w:left w:val="nil"/>
              <w:bottom w:val="nil"/>
              <w:right w:val="nil"/>
            </w:tcBorders>
          </w:tcPr>
          <w:p w:rsidR="00A8346B" w:rsidRPr="008D394B" w:rsidRDefault="00A8346B">
            <w:pPr>
              <w:rPr>
                <w:lang w:val="el-GR"/>
              </w:rPr>
            </w:pPr>
          </w:p>
        </w:tc>
      </w:tr>
    </w:tbl>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r w:rsidRPr="008D394B">
        <w:rPr>
          <w:sz w:val="20"/>
          <w:lang w:val="el-GR"/>
        </w:rPr>
        <w:t>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jc w:val="center"/>
        <w:outlineLvl w:val="0"/>
        <w:rPr>
          <w:b/>
          <w:sz w:val="26"/>
          <w:lang w:val="el-GR"/>
        </w:rPr>
      </w:pPr>
    </w:p>
    <w:p w:rsidR="00A8346B" w:rsidRPr="008D394B" w:rsidRDefault="00A8346B">
      <w:pPr>
        <w:pStyle w:val="8-left"/>
        <w:spacing w:before="0" w:line="240" w:lineRule="auto"/>
        <w:rPr>
          <w:rFonts w:ascii="Times New Roman" w:hAnsi="Times New Roman"/>
        </w:rPr>
      </w:pPr>
      <w:r w:rsidRPr="008D394B">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610"/>
        <w:gridCol w:w="5130"/>
      </w:tblGrid>
      <w:tr w:rsidR="00A8346B" w:rsidRPr="008D394B">
        <w:trPr>
          <w:cantSplit/>
          <w:trHeight w:val="320"/>
        </w:trPr>
        <w:tc>
          <w:tcPr>
            <w:tcW w:w="8568" w:type="dxa"/>
            <w:gridSpan w:val="3"/>
            <w:tcBorders>
              <w:top w:val="nil"/>
              <w:left w:val="nil"/>
              <w:bottom w:val="nil"/>
              <w:right w:val="nil"/>
            </w:tcBorders>
          </w:tcPr>
          <w:p w:rsidR="00A8346B" w:rsidRPr="008D394B" w:rsidRDefault="00A8346B">
            <w:pPr>
              <w:spacing w:after="240"/>
              <w:jc w:val="center"/>
              <w:rPr>
                <w:b/>
                <w:sz w:val="28"/>
                <w:u w:val="single"/>
                <w:lang w:val="el-GR"/>
              </w:rPr>
            </w:pPr>
            <w:r w:rsidRPr="008D394B">
              <w:rPr>
                <w:lang w:val="el-GR"/>
              </w:rPr>
              <w:lastRenderedPageBreak/>
              <w:br w:type="page"/>
            </w:r>
            <w:r w:rsidRPr="008D394B">
              <w:rPr>
                <w:lang w:val="el-GR"/>
              </w:rPr>
              <w:br w:type="page"/>
            </w:r>
            <w:r w:rsidRPr="008D394B">
              <w:rPr>
                <w:b/>
                <w:sz w:val="28"/>
                <w:u w:val="single"/>
                <w:lang w:val="el-GR"/>
              </w:rPr>
              <w:t>Τμήμα Ι : Συνέχεια</w:t>
            </w:r>
          </w:p>
        </w:tc>
      </w:tr>
      <w:tr w:rsidR="00A8346B" w:rsidRPr="004122E2">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Ι.6.</w:t>
            </w:r>
          </w:p>
        </w:tc>
        <w:tc>
          <w:tcPr>
            <w:tcW w:w="2610" w:type="dxa"/>
            <w:tcBorders>
              <w:top w:val="nil"/>
              <w:left w:val="nil"/>
              <w:bottom w:val="nil"/>
              <w:right w:val="nil"/>
            </w:tcBorders>
          </w:tcPr>
          <w:p w:rsidR="00A8346B" w:rsidRPr="008D394B" w:rsidRDefault="00A8346B">
            <w:pPr>
              <w:rPr>
                <w:b/>
                <w:lang w:val="el-GR"/>
              </w:rPr>
            </w:pPr>
            <w:r w:rsidRPr="008D394B">
              <w:rPr>
                <w:b/>
                <w:lang w:val="el-GR"/>
              </w:rPr>
              <w:t>Εξουσιοδοτημένα Πρόσωπα</w:t>
            </w:r>
          </w:p>
        </w:tc>
        <w:tc>
          <w:tcPr>
            <w:tcW w:w="5130" w:type="dxa"/>
            <w:tcBorders>
              <w:top w:val="nil"/>
              <w:left w:val="nil"/>
              <w:bottom w:val="nil"/>
              <w:right w:val="nil"/>
            </w:tcBorders>
          </w:tcPr>
          <w:p w:rsidR="00A8346B" w:rsidRPr="008D394B" w:rsidRDefault="00A8346B">
            <w:pPr>
              <w:rPr>
                <w:b/>
                <w:lang w:val="el-GR"/>
              </w:rPr>
            </w:pPr>
            <w:r w:rsidRPr="008D394B">
              <w:rPr>
                <w:b/>
                <w:lang w:val="el-GR"/>
              </w:rPr>
              <w:t>Προς επισύναψη τα αναγκαία νομιμοποιητικά έγγραφα</w:t>
            </w:r>
          </w:p>
        </w:tc>
      </w:tr>
      <w:tr w:rsidR="00A8346B" w:rsidRPr="004122E2">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rPr>
                <w:b/>
                <w:lang w:val="el-GR"/>
              </w:rPr>
            </w:pP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e</w:t>
            </w:r>
            <w:r w:rsidR="00326EAE">
              <w:rPr>
                <w:b/>
                <w:lang w:val="en-US"/>
              </w:rPr>
              <w:t>-mail</w:t>
            </w:r>
            <w:r w:rsidRPr="008D394B">
              <w:rPr>
                <w:b/>
                <w:lang w:val="el-GR"/>
              </w:rPr>
              <w:t>:</w:t>
            </w:r>
          </w:p>
        </w:tc>
        <w:tc>
          <w:tcPr>
            <w:tcW w:w="5130" w:type="dxa"/>
            <w:tcBorders>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rPr>
                <w:b/>
                <w:lang w:val="el-GR"/>
              </w:rPr>
            </w:pP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bottom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 xml:space="preserve"> e-mail</w:t>
            </w:r>
            <w:r w:rsidRPr="008D394B">
              <w:rPr>
                <w:b/>
                <w:lang w:val="el-GR"/>
              </w:rPr>
              <w:t>:</w:t>
            </w:r>
          </w:p>
        </w:tc>
        <w:tc>
          <w:tcPr>
            <w:tcW w:w="5130" w:type="dxa"/>
            <w:tcBorders>
              <w:left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p>
        </w:tc>
        <w:tc>
          <w:tcPr>
            <w:tcW w:w="5130" w:type="dxa"/>
            <w:tcBorders>
              <w:top w:val="nil"/>
              <w:left w:val="nil"/>
              <w:bottom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e</w:t>
            </w:r>
            <w:r w:rsidR="00326EAE">
              <w:rPr>
                <w:b/>
                <w:lang w:val="en-US"/>
              </w:rPr>
              <w:t>-mail</w:t>
            </w:r>
            <w:r w:rsidRPr="008D394B">
              <w:rPr>
                <w:b/>
                <w:lang w:val="el-GR"/>
              </w:rPr>
              <w:t>:</w:t>
            </w:r>
          </w:p>
        </w:tc>
        <w:tc>
          <w:tcPr>
            <w:tcW w:w="5130" w:type="dxa"/>
            <w:tcBorders>
              <w:left w:val="nil"/>
              <w:bottom w:val="single" w:sz="4" w:space="0" w:color="auto"/>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p>
        </w:tc>
        <w:tc>
          <w:tcPr>
            <w:tcW w:w="5130" w:type="dxa"/>
            <w:tcBorders>
              <w:top w:val="single" w:sz="4" w:space="0" w:color="auto"/>
              <w:left w:val="nil"/>
              <w:bottom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p>
        </w:tc>
        <w:tc>
          <w:tcPr>
            <w:tcW w:w="5130" w:type="dxa"/>
            <w:tcBorders>
              <w:top w:val="nil"/>
              <w:left w:val="nil"/>
              <w:bottom w:val="nil"/>
              <w:right w:val="nil"/>
            </w:tcBorders>
          </w:tcPr>
          <w:p w:rsidR="00A8346B" w:rsidRPr="008D394B" w:rsidRDefault="00A8346B">
            <w:pPr>
              <w:jc w:val="right"/>
              <w:rPr>
                <w:lang w:val="el-GR"/>
              </w:rPr>
            </w:pPr>
          </w:p>
        </w:tc>
      </w:tr>
    </w:tbl>
    <w:p w:rsidR="00A8346B" w:rsidRPr="008D394B" w:rsidRDefault="00A8346B">
      <w:pPr>
        <w:pStyle w:val="8-left"/>
        <w:spacing w:before="0" w:line="240" w:lineRule="auto"/>
        <w:rPr>
          <w:rFonts w:ascii="Times New Roman" w:hAnsi="Times New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610"/>
        <w:gridCol w:w="5130"/>
      </w:tblGrid>
      <w:tr w:rsidR="00A8346B" w:rsidRPr="004122E2">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Ι.6.</w:t>
            </w:r>
          </w:p>
        </w:tc>
        <w:tc>
          <w:tcPr>
            <w:tcW w:w="2610" w:type="dxa"/>
            <w:tcBorders>
              <w:top w:val="nil"/>
              <w:left w:val="nil"/>
              <w:bottom w:val="nil"/>
              <w:right w:val="nil"/>
            </w:tcBorders>
          </w:tcPr>
          <w:p w:rsidR="00A8346B" w:rsidRPr="008D394B" w:rsidRDefault="00A8346B">
            <w:pPr>
              <w:rPr>
                <w:b/>
                <w:lang w:val="el-GR"/>
              </w:rPr>
            </w:pPr>
            <w:r w:rsidRPr="008D394B">
              <w:rPr>
                <w:b/>
                <w:lang w:val="el-GR"/>
              </w:rPr>
              <w:t>Πρόσωπα που θα παρευρίσκονται στην αποσφράγιση των προσφορών</w:t>
            </w:r>
          </w:p>
        </w:tc>
        <w:tc>
          <w:tcPr>
            <w:tcW w:w="5130" w:type="dxa"/>
            <w:tcBorders>
              <w:top w:val="nil"/>
              <w:left w:val="nil"/>
              <w:bottom w:val="nil"/>
              <w:right w:val="nil"/>
            </w:tcBorders>
          </w:tcPr>
          <w:p w:rsidR="00A8346B" w:rsidRPr="008D394B" w:rsidRDefault="00A8346B">
            <w:pPr>
              <w:rPr>
                <w:lang w:val="el-GR"/>
              </w:rPr>
            </w:pPr>
          </w:p>
        </w:tc>
      </w:tr>
      <w:tr w:rsidR="00A8346B" w:rsidRPr="004122E2">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rPr>
                <w:b/>
                <w:lang w:val="el-GR"/>
              </w:rPr>
            </w:pP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Τηλέφωνο/</w:t>
            </w:r>
            <w:r w:rsidR="00326EAE">
              <w:rPr>
                <w:b/>
                <w:lang w:val="en-US"/>
              </w:rPr>
              <w:t>e-mail</w:t>
            </w:r>
            <w:r w:rsidRPr="008D394B">
              <w:rPr>
                <w:b/>
                <w:lang w:val="el-GR"/>
              </w:rPr>
              <w:t>:</w:t>
            </w:r>
          </w:p>
        </w:tc>
        <w:tc>
          <w:tcPr>
            <w:tcW w:w="5130" w:type="dxa"/>
            <w:tcBorders>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rPr>
                <w:b/>
                <w:lang w:val="el-GR"/>
              </w:rPr>
            </w:pP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bottom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e</w:t>
            </w:r>
            <w:r w:rsidR="00326EAE">
              <w:rPr>
                <w:b/>
                <w:lang w:val="en-US"/>
              </w:rPr>
              <w:t>-mail</w:t>
            </w:r>
            <w:r w:rsidRPr="008D394B">
              <w:rPr>
                <w:b/>
                <w:lang w:val="el-GR"/>
              </w:rPr>
              <w:t>:</w:t>
            </w:r>
          </w:p>
        </w:tc>
        <w:tc>
          <w:tcPr>
            <w:tcW w:w="5130" w:type="dxa"/>
            <w:tcBorders>
              <w:left w:val="nil"/>
              <w:right w:val="nil"/>
            </w:tcBorders>
          </w:tcPr>
          <w:p w:rsidR="00A8346B" w:rsidRPr="008D394B" w:rsidRDefault="00A8346B">
            <w:pPr>
              <w:jc w:val="right"/>
              <w:rPr>
                <w:lang w:val="el-GR"/>
              </w:rPr>
            </w:pPr>
          </w:p>
        </w:tc>
      </w:tr>
    </w:tbl>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jc w:val="center"/>
        <w:rPr>
          <w:sz w:val="20"/>
          <w:lang w:val="el-GR"/>
        </w:rPr>
      </w:pPr>
      <w:r w:rsidRPr="008D394B">
        <w:rPr>
          <w:sz w:val="20"/>
          <w:lang w:val="el-GR"/>
        </w:rPr>
        <w:t>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rPr>
          <w:lang w:val="el-GR"/>
        </w:rPr>
      </w:pPr>
    </w:p>
    <w:p w:rsidR="00A8346B" w:rsidRPr="008D394B" w:rsidRDefault="00A8346B">
      <w:pPr>
        <w:rPr>
          <w:lang w:val="el-GR"/>
        </w:rPr>
      </w:pPr>
    </w:p>
    <w:p w:rsidR="00A8346B" w:rsidRDefault="00A8346B">
      <w:pPr>
        <w:rPr>
          <w:lang w:val="el-GR"/>
        </w:rPr>
      </w:pPr>
      <w:r w:rsidRPr="008D394B">
        <w:rPr>
          <w:lang w:val="el-GR"/>
        </w:rPr>
        <w:br w:type="page"/>
      </w:r>
    </w:p>
    <w:p w:rsidR="00BB08AD" w:rsidRDefault="00BB08AD">
      <w:pPr>
        <w:rPr>
          <w:lang w:val="el-GR"/>
        </w:rPr>
      </w:pPr>
    </w:p>
    <w:tbl>
      <w:tblPr>
        <w:tblW w:w="8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149"/>
        <w:gridCol w:w="5591"/>
      </w:tblGrid>
      <w:tr w:rsidR="00BB08AD" w:rsidRPr="008D394B" w:rsidTr="00A165DC">
        <w:trPr>
          <w:cantSplit/>
          <w:trHeight w:val="320"/>
        </w:trPr>
        <w:tc>
          <w:tcPr>
            <w:tcW w:w="8568" w:type="dxa"/>
            <w:gridSpan w:val="3"/>
            <w:tcBorders>
              <w:top w:val="nil"/>
              <w:left w:val="nil"/>
              <w:bottom w:val="nil"/>
              <w:right w:val="nil"/>
            </w:tcBorders>
          </w:tcPr>
          <w:p w:rsidR="00BB08AD" w:rsidRPr="008D394B" w:rsidRDefault="00BB08AD" w:rsidP="005B0198">
            <w:pPr>
              <w:spacing w:after="240"/>
              <w:jc w:val="center"/>
              <w:rPr>
                <w:b/>
                <w:sz w:val="28"/>
                <w:u w:val="single"/>
                <w:lang w:val="el-GR"/>
              </w:rPr>
            </w:pPr>
            <w:r w:rsidRPr="008D394B">
              <w:rPr>
                <w:lang w:val="el-GR"/>
              </w:rPr>
              <w:br w:type="page"/>
            </w:r>
            <w:r w:rsidRPr="008D394B">
              <w:rPr>
                <w:lang w:val="el-GR"/>
              </w:rPr>
              <w:br w:type="page"/>
            </w:r>
            <w:r w:rsidRPr="008D394B">
              <w:rPr>
                <w:b/>
                <w:sz w:val="28"/>
                <w:u w:val="single"/>
                <w:lang w:val="el-GR"/>
              </w:rPr>
              <w:t>Τμήμα Ι : Συνέχεια</w:t>
            </w:r>
          </w:p>
        </w:tc>
      </w:tr>
      <w:tr w:rsidR="00BB08AD" w:rsidRPr="004122E2" w:rsidTr="00A165DC">
        <w:trPr>
          <w:trHeight w:val="320"/>
        </w:trPr>
        <w:tc>
          <w:tcPr>
            <w:tcW w:w="828" w:type="dxa"/>
            <w:tcBorders>
              <w:top w:val="nil"/>
              <w:left w:val="nil"/>
              <w:bottom w:val="nil"/>
              <w:right w:val="single" w:sz="4" w:space="0" w:color="auto"/>
            </w:tcBorders>
          </w:tcPr>
          <w:p w:rsidR="00BB08AD" w:rsidRPr="008D394B" w:rsidRDefault="00BB08AD" w:rsidP="00A165DC">
            <w:pPr>
              <w:rPr>
                <w:b/>
                <w:lang w:val="el-GR"/>
              </w:rPr>
            </w:pPr>
            <w:r w:rsidRPr="008D394B">
              <w:rPr>
                <w:b/>
                <w:lang w:val="el-GR"/>
              </w:rPr>
              <w:t>Ι.</w:t>
            </w:r>
            <w:r w:rsidR="00A165DC">
              <w:rPr>
                <w:b/>
                <w:lang w:val="el-GR"/>
              </w:rPr>
              <w:t>7</w:t>
            </w:r>
            <w:r w:rsidRPr="008D394B">
              <w:rPr>
                <w:b/>
                <w:lang w:val="el-GR"/>
              </w:rPr>
              <w:t>.</w:t>
            </w:r>
          </w:p>
        </w:tc>
        <w:tc>
          <w:tcPr>
            <w:tcW w:w="2149" w:type="dxa"/>
            <w:tcBorders>
              <w:top w:val="single" w:sz="4" w:space="0" w:color="auto"/>
              <w:left w:val="single" w:sz="4" w:space="0" w:color="auto"/>
              <w:bottom w:val="single" w:sz="4" w:space="0" w:color="auto"/>
              <w:right w:val="single" w:sz="4" w:space="0" w:color="auto"/>
            </w:tcBorders>
          </w:tcPr>
          <w:p w:rsidR="00BB08AD" w:rsidRPr="008D394B" w:rsidRDefault="00A165DC" w:rsidP="00A165DC">
            <w:pPr>
              <w:rPr>
                <w:b/>
                <w:lang w:val="el-GR"/>
              </w:rPr>
            </w:pPr>
            <w:r>
              <w:rPr>
                <w:b/>
                <w:lang w:val="el-GR"/>
              </w:rPr>
              <w:t xml:space="preserve">Φασματικές Περιοχές </w:t>
            </w:r>
          </w:p>
        </w:tc>
        <w:tc>
          <w:tcPr>
            <w:tcW w:w="5591" w:type="dxa"/>
            <w:tcBorders>
              <w:top w:val="single" w:sz="4" w:space="0" w:color="auto"/>
              <w:left w:val="single" w:sz="4" w:space="0" w:color="auto"/>
              <w:bottom w:val="single" w:sz="4" w:space="0" w:color="auto"/>
              <w:right w:val="single" w:sz="4" w:space="0" w:color="auto"/>
            </w:tcBorders>
          </w:tcPr>
          <w:p w:rsidR="00BB08AD" w:rsidRPr="008D394B" w:rsidRDefault="00A165DC" w:rsidP="00A165DC">
            <w:pPr>
              <w:rPr>
                <w:b/>
                <w:lang w:val="el-GR"/>
              </w:rPr>
            </w:pPr>
            <w:r>
              <w:rPr>
                <w:b/>
                <w:lang w:val="el-GR"/>
              </w:rPr>
              <w:t>Δήλωση αίτησης συμμετοχής στην δημοπρασία</w:t>
            </w:r>
          </w:p>
        </w:tc>
      </w:tr>
      <w:tr w:rsidR="00BB08AD" w:rsidRPr="004122E2" w:rsidTr="00A165DC">
        <w:trPr>
          <w:trHeight w:val="320"/>
        </w:trPr>
        <w:tc>
          <w:tcPr>
            <w:tcW w:w="828" w:type="dxa"/>
            <w:tcBorders>
              <w:top w:val="nil"/>
              <w:left w:val="nil"/>
              <w:bottom w:val="nil"/>
              <w:right w:val="single" w:sz="4" w:space="0" w:color="auto"/>
            </w:tcBorders>
          </w:tcPr>
          <w:p w:rsidR="00BB08AD" w:rsidRPr="008D394B" w:rsidRDefault="00BB08AD" w:rsidP="005B0198">
            <w:pPr>
              <w:rPr>
                <w:b/>
                <w:lang w:val="el-GR"/>
              </w:rPr>
            </w:pPr>
          </w:p>
        </w:tc>
        <w:tc>
          <w:tcPr>
            <w:tcW w:w="2149" w:type="dxa"/>
            <w:tcBorders>
              <w:top w:val="single" w:sz="4" w:space="0" w:color="auto"/>
              <w:left w:val="single" w:sz="4" w:space="0" w:color="auto"/>
              <w:bottom w:val="single" w:sz="4" w:space="0" w:color="auto"/>
              <w:right w:val="single" w:sz="4" w:space="0" w:color="auto"/>
            </w:tcBorders>
          </w:tcPr>
          <w:p w:rsidR="00BB08AD" w:rsidRPr="008D394B" w:rsidRDefault="00BB08AD" w:rsidP="005B0198">
            <w:pPr>
              <w:rPr>
                <w:b/>
                <w:lang w:val="el-GR"/>
              </w:rPr>
            </w:pPr>
          </w:p>
        </w:tc>
        <w:tc>
          <w:tcPr>
            <w:tcW w:w="5591" w:type="dxa"/>
            <w:tcBorders>
              <w:top w:val="single" w:sz="4" w:space="0" w:color="auto"/>
              <w:left w:val="single" w:sz="4" w:space="0" w:color="auto"/>
              <w:bottom w:val="single" w:sz="4" w:space="0" w:color="auto"/>
              <w:right w:val="single" w:sz="4" w:space="0" w:color="auto"/>
            </w:tcBorders>
          </w:tcPr>
          <w:p w:rsidR="00BB08AD" w:rsidRPr="008D394B" w:rsidRDefault="00BB08AD" w:rsidP="005B0198">
            <w:pPr>
              <w:rPr>
                <w:lang w:val="el-GR"/>
              </w:rPr>
            </w:pPr>
          </w:p>
        </w:tc>
      </w:tr>
      <w:tr w:rsidR="00BB08AD" w:rsidRPr="004122E2" w:rsidTr="00A165DC">
        <w:trPr>
          <w:trHeight w:val="320"/>
        </w:trPr>
        <w:tc>
          <w:tcPr>
            <w:tcW w:w="828" w:type="dxa"/>
            <w:tcBorders>
              <w:top w:val="nil"/>
              <w:left w:val="nil"/>
              <w:bottom w:val="nil"/>
              <w:right w:val="single" w:sz="4" w:space="0" w:color="auto"/>
            </w:tcBorders>
          </w:tcPr>
          <w:p w:rsidR="00BB08AD" w:rsidRPr="008D394B" w:rsidRDefault="00BB08AD" w:rsidP="005B0198">
            <w:pPr>
              <w:rPr>
                <w:b/>
                <w:lang w:val="el-GR"/>
              </w:rPr>
            </w:pPr>
          </w:p>
        </w:tc>
        <w:tc>
          <w:tcPr>
            <w:tcW w:w="2149" w:type="dxa"/>
            <w:tcBorders>
              <w:top w:val="single" w:sz="4" w:space="0" w:color="auto"/>
              <w:left w:val="single" w:sz="4" w:space="0" w:color="auto"/>
              <w:bottom w:val="single" w:sz="4" w:space="0" w:color="auto"/>
              <w:right w:val="single" w:sz="4" w:space="0" w:color="auto"/>
            </w:tcBorders>
          </w:tcPr>
          <w:p w:rsidR="00BB08AD" w:rsidRPr="00D26F29" w:rsidRDefault="00A165DC" w:rsidP="005B0198">
            <w:pPr>
              <w:jc w:val="right"/>
              <w:rPr>
                <w:b/>
                <w:lang w:val="en-US"/>
              </w:rPr>
            </w:pPr>
            <w:r>
              <w:rPr>
                <w:b/>
                <w:lang w:val="el-GR"/>
              </w:rPr>
              <w:t>Φασματική Περιοχή 3600</w:t>
            </w:r>
            <w:r w:rsidR="005B0198">
              <w:rPr>
                <w:b/>
                <w:lang w:val="en-US"/>
              </w:rPr>
              <w:t xml:space="preserve"> MHz</w:t>
            </w:r>
          </w:p>
        </w:tc>
        <w:tc>
          <w:tcPr>
            <w:tcW w:w="5591" w:type="dxa"/>
            <w:tcBorders>
              <w:top w:val="single" w:sz="4" w:space="0" w:color="auto"/>
              <w:left w:val="single" w:sz="4" w:space="0" w:color="auto"/>
              <w:bottom w:val="single" w:sz="4" w:space="0" w:color="auto"/>
              <w:right w:val="single" w:sz="4" w:space="0" w:color="auto"/>
            </w:tcBorders>
          </w:tcPr>
          <w:p w:rsidR="00BB08AD" w:rsidRPr="00A165DC" w:rsidRDefault="00A165DC" w:rsidP="00A165DC">
            <w:pPr>
              <w:rPr>
                <w:lang w:val="el-GR"/>
              </w:rPr>
            </w:pPr>
            <w:r w:rsidRPr="00A165DC">
              <w:rPr>
                <w:lang w:val="el-GR"/>
              </w:rPr>
              <w:t xml:space="preserve">Υποβάλω αίτηση συμμετοχής  / Δεν επιθυμώ να συμμετέχω  </w:t>
            </w:r>
          </w:p>
        </w:tc>
      </w:tr>
      <w:tr w:rsidR="00BB08AD" w:rsidRPr="004122E2" w:rsidTr="00A165DC">
        <w:trPr>
          <w:trHeight w:val="320"/>
        </w:trPr>
        <w:tc>
          <w:tcPr>
            <w:tcW w:w="828" w:type="dxa"/>
            <w:tcBorders>
              <w:top w:val="nil"/>
              <w:left w:val="nil"/>
              <w:bottom w:val="nil"/>
              <w:right w:val="single" w:sz="4" w:space="0" w:color="auto"/>
            </w:tcBorders>
          </w:tcPr>
          <w:p w:rsidR="00BB08AD" w:rsidRPr="008D394B" w:rsidRDefault="00BB08AD" w:rsidP="005B0198">
            <w:pPr>
              <w:rPr>
                <w:b/>
                <w:lang w:val="el-GR"/>
              </w:rPr>
            </w:pPr>
          </w:p>
        </w:tc>
        <w:tc>
          <w:tcPr>
            <w:tcW w:w="2149" w:type="dxa"/>
            <w:tcBorders>
              <w:top w:val="single" w:sz="4" w:space="0" w:color="auto"/>
              <w:left w:val="single" w:sz="4" w:space="0" w:color="auto"/>
              <w:bottom w:val="single" w:sz="4" w:space="0" w:color="auto"/>
              <w:right w:val="single" w:sz="4" w:space="0" w:color="auto"/>
            </w:tcBorders>
          </w:tcPr>
          <w:p w:rsidR="00BB08AD" w:rsidRPr="008D394B" w:rsidRDefault="00BB08AD" w:rsidP="005B0198">
            <w:pPr>
              <w:jc w:val="right"/>
              <w:rPr>
                <w:b/>
                <w:lang w:val="el-GR"/>
              </w:rPr>
            </w:pPr>
          </w:p>
        </w:tc>
        <w:tc>
          <w:tcPr>
            <w:tcW w:w="5591" w:type="dxa"/>
            <w:tcBorders>
              <w:top w:val="single" w:sz="4" w:space="0" w:color="auto"/>
              <w:left w:val="single" w:sz="4" w:space="0" w:color="auto"/>
              <w:bottom w:val="single" w:sz="4" w:space="0" w:color="auto"/>
              <w:right w:val="single" w:sz="4" w:space="0" w:color="auto"/>
            </w:tcBorders>
          </w:tcPr>
          <w:p w:rsidR="00BB08AD" w:rsidRPr="008D394B" w:rsidRDefault="00BB08AD" w:rsidP="005B0198">
            <w:pPr>
              <w:rPr>
                <w:lang w:val="el-GR"/>
              </w:rPr>
            </w:pPr>
          </w:p>
        </w:tc>
      </w:tr>
      <w:tr w:rsidR="00BB08AD" w:rsidRPr="004122E2" w:rsidTr="00A165DC">
        <w:trPr>
          <w:trHeight w:val="320"/>
        </w:trPr>
        <w:tc>
          <w:tcPr>
            <w:tcW w:w="828" w:type="dxa"/>
            <w:tcBorders>
              <w:top w:val="nil"/>
              <w:left w:val="nil"/>
              <w:bottom w:val="nil"/>
              <w:right w:val="single" w:sz="4" w:space="0" w:color="auto"/>
            </w:tcBorders>
          </w:tcPr>
          <w:p w:rsidR="00BB08AD" w:rsidRPr="008D394B" w:rsidRDefault="00BB08AD" w:rsidP="005B0198">
            <w:pPr>
              <w:rPr>
                <w:b/>
                <w:lang w:val="el-GR"/>
              </w:rPr>
            </w:pPr>
          </w:p>
        </w:tc>
        <w:tc>
          <w:tcPr>
            <w:tcW w:w="2149" w:type="dxa"/>
            <w:tcBorders>
              <w:top w:val="single" w:sz="4" w:space="0" w:color="auto"/>
              <w:left w:val="single" w:sz="4" w:space="0" w:color="auto"/>
              <w:bottom w:val="single" w:sz="4" w:space="0" w:color="auto"/>
              <w:right w:val="single" w:sz="4" w:space="0" w:color="auto"/>
            </w:tcBorders>
          </w:tcPr>
          <w:p w:rsidR="00BB08AD" w:rsidRPr="00D26F29" w:rsidRDefault="00A165DC" w:rsidP="005B0198">
            <w:pPr>
              <w:jc w:val="right"/>
              <w:rPr>
                <w:b/>
                <w:lang w:val="en-US"/>
              </w:rPr>
            </w:pPr>
            <w:r>
              <w:rPr>
                <w:b/>
                <w:lang w:val="el-GR"/>
              </w:rPr>
              <w:t xml:space="preserve">Φασματική Περιοχή </w:t>
            </w:r>
            <w:r w:rsidR="005B0198">
              <w:rPr>
                <w:b/>
                <w:lang w:val="en-US"/>
              </w:rPr>
              <w:t>2 GHz</w:t>
            </w:r>
          </w:p>
        </w:tc>
        <w:tc>
          <w:tcPr>
            <w:tcW w:w="5591" w:type="dxa"/>
            <w:tcBorders>
              <w:top w:val="single" w:sz="4" w:space="0" w:color="auto"/>
              <w:left w:val="single" w:sz="4" w:space="0" w:color="auto"/>
              <w:bottom w:val="single" w:sz="4" w:space="0" w:color="auto"/>
              <w:right w:val="single" w:sz="4" w:space="0" w:color="auto"/>
            </w:tcBorders>
          </w:tcPr>
          <w:p w:rsidR="00BB08AD" w:rsidRPr="008D394B" w:rsidRDefault="00A165DC" w:rsidP="005B0198">
            <w:pPr>
              <w:rPr>
                <w:lang w:val="el-GR"/>
              </w:rPr>
            </w:pPr>
            <w:r>
              <w:rPr>
                <w:lang w:val="el-GR"/>
              </w:rPr>
              <w:t xml:space="preserve">Υποβάλω αίτηση συμμετοχής  / Δεν επιθυμώ να συμμετέχω  </w:t>
            </w:r>
          </w:p>
        </w:tc>
      </w:tr>
      <w:tr w:rsidR="00BB08AD" w:rsidRPr="004122E2" w:rsidTr="00A165DC">
        <w:trPr>
          <w:trHeight w:val="320"/>
        </w:trPr>
        <w:tc>
          <w:tcPr>
            <w:tcW w:w="828" w:type="dxa"/>
            <w:tcBorders>
              <w:top w:val="nil"/>
              <w:left w:val="nil"/>
              <w:bottom w:val="nil"/>
              <w:right w:val="single" w:sz="4" w:space="0" w:color="auto"/>
            </w:tcBorders>
          </w:tcPr>
          <w:p w:rsidR="00BB08AD" w:rsidRPr="008D394B" w:rsidRDefault="00BB08AD" w:rsidP="005B0198">
            <w:pPr>
              <w:rPr>
                <w:b/>
                <w:lang w:val="el-GR"/>
              </w:rPr>
            </w:pPr>
          </w:p>
        </w:tc>
        <w:tc>
          <w:tcPr>
            <w:tcW w:w="2149" w:type="dxa"/>
            <w:tcBorders>
              <w:top w:val="single" w:sz="4" w:space="0" w:color="auto"/>
              <w:left w:val="single" w:sz="4" w:space="0" w:color="auto"/>
              <w:bottom w:val="single" w:sz="4" w:space="0" w:color="auto"/>
              <w:right w:val="single" w:sz="4" w:space="0" w:color="auto"/>
            </w:tcBorders>
          </w:tcPr>
          <w:p w:rsidR="00BB08AD" w:rsidRPr="008D394B" w:rsidRDefault="00BB08AD" w:rsidP="005B0198">
            <w:pPr>
              <w:jc w:val="right"/>
              <w:rPr>
                <w:b/>
                <w:lang w:val="el-GR"/>
              </w:rPr>
            </w:pPr>
          </w:p>
        </w:tc>
        <w:tc>
          <w:tcPr>
            <w:tcW w:w="5591" w:type="dxa"/>
            <w:tcBorders>
              <w:top w:val="single" w:sz="4" w:space="0" w:color="auto"/>
              <w:left w:val="single" w:sz="4" w:space="0" w:color="auto"/>
              <w:bottom w:val="single" w:sz="4" w:space="0" w:color="auto"/>
              <w:right w:val="single" w:sz="4" w:space="0" w:color="auto"/>
            </w:tcBorders>
          </w:tcPr>
          <w:p w:rsidR="00BB08AD" w:rsidRPr="008D394B" w:rsidRDefault="00BB08AD" w:rsidP="005B0198">
            <w:pPr>
              <w:rPr>
                <w:lang w:val="el-GR"/>
              </w:rPr>
            </w:pPr>
          </w:p>
        </w:tc>
      </w:tr>
      <w:tr w:rsidR="00BB08AD" w:rsidRPr="004122E2" w:rsidTr="00A165DC">
        <w:trPr>
          <w:trHeight w:val="320"/>
        </w:trPr>
        <w:tc>
          <w:tcPr>
            <w:tcW w:w="828" w:type="dxa"/>
            <w:tcBorders>
              <w:top w:val="nil"/>
              <w:left w:val="nil"/>
              <w:bottom w:val="nil"/>
              <w:right w:val="single" w:sz="4" w:space="0" w:color="auto"/>
            </w:tcBorders>
          </w:tcPr>
          <w:p w:rsidR="00BB08AD" w:rsidRPr="008D394B" w:rsidRDefault="00BB08AD" w:rsidP="005B0198">
            <w:pPr>
              <w:rPr>
                <w:b/>
                <w:lang w:val="el-GR"/>
              </w:rPr>
            </w:pPr>
          </w:p>
        </w:tc>
        <w:tc>
          <w:tcPr>
            <w:tcW w:w="2149" w:type="dxa"/>
            <w:tcBorders>
              <w:top w:val="single" w:sz="4" w:space="0" w:color="auto"/>
              <w:left w:val="single" w:sz="4" w:space="0" w:color="auto"/>
              <w:bottom w:val="single" w:sz="4" w:space="0" w:color="auto"/>
              <w:right w:val="single" w:sz="4" w:space="0" w:color="auto"/>
            </w:tcBorders>
          </w:tcPr>
          <w:p w:rsidR="00BB08AD" w:rsidRPr="00D26F29" w:rsidRDefault="00A165DC" w:rsidP="00A165DC">
            <w:pPr>
              <w:jc w:val="right"/>
              <w:rPr>
                <w:b/>
                <w:lang w:val="en-US"/>
              </w:rPr>
            </w:pPr>
            <w:r>
              <w:rPr>
                <w:b/>
                <w:lang w:val="el-GR"/>
              </w:rPr>
              <w:t>Φασματική Περιοχή 700</w:t>
            </w:r>
            <w:r w:rsidR="005B0198">
              <w:rPr>
                <w:b/>
                <w:lang w:val="en-US"/>
              </w:rPr>
              <w:t xml:space="preserve"> MHz</w:t>
            </w:r>
          </w:p>
        </w:tc>
        <w:tc>
          <w:tcPr>
            <w:tcW w:w="5591" w:type="dxa"/>
            <w:tcBorders>
              <w:top w:val="single" w:sz="4" w:space="0" w:color="auto"/>
              <w:left w:val="single" w:sz="4" w:space="0" w:color="auto"/>
              <w:bottom w:val="single" w:sz="4" w:space="0" w:color="auto"/>
              <w:right w:val="single" w:sz="4" w:space="0" w:color="auto"/>
            </w:tcBorders>
          </w:tcPr>
          <w:p w:rsidR="00BB08AD" w:rsidRPr="008D394B" w:rsidRDefault="00A165DC" w:rsidP="005B0198">
            <w:pPr>
              <w:rPr>
                <w:lang w:val="el-GR"/>
              </w:rPr>
            </w:pPr>
            <w:r>
              <w:rPr>
                <w:lang w:val="el-GR"/>
              </w:rPr>
              <w:t xml:space="preserve">Υποβάλω αίτηση συμμετοχής  / Δεν επιθυμώ να συμμετέχω  </w:t>
            </w:r>
          </w:p>
        </w:tc>
      </w:tr>
      <w:tr w:rsidR="00BB08AD" w:rsidRPr="004122E2" w:rsidTr="00A165DC">
        <w:trPr>
          <w:trHeight w:val="320"/>
        </w:trPr>
        <w:tc>
          <w:tcPr>
            <w:tcW w:w="828" w:type="dxa"/>
            <w:tcBorders>
              <w:top w:val="nil"/>
              <w:left w:val="nil"/>
              <w:bottom w:val="nil"/>
              <w:right w:val="single" w:sz="4" w:space="0" w:color="auto"/>
            </w:tcBorders>
          </w:tcPr>
          <w:p w:rsidR="00BB08AD" w:rsidRPr="008D394B" w:rsidRDefault="00BB08AD" w:rsidP="005B0198">
            <w:pPr>
              <w:rPr>
                <w:b/>
                <w:lang w:val="el-GR"/>
              </w:rPr>
            </w:pPr>
          </w:p>
        </w:tc>
        <w:tc>
          <w:tcPr>
            <w:tcW w:w="2149" w:type="dxa"/>
            <w:tcBorders>
              <w:top w:val="single" w:sz="4" w:space="0" w:color="auto"/>
              <w:left w:val="single" w:sz="4" w:space="0" w:color="auto"/>
              <w:bottom w:val="single" w:sz="4" w:space="0" w:color="auto"/>
              <w:right w:val="single" w:sz="4" w:space="0" w:color="auto"/>
            </w:tcBorders>
          </w:tcPr>
          <w:p w:rsidR="00BB08AD" w:rsidRPr="008D394B" w:rsidRDefault="00BB08AD" w:rsidP="005B0198">
            <w:pPr>
              <w:jc w:val="right"/>
              <w:rPr>
                <w:b/>
                <w:lang w:val="el-GR"/>
              </w:rPr>
            </w:pPr>
          </w:p>
        </w:tc>
        <w:tc>
          <w:tcPr>
            <w:tcW w:w="5591" w:type="dxa"/>
            <w:tcBorders>
              <w:top w:val="single" w:sz="4" w:space="0" w:color="auto"/>
              <w:left w:val="single" w:sz="4" w:space="0" w:color="auto"/>
              <w:bottom w:val="single" w:sz="4" w:space="0" w:color="auto"/>
              <w:right w:val="single" w:sz="4" w:space="0" w:color="auto"/>
            </w:tcBorders>
          </w:tcPr>
          <w:p w:rsidR="00BB08AD" w:rsidRPr="008D394B" w:rsidRDefault="00BB08AD" w:rsidP="005B0198">
            <w:pPr>
              <w:rPr>
                <w:lang w:val="el-GR"/>
              </w:rPr>
            </w:pPr>
          </w:p>
        </w:tc>
      </w:tr>
      <w:tr w:rsidR="00BB08AD" w:rsidRPr="004122E2" w:rsidTr="00A165DC">
        <w:trPr>
          <w:trHeight w:val="320"/>
        </w:trPr>
        <w:tc>
          <w:tcPr>
            <w:tcW w:w="828" w:type="dxa"/>
            <w:tcBorders>
              <w:top w:val="nil"/>
              <w:left w:val="nil"/>
              <w:bottom w:val="nil"/>
              <w:right w:val="single" w:sz="4" w:space="0" w:color="auto"/>
            </w:tcBorders>
          </w:tcPr>
          <w:p w:rsidR="00BB08AD" w:rsidRPr="008D394B" w:rsidRDefault="00BB08AD" w:rsidP="005B0198">
            <w:pPr>
              <w:rPr>
                <w:b/>
                <w:lang w:val="el-GR"/>
              </w:rPr>
            </w:pPr>
          </w:p>
        </w:tc>
        <w:tc>
          <w:tcPr>
            <w:tcW w:w="2149" w:type="dxa"/>
            <w:tcBorders>
              <w:top w:val="single" w:sz="4" w:space="0" w:color="auto"/>
              <w:left w:val="single" w:sz="4" w:space="0" w:color="auto"/>
              <w:bottom w:val="single" w:sz="4" w:space="0" w:color="auto"/>
              <w:right w:val="single" w:sz="4" w:space="0" w:color="auto"/>
            </w:tcBorders>
          </w:tcPr>
          <w:p w:rsidR="00BB08AD" w:rsidRPr="00D26F29" w:rsidRDefault="00A165DC" w:rsidP="00A165DC">
            <w:pPr>
              <w:jc w:val="right"/>
              <w:rPr>
                <w:b/>
                <w:lang w:val="en-US"/>
              </w:rPr>
            </w:pPr>
            <w:r>
              <w:rPr>
                <w:b/>
                <w:lang w:val="el-GR"/>
              </w:rPr>
              <w:t>Φασματική Περιοχή 26</w:t>
            </w:r>
            <w:r w:rsidR="005B0198">
              <w:rPr>
                <w:b/>
                <w:lang w:val="en-US"/>
              </w:rPr>
              <w:t xml:space="preserve"> GHz</w:t>
            </w:r>
          </w:p>
        </w:tc>
        <w:tc>
          <w:tcPr>
            <w:tcW w:w="5591" w:type="dxa"/>
            <w:tcBorders>
              <w:top w:val="single" w:sz="4" w:space="0" w:color="auto"/>
              <w:left w:val="single" w:sz="4" w:space="0" w:color="auto"/>
              <w:bottom w:val="single" w:sz="4" w:space="0" w:color="auto"/>
              <w:right w:val="single" w:sz="4" w:space="0" w:color="auto"/>
            </w:tcBorders>
          </w:tcPr>
          <w:p w:rsidR="00BB08AD" w:rsidRPr="008D394B" w:rsidRDefault="00A165DC" w:rsidP="005B0198">
            <w:pPr>
              <w:rPr>
                <w:lang w:val="el-GR"/>
              </w:rPr>
            </w:pPr>
            <w:r>
              <w:rPr>
                <w:lang w:val="el-GR"/>
              </w:rPr>
              <w:t xml:space="preserve">Υποβάλω αίτηση συμμετοχής  / Δεν επιθυμώ να συμμετέχω  </w:t>
            </w:r>
          </w:p>
        </w:tc>
      </w:tr>
    </w:tbl>
    <w:p w:rsidR="00BB08AD" w:rsidRPr="008D394B" w:rsidRDefault="00BB08AD" w:rsidP="00BB08AD">
      <w:pPr>
        <w:pStyle w:val="8-left"/>
        <w:spacing w:before="0" w:line="240" w:lineRule="auto"/>
        <w:rPr>
          <w:rFonts w:ascii="Times New Roman" w:hAnsi="Times New Roman"/>
        </w:rPr>
      </w:pPr>
    </w:p>
    <w:p w:rsidR="00BB08AD" w:rsidRDefault="00BB08AD"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Default="00A165DC" w:rsidP="00BB08AD">
      <w:pPr>
        <w:rPr>
          <w:lang w:val="el-GR"/>
        </w:rPr>
      </w:pPr>
    </w:p>
    <w:p w:rsidR="00A165DC" w:rsidRPr="008D394B" w:rsidRDefault="00A165DC" w:rsidP="00BB08AD">
      <w:pPr>
        <w:rPr>
          <w:lang w:val="el-GR"/>
        </w:rPr>
      </w:pPr>
    </w:p>
    <w:p w:rsidR="00BB08AD" w:rsidRDefault="00BB08AD">
      <w:pPr>
        <w:rPr>
          <w:lang w:val="el-GR"/>
        </w:rPr>
      </w:pPr>
    </w:p>
    <w:p w:rsidR="00BB08AD" w:rsidRDefault="00BB08AD">
      <w:pPr>
        <w:rPr>
          <w:lang w:val="el-GR"/>
        </w:rPr>
      </w:pPr>
    </w:p>
    <w:p w:rsidR="00BB08AD" w:rsidRDefault="00BB08AD">
      <w:pPr>
        <w:rPr>
          <w:lang w:val="el-GR"/>
        </w:rPr>
      </w:pPr>
    </w:p>
    <w:p w:rsidR="00BB08AD" w:rsidRDefault="00BB08AD">
      <w:pPr>
        <w:rPr>
          <w:lang w:val="el-GR"/>
        </w:rPr>
      </w:pPr>
    </w:p>
    <w:p w:rsidR="00BB08AD" w:rsidRDefault="00BB08AD">
      <w:pPr>
        <w:rPr>
          <w:lang w:val="el-GR"/>
        </w:rPr>
      </w:pPr>
    </w:p>
    <w:p w:rsidR="00BB08AD" w:rsidRDefault="00BB08AD">
      <w:pPr>
        <w:rPr>
          <w:lang w:val="el-GR"/>
        </w:rPr>
      </w:pPr>
    </w:p>
    <w:p w:rsidR="00082586" w:rsidRDefault="00082586">
      <w:pPr>
        <w:rPr>
          <w:lang w:val="el-GR"/>
        </w:rPr>
      </w:pPr>
    </w:p>
    <w:p w:rsidR="00082586" w:rsidRDefault="00082586">
      <w:pPr>
        <w:rPr>
          <w:lang w:val="el-GR"/>
        </w:rPr>
      </w:pPr>
    </w:p>
    <w:p w:rsidR="00082586" w:rsidRDefault="00082586">
      <w:pPr>
        <w:rPr>
          <w:lang w:val="el-GR"/>
        </w:rPr>
      </w:pPr>
    </w:p>
    <w:p w:rsidR="00082586" w:rsidRDefault="00082586">
      <w:pPr>
        <w:rPr>
          <w:lang w:val="el-GR"/>
        </w:rPr>
      </w:pPr>
    </w:p>
    <w:p w:rsidR="00082586" w:rsidRDefault="00082586">
      <w:pPr>
        <w:rPr>
          <w:lang w:val="el-GR"/>
        </w:rPr>
      </w:pPr>
    </w:p>
    <w:p w:rsidR="00082586" w:rsidRDefault="00082586">
      <w:pPr>
        <w:rPr>
          <w:lang w:val="el-GR"/>
        </w:rPr>
      </w:pPr>
    </w:p>
    <w:p w:rsidR="00082586" w:rsidRDefault="00082586">
      <w:pPr>
        <w:rPr>
          <w:lang w:val="el-GR"/>
        </w:rPr>
      </w:pPr>
    </w:p>
    <w:p w:rsidR="00082586" w:rsidRDefault="00082586">
      <w:pPr>
        <w:rPr>
          <w:lang w:val="el-GR"/>
        </w:rPr>
      </w:pPr>
    </w:p>
    <w:p w:rsidR="00082586" w:rsidRDefault="00082586">
      <w:pPr>
        <w:rPr>
          <w:lang w:val="el-GR"/>
        </w:rPr>
      </w:pPr>
    </w:p>
    <w:p w:rsidR="00082586" w:rsidRDefault="00082586">
      <w:pPr>
        <w:rPr>
          <w:lang w:val="el-GR"/>
        </w:rPr>
      </w:pPr>
    </w:p>
    <w:p w:rsidR="00082586" w:rsidRDefault="00082586">
      <w:pPr>
        <w:rPr>
          <w:lang w:val="el-GR"/>
        </w:rPr>
      </w:pPr>
    </w:p>
    <w:p w:rsidR="00A8346B" w:rsidRPr="008D394B" w:rsidRDefault="00A8346B">
      <w:pPr>
        <w:spacing w:after="240"/>
        <w:jc w:val="both"/>
        <w:outlineLvl w:val="0"/>
        <w:rPr>
          <w:b/>
          <w:sz w:val="28"/>
          <w:u w:val="single"/>
          <w:lang w:val="el-GR"/>
        </w:rPr>
      </w:pPr>
      <w:r w:rsidRPr="008D394B">
        <w:rPr>
          <w:b/>
          <w:sz w:val="28"/>
          <w:u w:val="single"/>
          <w:lang w:val="el-GR"/>
        </w:rPr>
        <w:lastRenderedPageBreak/>
        <w:t>Τμήμα ΙΙ : Έγγραφα σχετικά με το ιδιοκτησιακό καθεστώς</w:t>
      </w:r>
    </w:p>
    <w:p w:rsidR="00A8346B" w:rsidRPr="008D394B" w:rsidRDefault="00A8346B">
      <w:pPr>
        <w:pStyle w:val="Bulletbl"/>
        <w:widowControl/>
        <w:numPr>
          <w:ilvl w:val="0"/>
          <w:numId w:val="7"/>
        </w:numPr>
        <w:tabs>
          <w:tab w:val="clear" w:pos="6690"/>
        </w:tabs>
        <w:spacing w:after="240" w:line="240" w:lineRule="auto"/>
        <w:rPr>
          <w:lang w:val="el-GR"/>
        </w:rPr>
      </w:pPr>
      <w:r w:rsidRPr="008D394B">
        <w:rPr>
          <w:lang w:val="el-GR"/>
        </w:rPr>
        <w:t>Μετοχική ή εταιρική σύνθεση του αιτούντος</w:t>
      </w: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Default="00A8346B">
      <w:pPr>
        <w:rPr>
          <w:lang w:val="el-GR"/>
        </w:rPr>
      </w:pPr>
    </w:p>
    <w:p w:rsidR="00A8346B" w:rsidRPr="00630FE2"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spacing w:after="240"/>
        <w:jc w:val="both"/>
        <w:rPr>
          <w:b/>
          <w:sz w:val="28"/>
          <w:u w:val="single"/>
          <w:lang w:val="el-GR"/>
        </w:rPr>
      </w:pPr>
    </w:p>
    <w:p w:rsidR="00A8346B" w:rsidRPr="008D394B" w:rsidRDefault="00A8346B">
      <w:pPr>
        <w:spacing w:after="240"/>
        <w:jc w:val="both"/>
        <w:outlineLvl w:val="0"/>
        <w:rPr>
          <w:b/>
          <w:sz w:val="28"/>
          <w:u w:val="single"/>
          <w:lang w:val="el-GR"/>
        </w:rPr>
      </w:pPr>
      <w:r w:rsidRPr="008D394B">
        <w:rPr>
          <w:b/>
          <w:sz w:val="28"/>
          <w:u w:val="single"/>
          <w:lang w:val="el-GR"/>
        </w:rPr>
        <w:lastRenderedPageBreak/>
        <w:t>Τμήμα ΙΙΙ : Περιγραφή Τεχνικών Στοιχείων</w:t>
      </w:r>
    </w:p>
    <w:p w:rsidR="00A8346B" w:rsidRPr="008D394B" w:rsidRDefault="00A8346B">
      <w:pPr>
        <w:rPr>
          <w:lang w:val="el-GR"/>
        </w:rPr>
      </w:pPr>
    </w:p>
    <w:p w:rsidR="00922336" w:rsidRPr="00C46270" w:rsidRDefault="00922336" w:rsidP="00922336">
      <w:pPr>
        <w:jc w:val="both"/>
        <w:rPr>
          <w:lang w:val="el-GR"/>
        </w:rPr>
      </w:pPr>
      <w:r w:rsidRPr="00C46270">
        <w:rPr>
          <w:lang w:val="el-GR"/>
        </w:rPr>
        <w:t>ΙΙΙ.1 Τεχνική περιγραφή, χαρακτηριστικά και τοπολογία δικτύου, περιγραφή χρησιμοποιούμενου εξοπλισμού και συμβατότητα με ισχύοντα πρότυπα.</w:t>
      </w: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tabs>
          <w:tab w:val="left" w:pos="1187"/>
        </w:tabs>
        <w:jc w:val="both"/>
        <w:rPr>
          <w:lang w:val="el-GR"/>
        </w:rPr>
      </w:pPr>
      <w:r w:rsidRPr="00C46270">
        <w:rPr>
          <w:lang w:val="el-GR"/>
        </w:rPr>
        <w:tab/>
      </w:r>
    </w:p>
    <w:p w:rsidR="00922336" w:rsidRPr="00C46270" w:rsidRDefault="00922336" w:rsidP="00922336">
      <w:pPr>
        <w:jc w:val="both"/>
        <w:rPr>
          <w:lang w:val="el-GR"/>
        </w:rPr>
      </w:pPr>
      <w:r w:rsidRPr="00C46270">
        <w:rPr>
          <w:lang w:val="el-GR"/>
        </w:rPr>
        <w:t>ΙΙΙ.2 Διαθεσιμότητα του δικτύου και των υπηρεσιών και πρότυπα που θα ακολουθηθούν.</w:t>
      </w:r>
    </w:p>
    <w:p w:rsidR="00922336" w:rsidRPr="00C46270" w:rsidRDefault="00922336" w:rsidP="00922336">
      <w:pPr>
        <w:jc w:val="both"/>
        <w:rPr>
          <w:lang w:val="el-GR"/>
        </w:rPr>
      </w:pPr>
    </w:p>
    <w:p w:rsidR="00922336" w:rsidRDefault="00922336" w:rsidP="00922336">
      <w:pPr>
        <w:jc w:val="both"/>
        <w:rPr>
          <w:lang w:val="el-GR"/>
        </w:rPr>
      </w:pPr>
    </w:p>
    <w:p w:rsidR="0087012D" w:rsidRDefault="0087012D" w:rsidP="00922336">
      <w:pPr>
        <w:jc w:val="both"/>
        <w:rPr>
          <w:lang w:val="el-GR"/>
        </w:rPr>
      </w:pPr>
    </w:p>
    <w:p w:rsidR="0087012D" w:rsidRDefault="0087012D" w:rsidP="00922336">
      <w:pPr>
        <w:jc w:val="both"/>
        <w:rPr>
          <w:lang w:val="el-GR"/>
        </w:rPr>
      </w:pPr>
    </w:p>
    <w:p w:rsidR="0087012D" w:rsidRDefault="0087012D" w:rsidP="00922336">
      <w:pPr>
        <w:jc w:val="both"/>
        <w:rPr>
          <w:lang w:val="el-GR"/>
        </w:rPr>
      </w:pPr>
    </w:p>
    <w:p w:rsidR="0087012D" w:rsidRDefault="0087012D" w:rsidP="00922336">
      <w:pPr>
        <w:jc w:val="both"/>
        <w:rPr>
          <w:lang w:val="el-GR"/>
        </w:rPr>
      </w:pPr>
    </w:p>
    <w:p w:rsidR="0087012D" w:rsidRDefault="0087012D" w:rsidP="00922336">
      <w:pPr>
        <w:jc w:val="both"/>
        <w:rPr>
          <w:lang w:val="el-GR"/>
        </w:rPr>
      </w:pPr>
    </w:p>
    <w:p w:rsidR="007D4968" w:rsidRDefault="007D4968" w:rsidP="00922336">
      <w:pPr>
        <w:jc w:val="both"/>
        <w:rPr>
          <w:lang w:val="el-GR"/>
        </w:rPr>
      </w:pPr>
    </w:p>
    <w:p w:rsidR="007D4968" w:rsidRDefault="007D4968" w:rsidP="00922336">
      <w:pPr>
        <w:jc w:val="both"/>
        <w:rPr>
          <w:lang w:val="el-GR"/>
        </w:rPr>
      </w:pPr>
    </w:p>
    <w:p w:rsidR="007D4968" w:rsidRDefault="007D4968" w:rsidP="00922336">
      <w:pPr>
        <w:jc w:val="both"/>
        <w:rPr>
          <w:lang w:val="el-GR"/>
        </w:rPr>
      </w:pPr>
    </w:p>
    <w:p w:rsidR="007D4968" w:rsidRDefault="007D4968" w:rsidP="00922336">
      <w:pPr>
        <w:jc w:val="both"/>
        <w:rPr>
          <w:lang w:val="el-GR"/>
        </w:rPr>
      </w:pPr>
    </w:p>
    <w:p w:rsidR="0087012D" w:rsidRPr="00C46270" w:rsidRDefault="0087012D"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87012D" w:rsidRPr="008D394B" w:rsidRDefault="0087012D" w:rsidP="0087012D">
      <w:pPr>
        <w:pStyle w:val="Bulletbl"/>
        <w:widowControl/>
        <w:numPr>
          <w:ilvl w:val="0"/>
          <w:numId w:val="5"/>
        </w:numPr>
        <w:tabs>
          <w:tab w:val="clear" w:pos="6690"/>
        </w:tabs>
        <w:spacing w:after="240" w:line="240" w:lineRule="auto"/>
        <w:ind w:left="709" w:hanging="709"/>
        <w:rPr>
          <w:lang w:val="el-GR"/>
        </w:rPr>
      </w:pPr>
      <w:r w:rsidRPr="008D394B">
        <w:rPr>
          <w:lang w:val="el-GR"/>
        </w:rPr>
        <w:t>Χρονοδιάγραμμα υλοποίησης και ανάπτυξης του δικτύου.</w:t>
      </w:r>
    </w:p>
    <w:p w:rsidR="00922336" w:rsidRPr="00C46270" w:rsidRDefault="00922336" w:rsidP="00922336">
      <w:pPr>
        <w:jc w:val="both"/>
        <w:rPr>
          <w:lang w:val="el-GR"/>
        </w:rPr>
      </w:pPr>
    </w:p>
    <w:p w:rsidR="00922336" w:rsidRPr="00C46270"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spacing w:after="240"/>
        <w:jc w:val="both"/>
        <w:rPr>
          <w:b/>
          <w:sz w:val="28"/>
          <w:u w:val="single"/>
          <w:lang w:val="el-GR"/>
        </w:rPr>
      </w:pPr>
    </w:p>
    <w:p w:rsidR="00A8346B" w:rsidRPr="008D394B" w:rsidRDefault="00A8346B">
      <w:pPr>
        <w:spacing w:after="240"/>
        <w:jc w:val="both"/>
        <w:rPr>
          <w:b/>
          <w:sz w:val="28"/>
          <w:u w:val="single"/>
          <w:lang w:val="el-GR"/>
        </w:rPr>
      </w:pPr>
      <w:r w:rsidRPr="008D394B">
        <w:rPr>
          <w:b/>
          <w:sz w:val="28"/>
          <w:u w:val="single"/>
          <w:lang w:val="el-GR"/>
        </w:rPr>
        <w:lastRenderedPageBreak/>
        <w:t xml:space="preserve">Τμήμα ΙV : Στοιχεία που αποδεικνύουν την Αποτελεσματικότητα και Αξιοπιστία του αιτούντος </w:t>
      </w:r>
    </w:p>
    <w:p w:rsidR="00A8346B" w:rsidRPr="008D394B" w:rsidRDefault="00A8346B">
      <w:pPr>
        <w:pStyle w:val="Bulletbl"/>
        <w:widowControl/>
        <w:numPr>
          <w:ilvl w:val="0"/>
          <w:numId w:val="8"/>
        </w:numPr>
        <w:tabs>
          <w:tab w:val="clear" w:pos="6690"/>
        </w:tabs>
        <w:spacing w:after="240" w:line="240" w:lineRule="auto"/>
        <w:rPr>
          <w:lang w:val="el-GR"/>
        </w:rPr>
      </w:pPr>
      <w:r w:rsidRPr="008D394B">
        <w:rPr>
          <w:lang w:val="el-GR"/>
        </w:rPr>
        <w:t>Απόδειξη της αποτελεσματικότητας</w:t>
      </w: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9C16D4" w:rsidRPr="008D394B" w:rsidRDefault="009C16D4">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0" w:line="240" w:lineRule="auto"/>
        <w:ind w:left="357" w:hanging="357"/>
        <w:rPr>
          <w:lang w:val="el-GR"/>
        </w:rPr>
      </w:pPr>
    </w:p>
    <w:p w:rsidR="00A8346B" w:rsidRPr="008D394B" w:rsidRDefault="00A8346B">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spacing w:after="240"/>
        <w:jc w:val="both"/>
        <w:rPr>
          <w:b/>
          <w:sz w:val="28"/>
          <w:u w:val="single"/>
          <w:lang w:val="el-GR"/>
        </w:rPr>
      </w:pPr>
    </w:p>
    <w:p w:rsidR="00A8346B" w:rsidRPr="008D394B" w:rsidRDefault="00A8346B">
      <w:pPr>
        <w:spacing w:after="240"/>
        <w:jc w:val="both"/>
        <w:outlineLvl w:val="0"/>
        <w:rPr>
          <w:b/>
          <w:sz w:val="28"/>
          <w:u w:val="single"/>
          <w:lang w:val="el-GR"/>
        </w:rPr>
      </w:pPr>
      <w:r w:rsidRPr="008D394B">
        <w:rPr>
          <w:b/>
          <w:sz w:val="28"/>
          <w:u w:val="single"/>
          <w:lang w:val="el-GR"/>
        </w:rPr>
        <w:lastRenderedPageBreak/>
        <w:t>Τμήμα ΙV : Συνέχεια</w:t>
      </w:r>
    </w:p>
    <w:p w:rsidR="00A8346B" w:rsidRPr="008D394B" w:rsidRDefault="00A8346B">
      <w:pPr>
        <w:pStyle w:val="Bulletbl"/>
        <w:widowControl/>
        <w:numPr>
          <w:ilvl w:val="0"/>
          <w:numId w:val="8"/>
        </w:numPr>
        <w:tabs>
          <w:tab w:val="clear" w:pos="6690"/>
        </w:tabs>
        <w:spacing w:after="240" w:line="240" w:lineRule="auto"/>
        <w:ind w:left="357" w:hanging="357"/>
        <w:rPr>
          <w:lang w:val="el-GR"/>
        </w:rPr>
      </w:pPr>
      <w:r w:rsidRPr="008D394B">
        <w:rPr>
          <w:lang w:val="el-GR"/>
        </w:rPr>
        <w:t xml:space="preserve">Απόδειξη της αξιοπιστίας </w:t>
      </w: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rsidP="00917B7D">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Pr="00C46270" w:rsidRDefault="00A8346B" w:rsidP="00917B7D">
      <w:pPr>
        <w:tabs>
          <w:tab w:val="left" w:pos="3686"/>
          <w:tab w:val="left" w:pos="7371"/>
        </w:tabs>
        <w:rPr>
          <w:lang w:val="el-GR"/>
        </w:rPr>
      </w:pPr>
      <w:r w:rsidRPr="00C46270">
        <w:rPr>
          <w:b/>
          <w:sz w:val="28"/>
          <w:u w:val="single"/>
          <w:lang w:val="el-GR"/>
        </w:rPr>
        <w:lastRenderedPageBreak/>
        <w:t xml:space="preserve">Τμήμα V: ΠΕΡΙΓΡΑΦΗ ΥΠΟΨΗΦΙΑΣ ΟΜΑΔΑΣ </w:t>
      </w:r>
    </w:p>
    <w:p w:rsidR="00A8346B" w:rsidRPr="00C46270" w:rsidRDefault="00A8346B" w:rsidP="00917B7D">
      <w:pPr>
        <w:spacing w:after="240"/>
        <w:jc w:val="both"/>
        <w:rPr>
          <w:b/>
          <w:sz w:val="28"/>
          <w:u w:val="single"/>
          <w:lang w:val="el-GR"/>
        </w:rPr>
      </w:pPr>
    </w:p>
    <w:p w:rsidR="00A8346B" w:rsidRPr="00C46270" w:rsidRDefault="00A8346B" w:rsidP="00917B7D">
      <w:pPr>
        <w:pStyle w:val="Bulletbl"/>
        <w:widowControl/>
        <w:numPr>
          <w:ilvl w:val="0"/>
          <w:numId w:val="0"/>
        </w:numPr>
        <w:tabs>
          <w:tab w:val="clear" w:pos="6690"/>
        </w:tabs>
        <w:spacing w:after="240" w:line="240" w:lineRule="auto"/>
        <w:ind w:left="360" w:hanging="360"/>
        <w:rPr>
          <w:lang w:val="el-GR"/>
        </w:rPr>
      </w:pPr>
      <w:r w:rsidRPr="00C46270">
        <w:rPr>
          <w:lang w:val="en-US"/>
        </w:rPr>
        <w:t>V</w:t>
      </w:r>
      <w:r w:rsidRPr="00C46270">
        <w:rPr>
          <w:lang w:val="el-GR"/>
        </w:rPr>
        <w:t xml:space="preserve">. Περιγραφή Υποψήφιας Ομάδας </w:t>
      </w: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0" w:line="240" w:lineRule="auto"/>
        <w:ind w:left="357" w:hanging="357"/>
        <w:rPr>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C46270" w:rsidRDefault="00A8346B" w:rsidP="00917B7D">
      <w:pPr>
        <w:jc w:val="center"/>
        <w:rPr>
          <w:b/>
          <w:sz w:val="28"/>
          <w:lang w:val="el-GR"/>
        </w:rPr>
      </w:pPr>
      <w:r w:rsidRPr="00C46270">
        <w:rPr>
          <w:b/>
          <w:sz w:val="28"/>
          <w:lang w:val="el-GR"/>
        </w:rPr>
        <w:t>Η παρούσα σελίδα θα κοινοποιηθεί στους υπόλοιπους Συμμετέχοντες</w:t>
      </w:r>
    </w:p>
    <w:p w:rsidR="00A8346B" w:rsidRPr="008D394B" w:rsidRDefault="00A8346B">
      <w:pPr>
        <w:tabs>
          <w:tab w:val="left" w:pos="3686"/>
          <w:tab w:val="left" w:pos="7371"/>
        </w:tabs>
        <w:rPr>
          <w:lang w:val="el-GR"/>
        </w:rPr>
        <w:sectPr w:rsidR="00A8346B" w:rsidRPr="008D394B">
          <w:headerReference w:type="default" r:id="rId16"/>
          <w:footnotePr>
            <w:pos w:val="beneathText"/>
            <w:numRestart w:val="eachSect"/>
          </w:footnotePr>
          <w:type w:val="nextColumn"/>
          <w:pgSz w:w="11909" w:h="16834" w:code="9"/>
          <w:pgMar w:top="1080" w:right="1800" w:bottom="1080" w:left="1800" w:header="720" w:footer="288" w:gutter="0"/>
          <w:cols w:space="720"/>
        </w:sectPr>
      </w:pPr>
    </w:p>
    <w:p w:rsidR="00A8346B" w:rsidRPr="008D394B" w:rsidRDefault="00A8346B">
      <w:pPr>
        <w:tabs>
          <w:tab w:val="left" w:pos="3686"/>
          <w:tab w:val="left" w:pos="7371"/>
        </w:tabs>
        <w:rPr>
          <w:lang w:val="el-GR"/>
        </w:rPr>
      </w:pPr>
    </w:p>
    <w:p w:rsidR="00A8346B" w:rsidRPr="008D394B" w:rsidRDefault="00A8346B">
      <w:pPr>
        <w:spacing w:after="240"/>
        <w:jc w:val="both"/>
        <w:rPr>
          <w:b/>
          <w:sz w:val="28"/>
          <w:u w:val="single"/>
          <w:lang w:val="el-GR"/>
        </w:rPr>
      </w:pPr>
      <w:bookmarkStart w:id="8" w:name="_Toc496502547"/>
      <w:bookmarkStart w:id="9" w:name="_Toc515253567"/>
      <w:r w:rsidRPr="008D394B">
        <w:rPr>
          <w:b/>
          <w:sz w:val="28"/>
          <w:u w:val="single"/>
          <w:lang w:val="el-GR"/>
        </w:rPr>
        <w:t>Τμήμα ΙV: ΔΗΛΩΣΗ ΑΠΟΔΟΧΗΣ ΤΩΝ ΟΡΩΝ ΤΗΣ ΔΙΑΔΙΚΑΣΙΑΣ ΧΟΡΗΓΗΣΗΣ Τ</w:t>
      </w:r>
      <w:r>
        <w:rPr>
          <w:b/>
          <w:sz w:val="28"/>
          <w:u w:val="single"/>
          <w:lang w:val="el-GR"/>
        </w:rPr>
        <w:t>ΩΝ</w:t>
      </w:r>
      <w:r w:rsidRPr="008D394B">
        <w:rPr>
          <w:b/>
          <w:sz w:val="28"/>
          <w:u w:val="single"/>
          <w:lang w:val="el-GR"/>
        </w:rPr>
        <w:t xml:space="preserve"> ΔΙΚΑΙΩΜΑΤ</w:t>
      </w:r>
      <w:r>
        <w:rPr>
          <w:b/>
          <w:sz w:val="28"/>
          <w:u w:val="single"/>
          <w:lang w:val="el-GR"/>
        </w:rPr>
        <w:t>ΩΝ</w:t>
      </w:r>
      <w:r w:rsidRPr="008D394B">
        <w:rPr>
          <w:b/>
          <w:sz w:val="28"/>
          <w:u w:val="single"/>
          <w:lang w:val="el-GR"/>
        </w:rPr>
        <w:t xml:space="preserve"> ΧΡΗΣΗΣ </w:t>
      </w:r>
      <w:bookmarkEnd w:id="8"/>
      <w:bookmarkEnd w:id="9"/>
    </w:p>
    <w:p w:rsidR="00A8346B" w:rsidRPr="00405EF6" w:rsidRDefault="00A8346B">
      <w:pPr>
        <w:pStyle w:val="22"/>
        <w:rPr>
          <w:sz w:val="22"/>
          <w:szCs w:val="22"/>
        </w:rPr>
      </w:pPr>
      <w:r w:rsidRPr="00405EF6">
        <w:rPr>
          <w:sz w:val="22"/>
          <w:szCs w:val="22"/>
        </w:rPr>
        <w:t>Δηλώνω ότι:</w:t>
      </w:r>
    </w:p>
    <w:p w:rsidR="00A8346B" w:rsidRPr="008D394B" w:rsidRDefault="00A8346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ind w:left="1440" w:hanging="720"/>
        <w:rPr>
          <w:lang w:val="el-GR"/>
        </w:rPr>
      </w:pPr>
    </w:p>
    <w:p w:rsidR="00A8346B" w:rsidRPr="008D394B" w:rsidRDefault="00A8346B" w:rsidP="00B13019">
      <w:pPr>
        <w:numPr>
          <w:ilvl w:val="0"/>
          <w:numId w:val="2"/>
        </w:numPr>
        <w:tabs>
          <w:tab w:val="num" w:pos="1791"/>
        </w:tabs>
        <w:spacing w:after="120"/>
        <w:jc w:val="both"/>
        <w:rPr>
          <w:snapToGrid w:val="0"/>
          <w:lang w:val="el-GR" w:eastAsia="en-US"/>
        </w:rPr>
      </w:pPr>
      <w:r w:rsidRPr="008D394B">
        <w:rPr>
          <w:snapToGrid w:val="0"/>
          <w:lang w:val="el-GR" w:eastAsia="en-US"/>
        </w:rPr>
        <w:t>Αποδέχομαι τους όρους της Δημοπρασίας όπως περιγράφονται στο Τεύχος Προκήρυξης και συνάδω με τις προϋποθέσεις οι οποίες περιγράφονται σε αυτό.</w:t>
      </w:r>
    </w:p>
    <w:p w:rsidR="00A8346B" w:rsidRDefault="00A8346B" w:rsidP="00B13019">
      <w:pPr>
        <w:numPr>
          <w:ilvl w:val="0"/>
          <w:numId w:val="2"/>
        </w:numPr>
        <w:tabs>
          <w:tab w:val="num" w:pos="1791"/>
        </w:tabs>
        <w:spacing w:after="120"/>
        <w:jc w:val="both"/>
        <w:rPr>
          <w:snapToGrid w:val="0"/>
          <w:lang w:val="el-GR" w:eastAsia="en-US"/>
        </w:rPr>
      </w:pPr>
      <w:r w:rsidRPr="008D394B">
        <w:rPr>
          <w:snapToGrid w:val="0"/>
          <w:lang w:val="el-GR" w:eastAsia="en-US"/>
        </w:rPr>
        <w:t xml:space="preserve">Νομιμοποιούμαι να συμμετάσχω στην Δημοπρασία τόσο σε σχέση με την υποβολή Προσφορών όσο και σε σχέση με τις υποχρεώσεις οι οποίες απορρέουν από τα Δικαιώματα Χρήσης Ραδιοσυχνοτήτων στις ζώνες </w:t>
      </w:r>
      <w:r w:rsidR="00E116E5" w:rsidRPr="00E116E5">
        <w:rPr>
          <w:snapToGrid w:val="0"/>
          <w:lang w:val="el-GR" w:eastAsia="en-US"/>
        </w:rPr>
        <w:t xml:space="preserve">των </w:t>
      </w:r>
      <w:r w:rsidR="005B0198" w:rsidRPr="00E116E5">
        <w:rPr>
          <w:snapToGrid w:val="0"/>
          <w:lang w:val="el-GR" w:eastAsia="en-US"/>
        </w:rPr>
        <w:t>700MHz</w:t>
      </w:r>
      <w:r w:rsidR="005B0198" w:rsidRPr="00D30FAB">
        <w:rPr>
          <w:snapToGrid w:val="0"/>
          <w:lang w:val="el-GR" w:eastAsia="en-US"/>
        </w:rPr>
        <w:t xml:space="preserve">, 2 </w:t>
      </w:r>
      <w:r w:rsidR="005B0198">
        <w:rPr>
          <w:snapToGrid w:val="0"/>
          <w:lang w:val="en-US" w:eastAsia="en-US"/>
        </w:rPr>
        <w:t>GHz</w:t>
      </w:r>
      <w:r w:rsidR="005B0198" w:rsidRPr="00D30FAB">
        <w:rPr>
          <w:snapToGrid w:val="0"/>
          <w:lang w:val="el-GR" w:eastAsia="en-US"/>
        </w:rPr>
        <w:t>,</w:t>
      </w:r>
      <w:r w:rsidR="005B0198" w:rsidRPr="00E116E5">
        <w:rPr>
          <w:snapToGrid w:val="0"/>
          <w:lang w:val="el-GR" w:eastAsia="en-US"/>
        </w:rPr>
        <w:t xml:space="preserve"> </w:t>
      </w:r>
      <w:r w:rsidR="005B0198" w:rsidRPr="00D30FAB">
        <w:rPr>
          <w:snapToGrid w:val="0"/>
          <w:lang w:val="el-GR" w:eastAsia="en-US"/>
        </w:rPr>
        <w:t>3400-</w:t>
      </w:r>
      <w:r w:rsidR="00E116E5" w:rsidRPr="00E116E5">
        <w:rPr>
          <w:snapToGrid w:val="0"/>
          <w:lang w:val="el-GR" w:eastAsia="en-US"/>
        </w:rPr>
        <w:t>3</w:t>
      </w:r>
      <w:r w:rsidR="005B0198" w:rsidRPr="00D30FAB">
        <w:rPr>
          <w:snapToGrid w:val="0"/>
          <w:lang w:val="el-GR" w:eastAsia="en-US"/>
        </w:rPr>
        <w:t>8</w:t>
      </w:r>
      <w:r w:rsidR="00E116E5" w:rsidRPr="00E116E5">
        <w:rPr>
          <w:snapToGrid w:val="0"/>
          <w:lang w:val="el-GR" w:eastAsia="en-US"/>
        </w:rPr>
        <w:t>00 MHz και 26 GHz</w:t>
      </w:r>
      <w:r w:rsidRPr="008D394B">
        <w:rPr>
          <w:snapToGrid w:val="0"/>
          <w:lang w:val="el-GR" w:eastAsia="en-US"/>
        </w:rPr>
        <w:t xml:space="preserve"> τα οποία αποτελούν αντικείμενο της Δημοπρασίας.</w:t>
      </w:r>
    </w:p>
    <w:p w:rsidR="004A5392" w:rsidRDefault="004A5392" w:rsidP="00B13019">
      <w:pPr>
        <w:numPr>
          <w:ilvl w:val="0"/>
          <w:numId w:val="2"/>
        </w:numPr>
        <w:tabs>
          <w:tab w:val="num" w:pos="1791"/>
        </w:tabs>
        <w:spacing w:after="120"/>
        <w:jc w:val="both"/>
        <w:rPr>
          <w:snapToGrid w:val="0"/>
          <w:lang w:val="el-GR" w:eastAsia="en-US"/>
        </w:rPr>
      </w:pPr>
      <w:r>
        <w:rPr>
          <w:snapToGrid w:val="0"/>
          <w:lang w:val="el-GR" w:eastAsia="en-US"/>
        </w:rPr>
        <w:t xml:space="preserve">Υποβάλω αίτηση συμμετοχής στην δημοπρασία μόνο για τις φασματικές περιοχές που </w:t>
      </w:r>
      <w:r w:rsidR="00CD550C">
        <w:rPr>
          <w:snapToGrid w:val="0"/>
          <w:lang w:val="el-GR" w:eastAsia="en-US"/>
        </w:rPr>
        <w:t xml:space="preserve">δηλώνω </w:t>
      </w:r>
      <w:r>
        <w:rPr>
          <w:snapToGrid w:val="0"/>
          <w:lang w:val="el-GR" w:eastAsia="en-US"/>
        </w:rPr>
        <w:t>στην ενότητα Ι.7.</w:t>
      </w:r>
    </w:p>
    <w:p w:rsidR="00B13019" w:rsidRPr="00357AFD" w:rsidRDefault="00342CEF" w:rsidP="0011347B">
      <w:pPr>
        <w:numPr>
          <w:ilvl w:val="0"/>
          <w:numId w:val="2"/>
        </w:numPr>
        <w:shd w:val="clear" w:color="auto" w:fill="FFFFFF"/>
        <w:tabs>
          <w:tab w:val="num" w:pos="1791"/>
        </w:tabs>
        <w:spacing w:after="120"/>
        <w:jc w:val="both"/>
        <w:rPr>
          <w:color w:val="000000"/>
          <w:szCs w:val="22"/>
          <w:lang w:val="el-GR"/>
        </w:rPr>
      </w:pPr>
      <w:r w:rsidRPr="00357AFD">
        <w:rPr>
          <w:snapToGrid w:val="0"/>
          <w:lang w:val="el-GR" w:eastAsia="en-US"/>
        </w:rPr>
        <w:t>Εάν μου χορηγηθεί φάσμα στην φασματική περιοχή 3600</w:t>
      </w:r>
      <w:r w:rsidR="005B0198" w:rsidRPr="00357AFD">
        <w:rPr>
          <w:snapToGrid w:val="0"/>
          <w:lang w:val="el-GR" w:eastAsia="en-US"/>
        </w:rPr>
        <w:t xml:space="preserve"> </w:t>
      </w:r>
      <w:r w:rsidR="005B0198" w:rsidRPr="00357AFD">
        <w:rPr>
          <w:snapToGrid w:val="0"/>
          <w:lang w:val="en-US" w:eastAsia="en-US"/>
        </w:rPr>
        <w:t>MHz</w:t>
      </w:r>
      <w:r w:rsidRPr="00357AFD">
        <w:rPr>
          <w:snapToGrid w:val="0"/>
          <w:lang w:val="el-GR" w:eastAsia="en-US"/>
        </w:rPr>
        <w:t xml:space="preserve"> αποδέχομαι ανεπιφύλακτα το αποτέλεσμα της μελέτης</w:t>
      </w:r>
      <w:r w:rsidR="002A739B" w:rsidRPr="002A739B">
        <w:rPr>
          <w:snapToGrid w:val="0"/>
          <w:lang w:val="el-GR" w:eastAsia="en-US"/>
        </w:rPr>
        <w:t xml:space="preserve"> (</w:t>
      </w:r>
      <w:hyperlink r:id="rId17" w:history="1">
        <w:r w:rsidR="002A739B" w:rsidRPr="002A739B">
          <w:rPr>
            <w:rStyle w:val="-"/>
            <w:szCs w:val="22"/>
            <w:lang w:val="el-GR"/>
          </w:rPr>
          <w:t>www.ktpae.gr/Μελέτη-ανάλυσης-3-σεναρίων-της-ΕΕΤΤ</w:t>
        </w:r>
      </w:hyperlink>
      <w:r w:rsidR="002A739B">
        <w:rPr>
          <w:color w:val="000000"/>
          <w:szCs w:val="22"/>
          <w:lang w:val="el-GR"/>
        </w:rPr>
        <w:t>)</w:t>
      </w:r>
      <w:r w:rsidRPr="00357AFD">
        <w:rPr>
          <w:snapToGrid w:val="0"/>
          <w:lang w:val="el-GR" w:eastAsia="en-US"/>
        </w:rPr>
        <w:t xml:space="preserve"> </w:t>
      </w:r>
      <w:r w:rsidRPr="00357AFD">
        <w:rPr>
          <w:szCs w:val="22"/>
          <w:lang w:val="el-GR"/>
        </w:rPr>
        <w:t xml:space="preserve">που εκπονήθηκε από την αναθέτουσα αρχή του έργου αγροτικών δικτύων ή ανεξάρτητο μελετητή </w:t>
      </w:r>
      <w:r w:rsidRPr="00357AFD">
        <w:rPr>
          <w:color w:val="000000"/>
          <w:szCs w:val="22"/>
          <w:lang w:val="el-GR"/>
        </w:rPr>
        <w:t>που αυτή επ</w:t>
      </w:r>
      <w:r w:rsidR="00456D03" w:rsidRPr="00357AFD">
        <w:rPr>
          <w:color w:val="000000"/>
          <w:szCs w:val="22"/>
          <w:lang w:val="el-GR"/>
        </w:rPr>
        <w:t xml:space="preserve">έλεξε </w:t>
      </w:r>
      <w:r w:rsidRPr="00357AFD">
        <w:rPr>
          <w:color w:val="000000"/>
          <w:szCs w:val="22"/>
          <w:lang w:val="el-GR"/>
        </w:rPr>
        <w:t>σύμφωνα με την οποία το κόστος μετακίνησης  των αγροτικών δικτύων</w:t>
      </w:r>
      <w:r w:rsidR="00456D03" w:rsidRPr="00357AFD">
        <w:rPr>
          <w:color w:val="000000"/>
          <w:szCs w:val="22"/>
          <w:lang w:val="el-GR"/>
        </w:rPr>
        <w:t>,</w:t>
      </w:r>
      <w:r w:rsidRPr="00357AFD">
        <w:rPr>
          <w:color w:val="000000"/>
          <w:szCs w:val="22"/>
          <w:lang w:val="el-GR"/>
        </w:rPr>
        <w:t xml:space="preserve"> από τις περιοχές </w:t>
      </w:r>
      <w:r w:rsidRPr="002A739B">
        <w:rPr>
          <w:color w:val="000000"/>
          <w:szCs w:val="22"/>
          <w:lang w:val="el-GR"/>
        </w:rPr>
        <w:t>ραδιοσυχνοτήτων 3670-3700 MHz και 3770-3800 MHz στην περιοχή 3410-3470</w:t>
      </w:r>
      <w:r w:rsidR="005B0198" w:rsidRPr="002A739B">
        <w:rPr>
          <w:color w:val="000000"/>
          <w:szCs w:val="22"/>
          <w:lang w:val="el-GR"/>
        </w:rPr>
        <w:t xml:space="preserve"> </w:t>
      </w:r>
      <w:r w:rsidR="005B0198" w:rsidRPr="002A739B">
        <w:rPr>
          <w:color w:val="000000"/>
          <w:szCs w:val="22"/>
          <w:lang w:val="en-US"/>
        </w:rPr>
        <w:t>MHz</w:t>
      </w:r>
      <w:r w:rsidR="00456D03" w:rsidRPr="002A739B">
        <w:rPr>
          <w:color w:val="000000"/>
          <w:szCs w:val="22"/>
          <w:lang w:val="el-GR"/>
        </w:rPr>
        <w:t>,</w:t>
      </w:r>
      <w:r w:rsidRPr="002A739B">
        <w:rPr>
          <w:color w:val="000000"/>
          <w:szCs w:val="22"/>
          <w:lang w:val="el-GR"/>
        </w:rPr>
        <w:t xml:space="preserve"> ανέρχεται </w:t>
      </w:r>
      <w:r w:rsidR="00B13019" w:rsidRPr="002A739B">
        <w:rPr>
          <w:color w:val="000000"/>
          <w:szCs w:val="22"/>
          <w:lang w:val="el-GR"/>
        </w:rPr>
        <w:t xml:space="preserve">σε όχι περισσότερα από </w:t>
      </w:r>
      <w:r w:rsidRPr="002A739B">
        <w:rPr>
          <w:color w:val="000000"/>
          <w:szCs w:val="22"/>
          <w:lang w:val="el-GR"/>
        </w:rPr>
        <w:t xml:space="preserve"> </w:t>
      </w:r>
      <w:r w:rsidR="006557EC" w:rsidRPr="00405EF6">
        <w:rPr>
          <w:szCs w:val="22"/>
          <w:lang w:val="el-GR"/>
        </w:rPr>
        <w:t>έξι εκατομμύρια τετρακόσιες είκοσι δύο χιλιάδες εννιακόσια ένα ευρώ (€ 6,422,901)</w:t>
      </w:r>
      <w:r w:rsidR="00B13019" w:rsidRPr="00117F03">
        <w:rPr>
          <w:color w:val="000000"/>
          <w:szCs w:val="22"/>
          <w:lang w:val="el-GR"/>
        </w:rPr>
        <w:t>.</w:t>
      </w:r>
      <w:r w:rsidR="00B13019" w:rsidRPr="002A739B">
        <w:rPr>
          <w:color w:val="000000"/>
          <w:szCs w:val="22"/>
          <w:lang w:val="el-GR"/>
        </w:rPr>
        <w:t xml:space="preserve"> Αποδέχομαι να καταβάλω στην </w:t>
      </w:r>
      <w:r w:rsidR="00FB3614" w:rsidRPr="002A739B">
        <w:rPr>
          <w:noProof/>
          <w:lang w:val="el-GR"/>
        </w:rPr>
        <w:t>εταιρεία Rural Connect Ευρυζωνικά Δίκτυα A</w:t>
      </w:r>
      <w:r w:rsidR="00FB3614" w:rsidRPr="00357AFD">
        <w:rPr>
          <w:noProof/>
          <w:lang w:val="el-GR"/>
        </w:rPr>
        <w:t>.E.E.Σ. διαχειριστή του έργου «Ανάπτυξη Ευρυζωνικών Υποδομών σε αγροτικές λευκές περιοχές της Ελληνικής επικράτειας και Υπηρεσίες εκμετάλλευσης - Αξιοποίησης υποδομών με ΣΔΙΤ» στη γεωγραφική ενότητα 2</w:t>
      </w:r>
      <w:r w:rsidR="00B13019" w:rsidRPr="00357AFD">
        <w:rPr>
          <w:color w:val="000000"/>
          <w:szCs w:val="22"/>
          <w:lang w:val="el-GR"/>
        </w:rPr>
        <w:t xml:space="preserve"> το </w:t>
      </w:r>
      <w:r w:rsidR="00C927C4" w:rsidRPr="00357AFD">
        <w:rPr>
          <w:color w:val="000000"/>
          <w:szCs w:val="22"/>
          <w:lang w:val="el-GR"/>
        </w:rPr>
        <w:t xml:space="preserve">ποσό </w:t>
      </w:r>
      <w:r w:rsidR="00B13019" w:rsidRPr="00357AFD">
        <w:rPr>
          <w:color w:val="000000"/>
          <w:szCs w:val="22"/>
          <w:lang w:val="el-GR"/>
        </w:rPr>
        <w:t>που μου αναλογεί</w:t>
      </w:r>
      <w:r w:rsidR="00FB3614" w:rsidRPr="00357AFD">
        <w:rPr>
          <w:color w:val="000000"/>
          <w:szCs w:val="22"/>
          <w:lang w:val="el-GR"/>
        </w:rPr>
        <w:t xml:space="preserve">, από το κόστος μετακίνησης, </w:t>
      </w:r>
      <w:r w:rsidR="00B13019" w:rsidRPr="00357AFD">
        <w:rPr>
          <w:color w:val="000000"/>
          <w:szCs w:val="22"/>
          <w:lang w:val="el-GR"/>
        </w:rPr>
        <w:t>υπολογ</w:t>
      </w:r>
      <w:r w:rsidR="00FB3614" w:rsidRPr="00357AFD">
        <w:rPr>
          <w:color w:val="000000"/>
          <w:szCs w:val="22"/>
          <w:lang w:val="el-GR"/>
        </w:rPr>
        <w:t xml:space="preserve">ιζόμενο </w:t>
      </w:r>
      <w:r w:rsidR="00B13019" w:rsidRPr="00357AFD">
        <w:rPr>
          <w:color w:val="000000"/>
          <w:szCs w:val="22"/>
          <w:lang w:val="el-GR"/>
        </w:rPr>
        <w:t xml:space="preserve">αναλογικά </w:t>
      </w:r>
      <w:r w:rsidR="00B13019" w:rsidRPr="00357AFD">
        <w:rPr>
          <w:snapToGrid w:val="0"/>
          <w:lang w:val="el-GR" w:eastAsia="en-US"/>
        </w:rPr>
        <w:t>βάσει του τιμήματος που θα πληρώσω για το φάσμα που θα μου χορηγηθεί στην φασματική περιοχή 3410-3800</w:t>
      </w:r>
      <w:r w:rsidR="005B0198" w:rsidRPr="00357AFD">
        <w:rPr>
          <w:snapToGrid w:val="0"/>
          <w:lang w:val="el-GR" w:eastAsia="en-US"/>
        </w:rPr>
        <w:t xml:space="preserve"> </w:t>
      </w:r>
      <w:r w:rsidR="005B0198" w:rsidRPr="00357AFD">
        <w:rPr>
          <w:snapToGrid w:val="0"/>
          <w:lang w:val="en-US" w:eastAsia="en-US"/>
        </w:rPr>
        <w:t>MHz</w:t>
      </w:r>
      <w:r w:rsidR="00B13019" w:rsidRPr="00357AFD">
        <w:rPr>
          <w:color w:val="000000"/>
          <w:szCs w:val="22"/>
          <w:lang w:val="el-GR"/>
        </w:rPr>
        <w:t xml:space="preserve">. Αποδέχομαι στην </w:t>
      </w:r>
      <w:r w:rsidR="00B13019" w:rsidRPr="00357AFD">
        <w:rPr>
          <w:snapToGrid w:val="0"/>
          <w:lang w:val="el-GR" w:eastAsia="en-US"/>
        </w:rPr>
        <w:t xml:space="preserve">καταβολή του </w:t>
      </w:r>
      <w:r w:rsidR="00C927C4" w:rsidRPr="00357AFD">
        <w:rPr>
          <w:snapToGrid w:val="0"/>
          <w:lang w:val="el-GR" w:eastAsia="en-US"/>
        </w:rPr>
        <w:t xml:space="preserve">ποσού </w:t>
      </w:r>
      <w:r w:rsidR="00B13019" w:rsidRPr="00357AFD">
        <w:rPr>
          <w:snapToGrid w:val="0"/>
          <w:lang w:val="el-GR" w:eastAsia="en-US"/>
        </w:rPr>
        <w:t xml:space="preserve">αυτού σύμφωνα με τους όρους της Σύμβασης του Παραρτήματος ΣΤ της παρούσας, την οποία αποδέχομαι </w:t>
      </w:r>
      <w:r w:rsidR="00FB3614" w:rsidRPr="00357AFD">
        <w:rPr>
          <w:snapToGrid w:val="0"/>
          <w:lang w:val="el-GR" w:eastAsia="en-US"/>
        </w:rPr>
        <w:t xml:space="preserve">και δεσμεύομαι </w:t>
      </w:r>
      <w:r w:rsidR="00B13019" w:rsidRPr="00357AFD">
        <w:rPr>
          <w:snapToGrid w:val="0"/>
          <w:lang w:val="el-GR" w:eastAsia="en-US"/>
        </w:rPr>
        <w:t>να υπογράψω</w:t>
      </w:r>
      <w:r w:rsidR="00FB3614" w:rsidRPr="00357AFD">
        <w:rPr>
          <w:noProof/>
          <w:lang w:val="el-GR"/>
        </w:rPr>
        <w:t xml:space="preserve">. </w:t>
      </w:r>
    </w:p>
    <w:p w:rsidR="00A8346B" w:rsidRPr="008D394B" w:rsidRDefault="00A8346B" w:rsidP="00B13019">
      <w:pPr>
        <w:numPr>
          <w:ilvl w:val="0"/>
          <w:numId w:val="2"/>
        </w:numPr>
        <w:tabs>
          <w:tab w:val="num" w:pos="1791"/>
        </w:tabs>
        <w:spacing w:after="120"/>
        <w:jc w:val="both"/>
        <w:rPr>
          <w:snapToGrid w:val="0"/>
          <w:lang w:val="el-GR" w:eastAsia="en-US"/>
        </w:rPr>
      </w:pPr>
      <w:r w:rsidRPr="008D394B">
        <w:rPr>
          <w:snapToGrid w:val="0"/>
          <w:lang w:val="el-GR" w:eastAsia="en-US"/>
        </w:rPr>
        <w:t>Οι πληροφορίες που περιλαμβάνονται στην Αίτηση είναι αληθείς, ακριβείς και πλήρεις.</w:t>
      </w:r>
    </w:p>
    <w:p w:rsidR="00A8346B" w:rsidRPr="008D394B" w:rsidRDefault="00A8346B" w:rsidP="00B13019">
      <w:pPr>
        <w:tabs>
          <w:tab w:val="num" w:pos="1791"/>
        </w:tabs>
        <w:spacing w:after="120"/>
        <w:jc w:val="both"/>
        <w:rPr>
          <w:snapToGrid w:val="0"/>
          <w:lang w:val="el-GR" w:eastAsia="en-US"/>
        </w:rPr>
      </w:pPr>
    </w:p>
    <w:p w:rsidR="00A8346B" w:rsidRDefault="00A8346B" w:rsidP="00B13019">
      <w:pPr>
        <w:tabs>
          <w:tab w:val="num" w:pos="1791"/>
        </w:tabs>
        <w:spacing w:after="120"/>
        <w:jc w:val="both"/>
        <w:rPr>
          <w:i/>
          <w:lang w:val="el-GR"/>
        </w:rPr>
      </w:pPr>
    </w:p>
    <w:p w:rsidR="00FB3614" w:rsidRPr="008D394B" w:rsidRDefault="00FB3614" w:rsidP="00B13019">
      <w:pPr>
        <w:tabs>
          <w:tab w:val="num" w:pos="1791"/>
        </w:tabs>
        <w:spacing w:after="120"/>
        <w:jc w:val="both"/>
        <w:rPr>
          <w:i/>
          <w:lang w:val="el-GR"/>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Υπογραφή:-</w:t>
      </w:r>
    </w:p>
    <w:p w:rsidR="00A8346B" w:rsidRPr="008D394B" w:rsidRDefault="00A8346B">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8346B" w:rsidRPr="008D394B" w:rsidRDefault="00A8346B">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8346B" w:rsidRPr="008D394B" w:rsidRDefault="00A8346B">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 xml:space="preserve">[Νόμιμος Εκπρόσωπος + </w:t>
      </w: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Σφραγίδα Συμμετέχοντος]</w:t>
      </w: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8346B" w:rsidRPr="000F49AC" w:rsidRDefault="00A8346B" w:rsidP="00242CE0">
      <w:pPr>
        <w:pStyle w:val="1"/>
        <w:ind w:left="2268" w:hanging="2268"/>
        <w:jc w:val="left"/>
        <w:rPr>
          <w:lang w:val="el-GR"/>
        </w:rPr>
        <w:sectPr w:rsidR="00A8346B" w:rsidRPr="000F49AC" w:rsidSect="00242CE0">
          <w:footnotePr>
            <w:pos w:val="beneathText"/>
            <w:numRestart w:val="eachSect"/>
          </w:footnotePr>
          <w:pgSz w:w="11909" w:h="16834" w:code="9"/>
          <w:pgMar w:top="1080" w:right="1800" w:bottom="1080" w:left="1800" w:header="720" w:footer="288" w:gutter="0"/>
          <w:cols w:space="720"/>
        </w:sectPr>
      </w:pPr>
    </w:p>
    <w:p w:rsidR="00A8346B" w:rsidRPr="000F49AC" w:rsidRDefault="00A8346B" w:rsidP="00242CE0">
      <w:pPr>
        <w:pStyle w:val="1"/>
        <w:ind w:left="2268" w:hanging="2268"/>
        <w:jc w:val="left"/>
        <w:rPr>
          <w:lang w:val="el-GR"/>
        </w:rPr>
      </w:pPr>
      <w:bookmarkStart w:id="10" w:name="_Toc516033382"/>
      <w:bookmarkStart w:id="11" w:name="_Toc51835283"/>
      <w:bookmarkStart w:id="12" w:name="_Toc496502549"/>
      <w:r w:rsidRPr="000F49AC">
        <w:rPr>
          <w:lang w:val="el-GR"/>
        </w:rPr>
        <w:lastRenderedPageBreak/>
        <w:t>ΠΑΡΑΡΤΗΜΑ Β : ΥΠΟΔΕΙΓΜΑΤΑ ΕΓΓΥΗΤΙΚΩΝ ΕΠΙΣΤΟΛΩΝ</w:t>
      </w:r>
      <w:bookmarkEnd w:id="10"/>
      <w:bookmarkEnd w:id="11"/>
    </w:p>
    <w:p w:rsidR="00A8346B" w:rsidRPr="000F49AC" w:rsidRDefault="00A8346B" w:rsidP="00242CE0">
      <w:pPr>
        <w:pStyle w:val="8"/>
        <w:rPr>
          <w:lang w:val="el-GR"/>
        </w:rPr>
      </w:pPr>
    </w:p>
    <w:p w:rsidR="00A8346B" w:rsidRPr="000F49AC" w:rsidRDefault="00A8346B" w:rsidP="00242CE0">
      <w:pPr>
        <w:pStyle w:val="8"/>
        <w:rPr>
          <w:lang w:val="el-GR"/>
        </w:rPr>
      </w:pPr>
      <w:r w:rsidRPr="000F49AC">
        <w:rPr>
          <w:lang w:val="el-GR"/>
        </w:rPr>
        <w:t>ΕΓΓΥΗΤΙΚΗ ΕΠΙΣΤΟΛΗ ΣΥΜΜΕΤΟΧΗΣ</w:t>
      </w:r>
    </w:p>
    <w:p w:rsidR="00A8346B" w:rsidRPr="008D394B" w:rsidRDefault="00A8346B" w:rsidP="00242CE0">
      <w:pPr>
        <w:jc w:val="both"/>
        <w:rPr>
          <w:lang w:val="el-GR"/>
        </w:rPr>
      </w:pPr>
    </w:p>
    <w:p w:rsidR="00A8346B" w:rsidRPr="008D394B" w:rsidRDefault="00A8346B" w:rsidP="00242CE0">
      <w:pPr>
        <w:jc w:val="both"/>
        <w:rPr>
          <w:lang w:val="el-GR"/>
        </w:rPr>
      </w:pPr>
      <w:r w:rsidRPr="008D394B">
        <w:rPr>
          <w:lang w:val="el-GR"/>
        </w:rPr>
        <w:t>ΤΡΑΠΕΖΑ ............................ Α.Ε.</w:t>
      </w:r>
    </w:p>
    <w:p w:rsidR="00A8346B" w:rsidRPr="008D394B" w:rsidRDefault="00A8346B" w:rsidP="00242CE0">
      <w:pPr>
        <w:jc w:val="both"/>
        <w:rPr>
          <w:lang w:val="el-GR"/>
        </w:rPr>
      </w:pPr>
    </w:p>
    <w:p w:rsidR="00A8346B" w:rsidRPr="00357AFD" w:rsidRDefault="00A8346B" w:rsidP="00242CE0">
      <w:pPr>
        <w:jc w:val="both"/>
        <w:rPr>
          <w:lang w:val="el-GR"/>
        </w:rPr>
      </w:pPr>
      <w:r w:rsidRPr="00357AFD">
        <w:rPr>
          <w:lang w:val="el-GR"/>
        </w:rPr>
        <w:t>Προς:</w:t>
      </w:r>
    </w:p>
    <w:p w:rsidR="00A8346B" w:rsidRPr="00357AFD" w:rsidRDefault="00A8346B" w:rsidP="00242CE0">
      <w:pPr>
        <w:jc w:val="both"/>
        <w:rPr>
          <w:lang w:val="el-GR"/>
        </w:rPr>
      </w:pPr>
      <w:r w:rsidRPr="00357AFD">
        <w:rPr>
          <w:lang w:val="el-GR"/>
        </w:rPr>
        <w:t>Επιτροπή Τηλεπικοινωνιών και Ταχυδρομείων</w:t>
      </w:r>
    </w:p>
    <w:p w:rsidR="00A8346B" w:rsidRPr="00357AFD" w:rsidRDefault="00A8346B" w:rsidP="00242CE0">
      <w:pPr>
        <w:jc w:val="both"/>
        <w:rPr>
          <w:lang w:val="el-GR"/>
        </w:rPr>
      </w:pPr>
      <w:r w:rsidRPr="00357AFD">
        <w:rPr>
          <w:lang w:val="el-GR"/>
        </w:rPr>
        <w:t>Λεωφ. Κηφισίας 60,</w:t>
      </w:r>
    </w:p>
    <w:p w:rsidR="00A8346B" w:rsidRPr="00357AFD" w:rsidRDefault="00A8346B" w:rsidP="00242CE0">
      <w:pPr>
        <w:jc w:val="both"/>
        <w:rPr>
          <w:lang w:val="el-GR"/>
        </w:rPr>
      </w:pPr>
      <w:r w:rsidRPr="00357AFD">
        <w:rPr>
          <w:lang w:val="el-GR"/>
        </w:rPr>
        <w:t>151 23 Μαρούσι, Αττική</w:t>
      </w:r>
    </w:p>
    <w:p w:rsidR="00A8346B" w:rsidRPr="00357AFD" w:rsidRDefault="00A8346B" w:rsidP="00242CE0">
      <w:pPr>
        <w:jc w:val="both"/>
        <w:rPr>
          <w:lang w:val="el-GR"/>
        </w:rPr>
      </w:pPr>
    </w:p>
    <w:p w:rsidR="00A8346B" w:rsidRPr="00357AFD" w:rsidRDefault="00A8346B" w:rsidP="00242CE0">
      <w:pPr>
        <w:jc w:val="both"/>
        <w:rPr>
          <w:lang w:val="el-GR"/>
        </w:rPr>
      </w:pPr>
      <w:r w:rsidRPr="00357AFD">
        <w:rPr>
          <w:lang w:val="el-GR"/>
        </w:rPr>
        <w:t xml:space="preserve">........ ........ .................. </w:t>
      </w:r>
      <w:r w:rsidR="00A911FA" w:rsidRPr="00357AFD">
        <w:rPr>
          <w:lang w:val="el-GR"/>
        </w:rPr>
        <w:t>2020</w:t>
      </w:r>
    </w:p>
    <w:p w:rsidR="00A8346B" w:rsidRPr="00357AFD" w:rsidRDefault="00A8346B" w:rsidP="00242CE0">
      <w:pPr>
        <w:jc w:val="both"/>
        <w:rPr>
          <w:lang w:val="el-GR"/>
        </w:rPr>
      </w:pPr>
    </w:p>
    <w:p w:rsidR="00A8346B" w:rsidRPr="00357AFD" w:rsidRDefault="00A8346B" w:rsidP="00242CE0">
      <w:pPr>
        <w:pStyle w:val="aa"/>
        <w:rPr>
          <w:lang w:val="el-GR"/>
        </w:rPr>
      </w:pPr>
      <w:r w:rsidRPr="00357AFD">
        <w:rPr>
          <w:lang w:val="el-GR"/>
        </w:rPr>
        <w:t>ΕΓΓΥΗΤΙΚΗ ΕΠΙΣΤΟΛΗ ΑΡΙΘΜ. ******** ΓΙΑ ……………..,00 Ευρώ (</w:t>
      </w:r>
      <w:r w:rsidR="004934B7" w:rsidRPr="00357AFD">
        <w:rPr>
          <w:lang w:val="el-GR"/>
        </w:rPr>
        <w:t>………………… χιλιάδων ευρώ</w:t>
      </w:r>
      <w:r w:rsidRPr="00357AFD">
        <w:rPr>
          <w:lang w:val="el-GR"/>
        </w:rPr>
        <w:t xml:space="preserve">) </w:t>
      </w:r>
    </w:p>
    <w:p w:rsidR="00A8346B" w:rsidRPr="00357AFD" w:rsidRDefault="00A8346B" w:rsidP="00242CE0">
      <w:pPr>
        <w:jc w:val="both"/>
        <w:rPr>
          <w:lang w:val="el-GR"/>
        </w:rPr>
      </w:pPr>
    </w:p>
    <w:p w:rsidR="00A8346B" w:rsidRPr="00357AFD" w:rsidRDefault="00A8346B" w:rsidP="00242CE0">
      <w:pPr>
        <w:jc w:val="both"/>
        <w:rPr>
          <w:lang w:val="el-GR"/>
        </w:rPr>
      </w:pPr>
      <w:r w:rsidRPr="00357AFD">
        <w:rPr>
          <w:lang w:val="el-GR"/>
        </w:rPr>
        <w:t>Κύριοι,</w:t>
      </w:r>
    </w:p>
    <w:p w:rsidR="00A8346B" w:rsidRPr="008D394B" w:rsidRDefault="00A8346B" w:rsidP="00242CE0">
      <w:pPr>
        <w:jc w:val="both"/>
        <w:rPr>
          <w:lang w:val="el-GR"/>
        </w:rPr>
      </w:pPr>
      <w:r w:rsidRPr="00357AFD">
        <w:rPr>
          <w:lang w:val="el-GR"/>
        </w:rPr>
        <w:t xml:space="preserve">Με την παρούσα εγγυόμαστε ανέκκλητα και ανεπιφύλακτα, παραιτούμενοι από το ευεργέτημα της διζήσεως , υπέρ της Εταιρείας με την επωνυμία ................. η οποία εδρεύει στο  .........., οδός ................ αριθ. ......., με ΑΦΜ  ................. (και ΑΡΜΑΕ ............... ) μέχρι του ποσού Ευρώ**** </w:t>
      </w:r>
      <w:r w:rsidR="008A390A" w:rsidRPr="00357AFD">
        <w:rPr>
          <w:lang w:val="el-GR"/>
        </w:rPr>
        <w:t>2.000.000,</w:t>
      </w:r>
      <w:r w:rsidRPr="00357AFD">
        <w:rPr>
          <w:lang w:val="el-GR"/>
        </w:rPr>
        <w:t>00**** (</w:t>
      </w:r>
      <w:r w:rsidR="008A390A" w:rsidRPr="00357AFD">
        <w:rPr>
          <w:lang w:val="el-GR"/>
        </w:rPr>
        <w:t xml:space="preserve">δύο εκατομμυρίων </w:t>
      </w:r>
      <w:r w:rsidRPr="00357AFD">
        <w:rPr>
          <w:lang w:val="el-GR"/>
        </w:rPr>
        <w:t xml:space="preserve">ευρώ), στο οποίο και μόνο περιορίζεται η υποχρέωσή μας, για την από την παραπάνω Εταιρεία καλή και πιστή τήρηση όλων των υποχρεώσεων της Εταιρείας, περιλαμβανομένων χωρίς περιορισμό και των πιθανών κυρώσεων που μπορεί να επιβληθούν στην Εταιρεία, από τη συμμετοχή της στη δημοπρασία για την χορήγηση δικαιωμάτων χρήσης </w:t>
      </w:r>
      <w:r w:rsidR="00AD2A4D">
        <w:rPr>
          <w:lang w:val="el-GR"/>
        </w:rPr>
        <w:t>ραδιοφάσματος</w:t>
      </w:r>
      <w:r w:rsidRPr="00357AFD">
        <w:rPr>
          <w:lang w:val="el-GR"/>
        </w:rPr>
        <w:t xml:space="preserve"> στις φασματικές περιοχές </w:t>
      </w:r>
      <w:r w:rsidR="005B0198" w:rsidRPr="00357AFD">
        <w:rPr>
          <w:lang w:val="el-GR"/>
        </w:rPr>
        <w:t xml:space="preserve">700MHz, 2 </w:t>
      </w:r>
      <w:r w:rsidR="005B0198" w:rsidRPr="00357AFD">
        <w:rPr>
          <w:lang w:val="en-US"/>
        </w:rPr>
        <w:t>GHz</w:t>
      </w:r>
      <w:r w:rsidR="005B0198" w:rsidRPr="00357AFD">
        <w:rPr>
          <w:lang w:val="el-GR"/>
        </w:rPr>
        <w:t xml:space="preserve">, </w:t>
      </w:r>
      <w:r w:rsidR="00A911FA" w:rsidRPr="00357AFD">
        <w:rPr>
          <w:lang w:val="el-GR"/>
        </w:rPr>
        <w:t>3600 MHz, και 26 GHz</w:t>
      </w:r>
      <w:r w:rsidRPr="00357AFD">
        <w:rPr>
          <w:lang w:val="el-GR"/>
        </w:rPr>
        <w:t>, σύμφωνα με τ</w:t>
      </w:r>
      <w:r w:rsidRPr="00357AFD">
        <w:rPr>
          <w:lang w:val="en-US"/>
        </w:rPr>
        <w:t>o</w:t>
      </w:r>
      <w:r w:rsidRPr="00357AFD">
        <w:rPr>
          <w:lang w:val="el-GR"/>
        </w:rPr>
        <w:t xml:space="preserve"> Τεύχος Προκήρυξης το οποίο εγκρίθηκε με την υπ’ αριθμ. ……./..</w:t>
      </w:r>
      <w:r w:rsidRPr="00357AFD">
        <w:rPr>
          <w:szCs w:val="24"/>
          <w:lang w:val="el-GR"/>
        </w:rPr>
        <w:t xml:space="preserve">/….. </w:t>
      </w:r>
      <w:r w:rsidRPr="00357AFD">
        <w:rPr>
          <w:lang w:val="el-GR"/>
        </w:rPr>
        <w:t>Απόφαση της Εθνικής Επιτροπής Τηλεπικοινωνιών και Ταχυδρομείων και για όλη τη διάρκεια της διαδικασίας χορήγησης των δι</w:t>
      </w:r>
      <w:r w:rsidR="00AD2A4D">
        <w:rPr>
          <w:lang w:val="el-GR"/>
        </w:rPr>
        <w:t>καιωμάτων χρήσης ραδιοφάσματος</w:t>
      </w:r>
      <w:r w:rsidRPr="00357AFD">
        <w:rPr>
          <w:lang w:val="el-GR"/>
        </w:rPr>
        <w:t xml:space="preserve"> μέχρι την Απόφαση της ΕΕΤΤ με την οποία ανακηρύσσονται οι Υπερθεματιστές.  Θα τηρούμε στην διάθεσή σας το παραπάνω ποσό, το οποίο θα σας καταβάλουμε ολικά ή μερικά σε πρώτη ζήτηση από εσάς, χωρίς να δικαιούμαστε να προβάλουμε οποιαδήποτε ένσταση ή αντίρρηση, μέσα</w:t>
      </w:r>
      <w:r w:rsidRPr="008D394B">
        <w:rPr>
          <w:lang w:val="el-GR"/>
        </w:rPr>
        <w:t xml:space="preserve"> σε τρεις </w:t>
      </w:r>
      <w:r w:rsidR="00A14EB6">
        <w:rPr>
          <w:lang w:val="el-GR"/>
        </w:rPr>
        <w:t xml:space="preserve">εργάσιμες </w:t>
      </w:r>
      <w:r w:rsidRPr="008D394B">
        <w:rPr>
          <w:lang w:val="el-GR"/>
        </w:rPr>
        <w:t>ημέρες από την έγγραφη δήλωσή σας περί μερικής ή ολικής κατάπτωσης, υπό τον όρο της ταυτόχρονης επιστροφής σε εμάς της παρούσας σε περίπτωση ολικής κατάπτωσής της. Σε περίπτωση μερικής ή τμηματικής κατάπτωσης της παρούσας, αυτή θα ισχύει για το υπόλοιπο ποσό και με τους ίδιους όρους που αναφέρονται σε αυτήν.</w:t>
      </w:r>
    </w:p>
    <w:p w:rsidR="00A8346B" w:rsidRPr="008D394B" w:rsidRDefault="00A8346B" w:rsidP="00242CE0">
      <w:pPr>
        <w:jc w:val="both"/>
        <w:rPr>
          <w:lang w:val="el-GR"/>
        </w:rPr>
      </w:pPr>
    </w:p>
    <w:p w:rsidR="00A8346B" w:rsidRPr="008D394B" w:rsidRDefault="00A8346B" w:rsidP="00242CE0">
      <w:pPr>
        <w:jc w:val="both"/>
        <w:rPr>
          <w:lang w:val="el-GR"/>
        </w:rPr>
      </w:pPr>
      <w:r w:rsidRPr="008D394B">
        <w:rPr>
          <w:lang w:val="el-GR"/>
        </w:rPr>
        <w:t xml:space="preserve">Η παρούσα είναι ανέκκλητη, αφορά την παραπάνω και μόνο αιτία και ισχύει μέχρι την επιστροφή της σε εμάς, το αργότερο σε κάθε περίπτωση μέχρι </w:t>
      </w:r>
      <w:r w:rsidRPr="00357AFD">
        <w:rPr>
          <w:lang w:val="el-GR"/>
        </w:rPr>
        <w:t xml:space="preserve">την </w:t>
      </w:r>
      <w:r w:rsidR="00B84C1E" w:rsidRPr="00357AFD">
        <w:rPr>
          <w:lang w:val="el-GR"/>
        </w:rPr>
        <w:t>18</w:t>
      </w:r>
      <w:r w:rsidR="00B84C1E" w:rsidRPr="00357AFD">
        <w:rPr>
          <w:vertAlign w:val="superscript"/>
          <w:lang w:val="el-GR"/>
        </w:rPr>
        <w:t>η</w:t>
      </w:r>
      <w:r w:rsidR="00B84C1E" w:rsidRPr="00357AFD">
        <w:rPr>
          <w:lang w:val="el-GR"/>
        </w:rPr>
        <w:t xml:space="preserve"> Φεβρουαρίου 2021</w:t>
      </w:r>
      <w:r w:rsidRPr="00357AFD">
        <w:rPr>
          <w:lang w:val="el-GR"/>
        </w:rPr>
        <w:t xml:space="preserve"> οπότε και θα καταστεί άκυρη </w:t>
      </w:r>
      <w:r w:rsidR="00A14EB6" w:rsidRPr="00405EF6">
        <w:rPr>
          <w:lang w:val="el-GR"/>
        </w:rPr>
        <w:t>είτε έχει επιστραφεί το σώμα της είτε όχι</w:t>
      </w:r>
      <w:r w:rsidR="00A14EB6">
        <w:rPr>
          <w:lang w:val="el-GR"/>
        </w:rPr>
        <w:t xml:space="preserve"> </w:t>
      </w:r>
      <w:r w:rsidRPr="00357AFD">
        <w:rPr>
          <w:lang w:val="el-GR"/>
        </w:rPr>
        <w:t>και δεν θα γεννά καμία υποχρέωση για εμάς, εφόσον δεν έχετε εγγράφως ζητήσει την ολική ή μερική κατάπτωσή της πριν από την πάροδο της διάρκειας ισχύος της.</w:t>
      </w:r>
    </w:p>
    <w:p w:rsidR="00A8346B" w:rsidRPr="008D394B" w:rsidRDefault="00A8346B" w:rsidP="00242CE0">
      <w:pPr>
        <w:jc w:val="both"/>
        <w:rPr>
          <w:lang w:val="el-GR"/>
        </w:rPr>
      </w:pPr>
    </w:p>
    <w:p w:rsidR="00A8346B" w:rsidRPr="008D394B" w:rsidRDefault="00A8346B" w:rsidP="00242CE0">
      <w:pPr>
        <w:jc w:val="both"/>
        <w:rPr>
          <w:lang w:val="el-GR"/>
        </w:rPr>
      </w:pPr>
      <w:r w:rsidRPr="008D394B">
        <w:rPr>
          <w:lang w:val="el-GR"/>
        </w:rPr>
        <w:t>Η παρούσα σύμβαση διέπεται από το Ελληνικό Δίκαιο και η τράπεζα μας αποδέχεται την αρμοδιότητα των δικαστηρίων της Αθήνας.</w:t>
      </w:r>
    </w:p>
    <w:p w:rsidR="00A8346B" w:rsidRPr="008D394B" w:rsidRDefault="00A8346B" w:rsidP="00242CE0">
      <w:pPr>
        <w:jc w:val="both"/>
        <w:rPr>
          <w:lang w:val="el-GR"/>
        </w:rPr>
      </w:pPr>
    </w:p>
    <w:p w:rsidR="00A8346B" w:rsidRPr="008D394B" w:rsidRDefault="00A8346B" w:rsidP="00242CE0">
      <w:pPr>
        <w:jc w:val="both"/>
        <w:rPr>
          <w:lang w:val="el-GR"/>
        </w:rPr>
      </w:pPr>
      <w:r w:rsidRPr="008D394B">
        <w:rPr>
          <w:lang w:val="el-GR"/>
        </w:rPr>
        <w:t>Τέλος, βεβαιώνουμε ότι το ποσό της παρούσας εγγύησης δεν υπερβαίνει το όριο που έχει ταχθεί από τον Νόμο για την Τράπεζά μας.</w:t>
      </w:r>
    </w:p>
    <w:p w:rsidR="00A8346B" w:rsidRPr="008D394B" w:rsidRDefault="00A8346B" w:rsidP="00242CE0">
      <w:pPr>
        <w:jc w:val="both"/>
        <w:rPr>
          <w:lang w:val="el-GR"/>
        </w:rPr>
      </w:pPr>
    </w:p>
    <w:p w:rsidR="00A8346B" w:rsidRPr="008D394B" w:rsidRDefault="00A8346B" w:rsidP="00242CE0">
      <w:pPr>
        <w:jc w:val="both"/>
        <w:rPr>
          <w:lang w:val="el-GR"/>
        </w:rPr>
      </w:pPr>
      <w:r w:rsidRPr="008D394B">
        <w:rPr>
          <w:lang w:val="el-GR"/>
        </w:rPr>
        <w:t xml:space="preserve">      Με τιμή,</w:t>
      </w:r>
    </w:p>
    <w:p w:rsidR="00A8346B" w:rsidRPr="000F49AC" w:rsidRDefault="00A8346B" w:rsidP="00242CE0">
      <w:pPr>
        <w:pStyle w:val="1"/>
        <w:ind w:left="2268" w:hanging="2268"/>
        <w:jc w:val="left"/>
        <w:rPr>
          <w:b w:val="0"/>
          <w:lang w:val="el-GR"/>
        </w:rPr>
      </w:pPr>
      <w:r w:rsidRPr="000F49AC">
        <w:rPr>
          <w:b w:val="0"/>
          <w:lang w:val="el-GR"/>
        </w:rPr>
        <w:br w:type="page"/>
      </w:r>
      <w:bookmarkStart w:id="13" w:name="_Toc516033383"/>
    </w:p>
    <w:p w:rsidR="00A8346B" w:rsidRPr="003E2B99" w:rsidRDefault="00A8346B" w:rsidP="00242CE0">
      <w:pPr>
        <w:pStyle w:val="1"/>
        <w:ind w:left="2268" w:hanging="2268"/>
        <w:jc w:val="left"/>
        <w:rPr>
          <w:rFonts w:ascii="Times New Roman" w:hAnsi="Times New Roman"/>
          <w:lang w:val="el-GR"/>
        </w:rPr>
      </w:pPr>
      <w:bookmarkStart w:id="14" w:name="_Toc51835284"/>
      <w:r w:rsidRPr="003E2B99">
        <w:rPr>
          <w:rFonts w:ascii="Times New Roman" w:hAnsi="Times New Roman"/>
          <w:lang w:val="el-GR"/>
        </w:rPr>
        <w:lastRenderedPageBreak/>
        <w:t>ΠΑΡΑΡΤΗΜΑ Γ : ΣΥΜΒΑΣΗ ΠΑΡΑΧΩΡΗΣΗΣ</w:t>
      </w:r>
      <w:bookmarkEnd w:id="14"/>
      <w:r w:rsidRPr="003E2B99">
        <w:rPr>
          <w:rFonts w:ascii="Times New Roman" w:hAnsi="Times New Roman"/>
          <w:lang w:val="el-GR"/>
        </w:rPr>
        <w:t xml:space="preserve"> </w:t>
      </w:r>
    </w:p>
    <w:p w:rsidR="00A8346B" w:rsidRPr="003E2B99" w:rsidRDefault="00A8346B" w:rsidP="00242CE0">
      <w:pPr>
        <w:rPr>
          <w:lang w:val="el-GR"/>
        </w:rPr>
      </w:pPr>
    </w:p>
    <w:p w:rsidR="00A8346B" w:rsidRPr="003E2B99" w:rsidRDefault="00A8346B" w:rsidP="0015049C">
      <w:pPr>
        <w:pStyle w:val="8"/>
        <w:jc w:val="center"/>
        <w:rPr>
          <w:rFonts w:ascii="Times New Roman" w:hAnsi="Times New Roman"/>
          <w:lang w:val="el-GR"/>
        </w:rPr>
      </w:pPr>
      <w:r w:rsidRPr="003E2B99">
        <w:rPr>
          <w:rFonts w:ascii="Times New Roman" w:hAnsi="Times New Roman"/>
          <w:lang w:val="el-GR"/>
        </w:rPr>
        <w:t>ΣΥΜΒΑΣΗ ΠΑΡΑΧΩΡΗΣΗΣ</w:t>
      </w:r>
    </w:p>
    <w:p w:rsidR="00A8346B" w:rsidRPr="003E2B99" w:rsidRDefault="00A8346B" w:rsidP="00242CE0">
      <w:pPr>
        <w:rPr>
          <w:lang w:val="el-GR"/>
        </w:rPr>
      </w:pPr>
    </w:p>
    <w:p w:rsidR="00A8346B" w:rsidRPr="003E2B99" w:rsidRDefault="00A8346B" w:rsidP="00242CE0">
      <w:pPr>
        <w:spacing w:line="360" w:lineRule="auto"/>
        <w:jc w:val="both"/>
        <w:rPr>
          <w:sz w:val="24"/>
          <w:szCs w:val="24"/>
          <w:lang w:val="el-GR"/>
        </w:rPr>
      </w:pPr>
      <w:r w:rsidRPr="003E2B99">
        <w:rPr>
          <w:sz w:val="24"/>
          <w:szCs w:val="24"/>
          <w:lang w:val="el-GR"/>
        </w:rPr>
        <w:t>Στην Αθήνα  ……………..</w:t>
      </w:r>
      <w:r w:rsidR="00A911FA" w:rsidRPr="003E2B99">
        <w:rPr>
          <w:sz w:val="24"/>
          <w:szCs w:val="24"/>
          <w:lang w:val="el-GR"/>
        </w:rPr>
        <w:t xml:space="preserve">2020 </w:t>
      </w:r>
      <w:r w:rsidRPr="003E2B99">
        <w:rPr>
          <w:sz w:val="24"/>
          <w:szCs w:val="24"/>
          <w:lang w:val="el-GR"/>
        </w:rPr>
        <w:t xml:space="preserve">μεταξύ των </w:t>
      </w:r>
    </w:p>
    <w:p w:rsidR="00A8346B" w:rsidRPr="003E2B99" w:rsidRDefault="00A8346B" w:rsidP="00242CE0">
      <w:pPr>
        <w:spacing w:line="360" w:lineRule="auto"/>
        <w:jc w:val="both"/>
        <w:rPr>
          <w:sz w:val="24"/>
          <w:szCs w:val="24"/>
          <w:lang w:val="el-GR"/>
        </w:rPr>
      </w:pPr>
      <w:r w:rsidRPr="003E2B99">
        <w:rPr>
          <w:sz w:val="24"/>
          <w:szCs w:val="24"/>
          <w:lang w:val="el-GR"/>
        </w:rPr>
        <w:t xml:space="preserve">Εθνική Επιτροπή Τηλεπικοινωνιών και Ταχυδρομείων η οποία εδρεύει στο Μαρούσι Αττικής, Λεωφόρος Κηφισίας 60, η οποία εκπροσωπείται νομίμως στη παρούσα από τον Πρόεδρό της ……………………………………………. (του λοιπού «ο Δικαιοπάροχος») και </w:t>
      </w:r>
    </w:p>
    <w:p w:rsidR="00A8346B" w:rsidRPr="003E2B99" w:rsidRDefault="00A8346B" w:rsidP="00242CE0">
      <w:pPr>
        <w:spacing w:line="360" w:lineRule="auto"/>
        <w:jc w:val="both"/>
        <w:rPr>
          <w:sz w:val="24"/>
          <w:szCs w:val="24"/>
          <w:lang w:val="el-GR"/>
        </w:rPr>
      </w:pPr>
      <w:r w:rsidRPr="003E2B99">
        <w:rPr>
          <w:sz w:val="24"/>
          <w:szCs w:val="24"/>
          <w:lang w:val="el-GR"/>
        </w:rPr>
        <w:t>του ….……….            (του λοιπού «ο Ανάδοχος»)</w:t>
      </w:r>
    </w:p>
    <w:p w:rsidR="00A8346B" w:rsidRPr="003E2B99" w:rsidRDefault="00A8346B" w:rsidP="00242CE0">
      <w:pPr>
        <w:spacing w:line="360" w:lineRule="auto"/>
        <w:rPr>
          <w:sz w:val="24"/>
          <w:szCs w:val="24"/>
          <w:lang w:val="el-GR"/>
        </w:rPr>
      </w:pPr>
    </w:p>
    <w:p w:rsidR="00A8346B" w:rsidRPr="003E2B99" w:rsidRDefault="00A8346B" w:rsidP="00242CE0">
      <w:pPr>
        <w:spacing w:line="360" w:lineRule="auto"/>
        <w:jc w:val="both"/>
        <w:rPr>
          <w:sz w:val="24"/>
          <w:szCs w:val="24"/>
          <w:lang w:val="el-GR"/>
        </w:rPr>
      </w:pPr>
      <w:r w:rsidRPr="003E2B99">
        <w:rPr>
          <w:sz w:val="24"/>
          <w:szCs w:val="24"/>
          <w:lang w:val="el-GR"/>
        </w:rPr>
        <w:t xml:space="preserve">όπου ο Ανάδοχος ανακηρύχθηκε Υπερθεματιστής  στην Δημοπρασία η οποία έγινε με βάση το Τεύχος Προκήρυξης που εγκρίθηκε με την υπ’αριθμ. …… Απόφαση της ΕΕΤΤ και δημοσιεύθηκε στην ….……… από την ΕΕΤΤ για την χορήγηση δικαιωμάτων χρήσης </w:t>
      </w:r>
      <w:r w:rsidR="00AD2A4D" w:rsidRPr="003E2B99">
        <w:rPr>
          <w:sz w:val="24"/>
          <w:szCs w:val="24"/>
          <w:lang w:val="el-GR"/>
        </w:rPr>
        <w:t>ραδιοφάσματος</w:t>
      </w:r>
      <w:r w:rsidRPr="003E2B99">
        <w:rPr>
          <w:sz w:val="24"/>
          <w:szCs w:val="24"/>
          <w:lang w:val="el-GR"/>
        </w:rPr>
        <w:t xml:space="preserve"> στις φασματικές περιοχές </w:t>
      </w:r>
      <w:r w:rsidR="005B0198" w:rsidRPr="003E2B99">
        <w:rPr>
          <w:sz w:val="24"/>
          <w:szCs w:val="24"/>
          <w:lang w:val="el-GR"/>
        </w:rPr>
        <w:t xml:space="preserve">700 </w:t>
      </w:r>
      <w:r w:rsidR="005B0198" w:rsidRPr="003E2B99">
        <w:rPr>
          <w:sz w:val="24"/>
          <w:szCs w:val="24"/>
          <w:lang w:val="en-US"/>
        </w:rPr>
        <w:t>MHz</w:t>
      </w:r>
      <w:r w:rsidR="005B0198" w:rsidRPr="003E2B99">
        <w:rPr>
          <w:sz w:val="24"/>
          <w:szCs w:val="24"/>
          <w:lang w:val="el-GR"/>
        </w:rPr>
        <w:t xml:space="preserve">, 2 </w:t>
      </w:r>
      <w:r w:rsidR="005B0198" w:rsidRPr="003E2B99">
        <w:rPr>
          <w:sz w:val="24"/>
          <w:szCs w:val="24"/>
          <w:lang w:val="en-US"/>
        </w:rPr>
        <w:t>GHz</w:t>
      </w:r>
      <w:r w:rsidR="005B0198" w:rsidRPr="003E2B99">
        <w:rPr>
          <w:sz w:val="24"/>
          <w:szCs w:val="24"/>
          <w:lang w:val="el-GR"/>
        </w:rPr>
        <w:t xml:space="preserve">, </w:t>
      </w:r>
      <w:r w:rsidR="00A911FA" w:rsidRPr="003E2B99">
        <w:rPr>
          <w:sz w:val="24"/>
          <w:szCs w:val="24"/>
          <w:lang w:val="el-GR"/>
        </w:rPr>
        <w:t>3600  MHz και 26 GHz</w:t>
      </w:r>
      <w:r w:rsidRPr="003E2B99">
        <w:rPr>
          <w:sz w:val="24"/>
          <w:szCs w:val="24"/>
          <w:lang w:val="el-GR"/>
        </w:rPr>
        <w:t xml:space="preserve"> για την εγκατάσταση και λειτουργία και εκμετάλλευση Επίγειου Δημόσιου Δικτύου Ηλεκτρονικών Επικοινωνιών μέσω του οποίου θα παρέχονται στην Ελληνική Επικράτεια Δημόσιες Υπηρεσίες Ηλεκτρονικών Επικοινωνιών. </w:t>
      </w:r>
    </w:p>
    <w:p w:rsidR="00A8346B" w:rsidRPr="003E2B99" w:rsidRDefault="00A8346B" w:rsidP="00242CE0">
      <w:pPr>
        <w:spacing w:line="360" w:lineRule="auto"/>
        <w:jc w:val="both"/>
        <w:rPr>
          <w:bCs/>
          <w:sz w:val="24"/>
          <w:szCs w:val="24"/>
          <w:lang w:val="el-GR"/>
        </w:rPr>
      </w:pPr>
      <w:r w:rsidRPr="003E2B99">
        <w:rPr>
          <w:bCs/>
          <w:sz w:val="24"/>
          <w:szCs w:val="24"/>
          <w:lang w:val="el-GR"/>
        </w:rPr>
        <w:t>Ήδη δια της παρούσης συμφωνούνται και συνομολογούνται τα εξής:</w:t>
      </w:r>
    </w:p>
    <w:p w:rsidR="00A8346B" w:rsidRPr="003E2B99" w:rsidRDefault="00A8346B" w:rsidP="0015049C">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1</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Παραχώρηση</w:t>
      </w:r>
    </w:p>
    <w:p w:rsidR="00A8346B" w:rsidRPr="003E2B99" w:rsidRDefault="00A8346B" w:rsidP="00EF1D75">
      <w:pPr>
        <w:spacing w:before="100" w:beforeAutospacing="1" w:after="100" w:afterAutospacing="1" w:line="360" w:lineRule="auto"/>
        <w:jc w:val="both"/>
        <w:rPr>
          <w:sz w:val="24"/>
          <w:szCs w:val="24"/>
          <w:lang w:val="el-GR"/>
        </w:rPr>
      </w:pPr>
      <w:bookmarkStart w:id="15" w:name="OLE_LINK6"/>
      <w:bookmarkStart w:id="16" w:name="OLE_LINK7"/>
      <w:r w:rsidRPr="003E2B99">
        <w:rPr>
          <w:sz w:val="24"/>
          <w:szCs w:val="24"/>
          <w:lang w:val="el-GR"/>
        </w:rPr>
        <w:t xml:space="preserve">O Δικαιοπάροχος παρέχει στον Ανάδοχο και ο Ανάδοχος αποδέχεται την παραχώρηση της χρήσης των τμημάτων του φάσματος </w:t>
      </w:r>
      <w:r w:rsidR="009A54F2" w:rsidRPr="003E2B99">
        <w:rPr>
          <w:sz w:val="24"/>
          <w:szCs w:val="24"/>
          <w:lang w:val="el-GR"/>
        </w:rPr>
        <w:t>ρ</w:t>
      </w:r>
      <w:r w:rsidR="00D938E6" w:rsidRPr="003E2B99">
        <w:rPr>
          <w:sz w:val="24"/>
          <w:szCs w:val="24"/>
          <w:lang w:val="el-GR"/>
        </w:rPr>
        <w:t xml:space="preserve">αδιοσυχνοτήτων </w:t>
      </w:r>
      <w:r w:rsidRPr="003E2B99">
        <w:rPr>
          <w:sz w:val="24"/>
          <w:szCs w:val="24"/>
          <w:lang w:val="el-GR"/>
        </w:rPr>
        <w:t xml:space="preserve">που περιγράφονται στο Παράρτημα Α, το οποίο προσαρτάται στη παρούσα και αποτελεί αναπόσπαστο μέρος αυτής, δυνάμει των όρων και προϋποθέσεων </w:t>
      </w:r>
      <w:r w:rsidR="008C3A73" w:rsidRPr="003E2B99">
        <w:rPr>
          <w:sz w:val="24"/>
          <w:szCs w:val="24"/>
          <w:lang w:val="el-GR"/>
        </w:rPr>
        <w:t xml:space="preserve">του Τεύχους Προκήρυξης και της σύμφωνα με αυτό Απόφασης </w:t>
      </w:r>
      <w:r w:rsidR="00174E75" w:rsidRPr="003E2B99">
        <w:rPr>
          <w:sz w:val="24"/>
          <w:szCs w:val="24"/>
          <w:lang w:val="el-GR"/>
        </w:rPr>
        <w:t>Χ</w:t>
      </w:r>
      <w:r w:rsidRPr="003E2B99">
        <w:rPr>
          <w:sz w:val="24"/>
          <w:szCs w:val="24"/>
          <w:lang w:val="el-GR"/>
        </w:rPr>
        <w:t xml:space="preserve">ορήγησης του Δικαιώματος Χρήσης </w:t>
      </w:r>
      <w:r w:rsidR="00AD2A4D" w:rsidRPr="003E2B99">
        <w:rPr>
          <w:sz w:val="24"/>
          <w:szCs w:val="24"/>
          <w:lang w:val="el-GR"/>
        </w:rPr>
        <w:t>Ραδιοφάσματος</w:t>
      </w:r>
      <w:r w:rsidR="009A54F2" w:rsidRPr="003E2B99">
        <w:rPr>
          <w:sz w:val="24"/>
          <w:szCs w:val="24"/>
          <w:lang w:val="el-GR"/>
        </w:rPr>
        <w:t>,</w:t>
      </w:r>
      <w:r w:rsidRPr="003E2B99">
        <w:rPr>
          <w:sz w:val="24"/>
          <w:szCs w:val="24"/>
          <w:lang w:val="el-GR"/>
        </w:rPr>
        <w:t xml:space="preserve"> </w:t>
      </w:r>
      <w:r w:rsidR="008C3A73" w:rsidRPr="003E2B99">
        <w:rPr>
          <w:sz w:val="24"/>
          <w:szCs w:val="24"/>
          <w:lang w:val="el-GR"/>
        </w:rPr>
        <w:t>που θα εκδοθεί από την ΕΕΤΤ</w:t>
      </w:r>
      <w:r w:rsidR="009A54F2" w:rsidRPr="003E2B99">
        <w:rPr>
          <w:sz w:val="24"/>
          <w:szCs w:val="24"/>
          <w:lang w:val="el-GR"/>
        </w:rPr>
        <w:t>,</w:t>
      </w:r>
      <w:r w:rsidR="008C3A73" w:rsidRPr="003E2B99">
        <w:rPr>
          <w:sz w:val="24"/>
          <w:szCs w:val="24"/>
          <w:lang w:val="el-GR"/>
        </w:rPr>
        <w:t xml:space="preserve"> </w:t>
      </w:r>
      <w:r w:rsidRPr="003E2B99">
        <w:rPr>
          <w:sz w:val="24"/>
          <w:szCs w:val="24"/>
          <w:lang w:val="el-GR"/>
        </w:rPr>
        <w:t>καθώς και των λοιπών εν ισχύ διατάξεων και ρυθμίσεων. Η χρήση του ως άνω ραδιοφάσματος ισχύει για χρονική περίο</w:t>
      </w:r>
      <w:r w:rsidR="00D4708C" w:rsidRPr="003E2B99">
        <w:rPr>
          <w:sz w:val="24"/>
          <w:szCs w:val="24"/>
          <w:lang w:val="el-GR"/>
        </w:rPr>
        <w:t xml:space="preserve">δο η οποία θα καθοριστεί </w:t>
      </w:r>
      <w:r w:rsidR="00174E75" w:rsidRPr="003E2B99">
        <w:rPr>
          <w:sz w:val="24"/>
          <w:szCs w:val="24"/>
          <w:lang w:val="el-GR"/>
        </w:rPr>
        <w:t>στην Απόφαση Χ</w:t>
      </w:r>
      <w:r w:rsidR="009A54F2" w:rsidRPr="003E2B99">
        <w:rPr>
          <w:sz w:val="24"/>
          <w:szCs w:val="24"/>
          <w:lang w:val="el-GR"/>
        </w:rPr>
        <w:t>ορήγησης που θα εκδοθεί από την ΕΕΤΤ</w:t>
      </w:r>
      <w:ins w:id="17" w:author="Stratigaki Lina" w:date="2020-09-22T10:42:00Z">
        <w:r w:rsidR="00744DFA" w:rsidRPr="003E2B99">
          <w:rPr>
            <w:sz w:val="24"/>
            <w:szCs w:val="24"/>
            <w:lang w:val="el-GR"/>
          </w:rPr>
          <w:t xml:space="preserve"> </w:t>
        </w:r>
      </w:ins>
      <w:r w:rsidR="00D938E6" w:rsidRPr="003E2B99">
        <w:rPr>
          <w:sz w:val="24"/>
          <w:szCs w:val="24"/>
          <w:lang w:val="el-GR"/>
        </w:rPr>
        <w:t xml:space="preserve">για </w:t>
      </w:r>
      <w:r w:rsidRPr="003E2B99">
        <w:rPr>
          <w:sz w:val="24"/>
          <w:szCs w:val="24"/>
          <w:lang w:val="el-GR"/>
        </w:rPr>
        <w:t xml:space="preserve">εγκατάσταση και λειτουργία και εκμετάλλευση Επίγειου Δημόσιου </w:t>
      </w:r>
      <w:r w:rsidRPr="003E2B99">
        <w:rPr>
          <w:sz w:val="24"/>
          <w:szCs w:val="24"/>
          <w:lang w:val="el-GR"/>
        </w:rPr>
        <w:lastRenderedPageBreak/>
        <w:t>Δικτύου Ηλεκτρονικών Επικοινωνιών μέσω του οποίου θα παρέχονται στην Ελληνική Επικράτεια Δημόσιες Υπηρεσίες Ηλεκτρονικών Επικοινωνιών.</w:t>
      </w:r>
    </w:p>
    <w:p w:rsidR="00DF6BB5" w:rsidRPr="003E2B99" w:rsidRDefault="00DF6BB5" w:rsidP="00DF6BB5">
      <w:pPr>
        <w:spacing w:before="100" w:beforeAutospacing="1" w:after="100" w:afterAutospacing="1" w:line="360" w:lineRule="auto"/>
        <w:jc w:val="both"/>
        <w:rPr>
          <w:sz w:val="24"/>
          <w:szCs w:val="24"/>
          <w:lang w:val="el-GR"/>
        </w:rPr>
      </w:pPr>
      <w:r w:rsidRPr="003E2B99">
        <w:rPr>
          <w:sz w:val="24"/>
          <w:szCs w:val="24"/>
          <w:lang w:val="el-GR"/>
        </w:rPr>
        <w:t xml:space="preserve">Ο κάτοχος του Δικαιώματος Χρήσης </w:t>
      </w:r>
      <w:r w:rsidR="00AD2A4D" w:rsidRPr="003E2B99">
        <w:rPr>
          <w:sz w:val="24"/>
          <w:szCs w:val="24"/>
          <w:lang w:val="el-GR"/>
        </w:rPr>
        <w:t>Ραδιοφάσματος</w:t>
      </w:r>
      <w:r w:rsidRPr="003E2B99">
        <w:rPr>
          <w:sz w:val="24"/>
          <w:szCs w:val="24"/>
          <w:lang w:val="el-GR"/>
        </w:rPr>
        <w:t xml:space="preserve"> στη ζώνη των 700 MHz αποκτά το δικαίωμα να εγκαταστήσει επίγεια συστήματα παροχής υπηρεσιών ασύρματων ευρυζωνικών ηλεκτρονικών επικοινωνιών, σύμφωνα με την Απόφαση 2017/899/ΕΕ του Ευρωπαϊκού Κοινοβουλίου και του Συμβουλίου της 17ης Μαΐου 2017, σχετικά με τη χρήση της ζώνης συχνοτήτων 470-790 MHz στην Ένωση, </w:t>
      </w:r>
      <w:r w:rsidR="009C6138" w:rsidRPr="003E2B99">
        <w:rPr>
          <w:sz w:val="24"/>
          <w:szCs w:val="24"/>
          <w:lang w:val="el-GR"/>
        </w:rPr>
        <w:t xml:space="preserve">και σύμφωνα με τους όρους του Παραρτήματος της παρούσας, του Τεύχους Προκήρυξης και της δυνάμει αυτού </w:t>
      </w:r>
      <w:r w:rsidR="00174E75" w:rsidRPr="003E2B99">
        <w:rPr>
          <w:sz w:val="24"/>
          <w:szCs w:val="24"/>
          <w:lang w:val="el-GR"/>
        </w:rPr>
        <w:t>Απόφασης χ</w:t>
      </w:r>
      <w:r w:rsidR="009C6138" w:rsidRPr="003E2B99">
        <w:rPr>
          <w:sz w:val="24"/>
          <w:szCs w:val="24"/>
          <w:lang w:val="el-GR"/>
        </w:rPr>
        <w:t xml:space="preserve">ορήγησης του Δικαιώματος Χρήσης </w:t>
      </w:r>
      <w:r w:rsidR="00AD2A4D" w:rsidRPr="003E2B99">
        <w:rPr>
          <w:sz w:val="24"/>
          <w:szCs w:val="24"/>
          <w:lang w:val="el-GR"/>
        </w:rPr>
        <w:t>Ραδιοφάσματος</w:t>
      </w:r>
      <w:r w:rsidR="009C6138" w:rsidRPr="003E2B99">
        <w:rPr>
          <w:sz w:val="24"/>
          <w:szCs w:val="24"/>
          <w:lang w:val="el-GR"/>
        </w:rPr>
        <w:t xml:space="preserve"> που θα εκδοθεί από την ΕΕΤΤ, ως εκάστοτε ισχύουν.</w:t>
      </w:r>
      <w:r w:rsidRPr="003E2B99">
        <w:rPr>
          <w:sz w:val="24"/>
          <w:szCs w:val="24"/>
          <w:lang w:val="el-GR"/>
        </w:rPr>
        <w:t xml:space="preserve"> </w:t>
      </w:r>
    </w:p>
    <w:p w:rsidR="00DF6BB5" w:rsidRPr="003E2B99" w:rsidRDefault="00DF6BB5" w:rsidP="00DF6BB5">
      <w:pPr>
        <w:spacing w:before="100" w:beforeAutospacing="1" w:after="100" w:afterAutospacing="1" w:line="360" w:lineRule="auto"/>
        <w:jc w:val="both"/>
        <w:rPr>
          <w:sz w:val="24"/>
          <w:szCs w:val="24"/>
          <w:lang w:val="el-GR"/>
        </w:rPr>
      </w:pPr>
      <w:r w:rsidRPr="003E2B99">
        <w:rPr>
          <w:sz w:val="24"/>
          <w:szCs w:val="24"/>
          <w:lang w:val="el-GR"/>
        </w:rPr>
        <w:t xml:space="preserve">Ο κάτοχος του Δικαιώματος Χρήσης </w:t>
      </w:r>
      <w:r w:rsidR="00AD2A4D" w:rsidRPr="003E2B99">
        <w:rPr>
          <w:sz w:val="24"/>
          <w:szCs w:val="24"/>
          <w:lang w:val="el-GR"/>
        </w:rPr>
        <w:t>Ραδιοφάσματος</w:t>
      </w:r>
      <w:r w:rsidRPr="003E2B99">
        <w:rPr>
          <w:sz w:val="24"/>
          <w:szCs w:val="24"/>
          <w:lang w:val="el-GR"/>
        </w:rPr>
        <w:t xml:space="preserve"> στη ζώνη των 2 GHz αποκτά το δικαίωμα να εγκαταστήσει επίγεια συστήματα παροχής υπηρεσιών ηλεκτρονικών επικοινωνιών, σύμφωνα με την Απόφαση 2012/688/ΕΕ της Ευρωπαϊκής Επιτροπής της 5ης Νοεμβρίου 2012, σχετικά με την εναρμόνιση των ζωνών συχνοτήτων των 1920 - 1980 MHz και των 2110 - 2170 MHz για επίγεια συστήματα παροχής υπηρεσιών ηλεκτρονικών επικοινωνιών στην Ένωση, </w:t>
      </w:r>
      <w:r w:rsidR="00471F80" w:rsidRPr="003E2B99">
        <w:rPr>
          <w:sz w:val="24"/>
          <w:szCs w:val="24"/>
          <w:lang w:val="el-GR"/>
        </w:rPr>
        <w:t xml:space="preserve">σύμφωνα με την Απόφαση 2020/667/ΕΕ της Ευρωπαϊκής Επιτροπής της 6ης Μαΐου 2020, για την τροποποίηση της απόφασης 2012/688/ΕΕ όσον αφορά την επικαιροποίηση σχετικών τεχνικών όρων που εφαρμόζονται στις ζώνες συχνοτήτων των 1920-1980 MHz και των 2110-2170 MHz </w:t>
      </w:r>
      <w:r w:rsidR="009C6138" w:rsidRPr="003E2B99">
        <w:rPr>
          <w:sz w:val="24"/>
          <w:szCs w:val="24"/>
          <w:lang w:val="el-GR"/>
        </w:rPr>
        <w:t xml:space="preserve">και σύμφωνα με τους όρους του Παραρτήματος της παρούσας, του Τεύχους Προκήρυξης και της δυνάμει αυτού  Απόφασης χορήγησης του Δικαιώματος Χρήσης </w:t>
      </w:r>
      <w:r w:rsidR="00AD2A4D" w:rsidRPr="003E2B99">
        <w:rPr>
          <w:sz w:val="24"/>
          <w:szCs w:val="24"/>
          <w:lang w:val="el-GR"/>
        </w:rPr>
        <w:t>Ραδιοφάσματος</w:t>
      </w:r>
      <w:r w:rsidR="009C6138" w:rsidRPr="003E2B99">
        <w:rPr>
          <w:sz w:val="24"/>
          <w:szCs w:val="24"/>
          <w:lang w:val="el-GR"/>
        </w:rPr>
        <w:t xml:space="preserve"> που θα εκδοθεί από την ΕΕΤΤ, ως εκάστοτε ισχύουν</w:t>
      </w:r>
      <w:r w:rsidR="000145F8" w:rsidRPr="003E2B99">
        <w:rPr>
          <w:sz w:val="24"/>
          <w:szCs w:val="24"/>
          <w:lang w:val="el-GR"/>
        </w:rPr>
        <w:t>.</w:t>
      </w:r>
      <w:r w:rsidRPr="003E2B99">
        <w:rPr>
          <w:sz w:val="24"/>
          <w:szCs w:val="24"/>
          <w:lang w:val="el-GR"/>
        </w:rPr>
        <w:t xml:space="preserve"> </w:t>
      </w:r>
    </w:p>
    <w:p w:rsidR="00DF6BB5" w:rsidRPr="003E2B99" w:rsidRDefault="00DF6BB5" w:rsidP="00DF6BB5">
      <w:pPr>
        <w:spacing w:before="100" w:beforeAutospacing="1" w:after="100" w:afterAutospacing="1" w:line="360" w:lineRule="auto"/>
        <w:jc w:val="both"/>
        <w:rPr>
          <w:sz w:val="24"/>
          <w:szCs w:val="24"/>
          <w:lang w:val="el-GR"/>
        </w:rPr>
      </w:pPr>
      <w:r w:rsidRPr="003E2B99">
        <w:rPr>
          <w:sz w:val="24"/>
          <w:szCs w:val="24"/>
          <w:lang w:val="el-GR"/>
        </w:rPr>
        <w:t xml:space="preserve">Ο κάτοχος του Δικαιώματος Χρήσης </w:t>
      </w:r>
      <w:r w:rsidR="00AD2A4D" w:rsidRPr="003E2B99">
        <w:rPr>
          <w:sz w:val="24"/>
          <w:szCs w:val="24"/>
          <w:lang w:val="el-GR"/>
        </w:rPr>
        <w:t>Ραδιοφάσματος</w:t>
      </w:r>
      <w:r w:rsidRPr="003E2B99">
        <w:rPr>
          <w:sz w:val="24"/>
          <w:szCs w:val="24"/>
          <w:lang w:val="el-GR"/>
        </w:rPr>
        <w:t xml:space="preserve"> στη ζώνη 3400-3800 MHz αποκτά το δικαίωμα να εγκαταστήσει επίγεια συστήματα ικανά να παρέχουν υπηρεσίες ηλεκτρονικών επικοινωνιών, σύμφωνα με την Απόφαση 2019/235/ΕΕ της Ευρωπαϊκής Επιτροπής της 24ης Ιανουαρίου 2019, για την τροποποίηση της απόφασης 2008/411/ΕΚ όσον αφορά την επικαιροποίηση σχετικών τεχνικών όρων που εφαρμόζονται στη ζώνη συχνοτήτων 3400-3800 MHz, </w:t>
      </w:r>
      <w:r w:rsidR="000145F8" w:rsidRPr="003E2B99">
        <w:rPr>
          <w:sz w:val="24"/>
          <w:szCs w:val="24"/>
          <w:lang w:val="el-GR"/>
        </w:rPr>
        <w:t xml:space="preserve">και </w:t>
      </w:r>
      <w:r w:rsidR="009C6138" w:rsidRPr="003E2B99">
        <w:rPr>
          <w:sz w:val="24"/>
          <w:szCs w:val="24"/>
          <w:lang w:val="el-GR"/>
        </w:rPr>
        <w:t>σύμφωνα με τους όρους του Παραρτήματος της παρούσας, του Τεύχους Προκήρυξης και της δυνάμει αυτού</w:t>
      </w:r>
      <w:r w:rsidR="00174E75" w:rsidRPr="003E2B99">
        <w:rPr>
          <w:sz w:val="24"/>
          <w:szCs w:val="24"/>
          <w:lang w:val="el-GR"/>
        </w:rPr>
        <w:t xml:space="preserve"> </w:t>
      </w:r>
      <w:r w:rsidR="009C6138" w:rsidRPr="003E2B99">
        <w:rPr>
          <w:sz w:val="24"/>
          <w:szCs w:val="24"/>
          <w:lang w:val="el-GR"/>
        </w:rPr>
        <w:t xml:space="preserve">Απόφασης χορήγησης του Δικαιώματος Χρήσης </w:t>
      </w:r>
      <w:r w:rsidR="00AD2A4D" w:rsidRPr="003E2B99">
        <w:rPr>
          <w:sz w:val="24"/>
          <w:szCs w:val="24"/>
          <w:lang w:val="el-GR"/>
        </w:rPr>
        <w:t>Ραδιοφάσματος</w:t>
      </w:r>
      <w:r w:rsidR="009C6138" w:rsidRPr="003E2B99">
        <w:rPr>
          <w:sz w:val="24"/>
          <w:szCs w:val="24"/>
          <w:lang w:val="el-GR"/>
        </w:rPr>
        <w:t xml:space="preserve"> </w:t>
      </w:r>
      <w:r w:rsidR="000145F8" w:rsidRPr="003E2B99">
        <w:rPr>
          <w:sz w:val="24"/>
          <w:szCs w:val="24"/>
          <w:lang w:val="el-GR"/>
        </w:rPr>
        <w:t>που θα εκδοθεί από την ΕΕΤΤ</w:t>
      </w:r>
      <w:r w:rsidR="009C6138" w:rsidRPr="003E2B99">
        <w:rPr>
          <w:sz w:val="24"/>
          <w:szCs w:val="24"/>
          <w:lang w:val="el-GR"/>
        </w:rPr>
        <w:t>, ως εκάστοτε ισχύουν.</w:t>
      </w:r>
      <w:r w:rsidRPr="003E2B99">
        <w:rPr>
          <w:sz w:val="24"/>
          <w:szCs w:val="24"/>
          <w:lang w:val="el-GR"/>
        </w:rPr>
        <w:t xml:space="preserve"> </w:t>
      </w:r>
    </w:p>
    <w:p w:rsidR="00DF6BB5" w:rsidRPr="003E2B99" w:rsidRDefault="00DF6BB5" w:rsidP="00DF6BB5">
      <w:pPr>
        <w:spacing w:before="100" w:beforeAutospacing="1" w:after="100" w:afterAutospacing="1" w:line="360" w:lineRule="auto"/>
        <w:jc w:val="both"/>
        <w:rPr>
          <w:sz w:val="24"/>
          <w:szCs w:val="24"/>
          <w:lang w:val="el-GR"/>
        </w:rPr>
      </w:pPr>
      <w:r w:rsidRPr="003E2B99">
        <w:rPr>
          <w:sz w:val="24"/>
          <w:szCs w:val="24"/>
          <w:lang w:val="el-GR"/>
        </w:rPr>
        <w:lastRenderedPageBreak/>
        <w:t xml:space="preserve">Ο κάτοχος του Δικαιώματος Χρήσης </w:t>
      </w:r>
      <w:r w:rsidR="00AD2A4D" w:rsidRPr="003E2B99">
        <w:rPr>
          <w:sz w:val="24"/>
          <w:szCs w:val="24"/>
          <w:lang w:val="el-GR"/>
        </w:rPr>
        <w:t>Ραδιοφάσματος</w:t>
      </w:r>
      <w:r w:rsidRPr="003E2B99">
        <w:rPr>
          <w:sz w:val="24"/>
          <w:szCs w:val="24"/>
          <w:lang w:val="el-GR"/>
        </w:rPr>
        <w:t xml:space="preserve"> στη ζώνη των 26 GHz αποκτά το δικαίωμα να εγκαταστήσει επίγεια συστήματα ικανά να παρέχουν ασύρματες ευρυζωνικές υπηρεσίες ηλεκτρονικών επικοινωνιών, σύμφωνα με την Απόφαση 2019/784/ΕΕ της Ευρωπαϊκής Επιτροπής της 14ης Μαΐου 2019, σχετικά με την εναρμόνιση της ζώνης συχνοτήτων των 24,25-27,5 GHz για επίγεια συστήματα ικανά να παρέχουν ασύρματες ευρυζωνικές υπηρεσίες ηλεκτρονικών επικοινωνιών στην Ένωση, </w:t>
      </w:r>
      <w:r w:rsidR="00174E75" w:rsidRPr="003E2B99">
        <w:rPr>
          <w:sz w:val="24"/>
          <w:szCs w:val="24"/>
          <w:lang w:val="el-GR"/>
        </w:rPr>
        <w:t xml:space="preserve">σύμφωνα με την </w:t>
      </w:r>
      <w:r w:rsidRPr="003E2B99">
        <w:rPr>
          <w:sz w:val="24"/>
          <w:szCs w:val="24"/>
          <w:lang w:val="el-GR"/>
        </w:rPr>
        <w:t xml:space="preserve">Απόφαση 2020/590/ΕΕ της Ευρωπαϊκής Επιτροπής της 24ης Απριλίου 2020, για την τροποποίηση της απόφασης (ΕΕ) 2019/784 όσον αφορά την επικαιροποίηση σχετικών τεχνικών όρων που εφαρμόζονται στη ζώνη συχνοτήτων 24,25-27,5 GHz, </w:t>
      </w:r>
      <w:r w:rsidR="009C6138" w:rsidRPr="003E2B99">
        <w:rPr>
          <w:sz w:val="24"/>
          <w:szCs w:val="24"/>
          <w:lang w:val="el-GR"/>
        </w:rPr>
        <w:t xml:space="preserve">και σύμφωνα με τους όρους του Παραρτήματος της παρούσας, του Τεύχους Προκήρυξης και της δυνάμει αυτού  Απόφασης χορήγησης του Δικαιώματος Χρήσης </w:t>
      </w:r>
      <w:r w:rsidR="00AD2A4D" w:rsidRPr="003E2B99">
        <w:rPr>
          <w:sz w:val="24"/>
          <w:szCs w:val="24"/>
          <w:lang w:val="el-GR"/>
        </w:rPr>
        <w:t>Ραδιοφάσματος</w:t>
      </w:r>
      <w:r w:rsidR="009C6138" w:rsidRPr="003E2B99">
        <w:rPr>
          <w:sz w:val="24"/>
          <w:szCs w:val="24"/>
          <w:lang w:val="el-GR"/>
        </w:rPr>
        <w:t xml:space="preserve"> </w:t>
      </w:r>
      <w:r w:rsidR="000145F8" w:rsidRPr="003E2B99">
        <w:rPr>
          <w:sz w:val="24"/>
          <w:szCs w:val="24"/>
          <w:lang w:val="el-GR"/>
        </w:rPr>
        <w:t>που θα εκδοθεί από την ΕΕΤΤ</w:t>
      </w:r>
      <w:r w:rsidR="009C6138" w:rsidRPr="003E2B99">
        <w:rPr>
          <w:sz w:val="24"/>
          <w:szCs w:val="24"/>
          <w:lang w:val="el-GR"/>
        </w:rPr>
        <w:t>, ως εκάστοτε ισχύουν</w:t>
      </w:r>
      <w:r w:rsidRPr="003E2B99">
        <w:rPr>
          <w:sz w:val="24"/>
          <w:szCs w:val="24"/>
          <w:lang w:val="el-GR"/>
        </w:rPr>
        <w:t>.</w:t>
      </w:r>
    </w:p>
    <w:bookmarkEnd w:id="15"/>
    <w:bookmarkEnd w:id="16"/>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ισχύς της παραχώρησης,  η οποία δίδεται βάσει του παρόντος άρθρου  παύει με την λήξη του Δικαιώματος Χρήσης </w:t>
      </w:r>
      <w:r w:rsidR="00AD2A4D" w:rsidRPr="003E2B99">
        <w:rPr>
          <w:rFonts w:ascii="Times New Roman" w:hAnsi="Times New Roman" w:cs="Times New Roman"/>
        </w:rPr>
        <w:t>Ραδιοφάσματος</w:t>
      </w:r>
      <w:r w:rsidR="008C3A73" w:rsidRPr="003E2B99">
        <w:rPr>
          <w:rFonts w:ascii="Times New Roman" w:hAnsi="Times New Roman" w:cs="Times New Roman"/>
        </w:rPr>
        <w:t xml:space="preserve"> ως αυτ</w:t>
      </w:r>
      <w:r w:rsidR="00A20ADF" w:rsidRPr="003E2B99">
        <w:rPr>
          <w:rFonts w:ascii="Times New Roman" w:hAnsi="Times New Roman" w:cs="Times New Roman"/>
        </w:rPr>
        <w:t>ή</w:t>
      </w:r>
      <w:r w:rsidR="008C3A73" w:rsidRPr="003E2B99">
        <w:rPr>
          <w:rFonts w:ascii="Times New Roman" w:hAnsi="Times New Roman" w:cs="Times New Roman"/>
        </w:rPr>
        <w:t xml:space="preserve"> θα καθοριστεί στην Απόφασ</w:t>
      </w:r>
      <w:r w:rsidR="009A54F2" w:rsidRPr="003E2B99">
        <w:rPr>
          <w:rFonts w:ascii="Times New Roman" w:hAnsi="Times New Roman" w:cs="Times New Roman"/>
        </w:rPr>
        <w:t>η χορήγησης</w:t>
      </w:r>
      <w:r w:rsidR="00D4708C" w:rsidRPr="003E2B99">
        <w:rPr>
          <w:rFonts w:ascii="Times New Roman" w:hAnsi="Times New Roman" w:cs="Times New Roman"/>
        </w:rPr>
        <w:t xml:space="preserve"> αυτού</w:t>
      </w:r>
      <w:r w:rsidR="009A54F2" w:rsidRPr="003E2B99">
        <w:rPr>
          <w:rFonts w:ascii="Times New Roman" w:hAnsi="Times New Roman" w:cs="Times New Roman"/>
        </w:rPr>
        <w:t xml:space="preserve"> που θα εκδοθεί από την ΕΕΤΤ</w:t>
      </w:r>
      <w:r w:rsidR="00174E75" w:rsidRPr="003E2B99">
        <w:rPr>
          <w:rFonts w:ascii="Times New Roman" w:hAnsi="Times New Roman" w:cs="Times New Roman"/>
        </w:rPr>
        <w:t>.</w:t>
      </w:r>
      <w:r w:rsidRPr="003E2B99">
        <w:rPr>
          <w:rFonts w:ascii="Times New Roman" w:hAnsi="Times New Roman" w:cs="Times New Roman"/>
        </w:rPr>
        <w:t xml:space="preserve"> Ο Ανάδοχος συμφωνεί ότι δεν αποκτά οποιοδήποτε δικαίωμα κυριότητας επί του φάσματος ως εκ της Παραχωρήσεως, του Δικαιώματος Χρήσης </w:t>
      </w:r>
      <w:r w:rsidR="00AD2A4D" w:rsidRPr="003E2B99">
        <w:rPr>
          <w:rFonts w:ascii="Times New Roman" w:hAnsi="Times New Roman" w:cs="Times New Roman"/>
        </w:rPr>
        <w:t>Ραδιοφάσματος</w:t>
      </w:r>
      <w:r w:rsidRPr="003E2B99">
        <w:rPr>
          <w:rFonts w:ascii="Times New Roman" w:hAnsi="Times New Roman" w:cs="Times New Roman"/>
        </w:rPr>
        <w:t xml:space="preserve"> ή με άλλο τρόπο, αλλά αποκτά μόνο εκείνα τα δικαιώματα τα οποία παρέχονται περιοριστικά σύμφωνα </w:t>
      </w:r>
      <w:r w:rsidR="00A20ADF" w:rsidRPr="003E2B99">
        <w:rPr>
          <w:rFonts w:ascii="Times New Roman" w:hAnsi="Times New Roman" w:cs="Times New Roman"/>
        </w:rPr>
        <w:t xml:space="preserve">και με την Απόφαση Χορήγησης του Δικαιώματος </w:t>
      </w:r>
      <w:r w:rsidRPr="003E2B99">
        <w:rPr>
          <w:rFonts w:ascii="Times New Roman" w:hAnsi="Times New Roman" w:cs="Times New Roman"/>
        </w:rPr>
        <w:t>Χρήσης Ραδιο</w:t>
      </w:r>
      <w:r w:rsidR="00AD2A4D" w:rsidRPr="003E2B99">
        <w:rPr>
          <w:rFonts w:ascii="Times New Roman" w:hAnsi="Times New Roman" w:cs="Times New Roman"/>
        </w:rPr>
        <w:t>φάσματος</w:t>
      </w:r>
      <w:r w:rsidR="00A20ADF" w:rsidRPr="003E2B99">
        <w:rPr>
          <w:rFonts w:ascii="Times New Roman" w:hAnsi="Times New Roman" w:cs="Times New Roman"/>
        </w:rPr>
        <w:t xml:space="preserve"> που θα εκδοθεί από την ΕΕΤΤ</w:t>
      </w:r>
      <w:r w:rsidR="002C3DC9" w:rsidRPr="003E2B99">
        <w:rPr>
          <w:rFonts w:ascii="Times New Roman" w:hAnsi="Times New Roman" w:cs="Times New Roman"/>
        </w:rPr>
        <w:t xml:space="preserve"> δυνάμει των όρων του Τεύχους Π</w:t>
      </w:r>
      <w:r w:rsidR="00A20ADF" w:rsidRPr="003E2B99">
        <w:rPr>
          <w:rFonts w:ascii="Times New Roman" w:hAnsi="Times New Roman" w:cs="Times New Roman"/>
        </w:rPr>
        <w:t>ροκήρυξης</w:t>
      </w:r>
      <w:r w:rsidRPr="003E2B99">
        <w:rPr>
          <w:rFonts w:ascii="Times New Roman" w:hAnsi="Times New Roman" w:cs="Times New Roman"/>
        </w:rPr>
        <w:t xml:space="preserve">. </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2</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Βεβαιώσεις - Εγγυήσεις Αναδόχου</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βεβαιώνει και εγγυάται στον Δικαιοπάροχο τα ακόλουθα ως ισχύοντα τόσο κατά και από την ημερομηνία υπογραφής της παρούσας Σύμβασης από τον Διακαιοπάροχο και τον Ανάδοχο όσο και κατά και από την ημερομηνία έκδοσης </w:t>
      </w:r>
      <w:r w:rsidR="002C3DC9" w:rsidRPr="003E2B99">
        <w:rPr>
          <w:rFonts w:ascii="Times New Roman" w:hAnsi="Times New Roman" w:cs="Times New Roman"/>
        </w:rPr>
        <w:t xml:space="preserve">της Απόφασης χορήγησης </w:t>
      </w:r>
      <w:r w:rsidRPr="003E2B99">
        <w:rPr>
          <w:rFonts w:ascii="Times New Roman" w:hAnsi="Times New Roman" w:cs="Times New Roman"/>
        </w:rPr>
        <w:t xml:space="preserve">του Δικαιώματος Χρήσης </w:t>
      </w:r>
      <w:r w:rsidR="00AD2A4D" w:rsidRPr="003E2B99">
        <w:rPr>
          <w:rFonts w:ascii="Times New Roman" w:hAnsi="Times New Roman" w:cs="Times New Roman"/>
        </w:rPr>
        <w:t>Ραδιοφάσματος</w:t>
      </w:r>
      <w:r w:rsidRPr="003E2B99">
        <w:rPr>
          <w:rFonts w:ascii="Times New Roman" w:hAnsi="Times New Roman" w:cs="Times New Roman"/>
        </w:rPr>
        <w:t xml:space="preserve">.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(α)   Νομιμοποίηση Αναδόχου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lastRenderedPageBreak/>
        <w:t xml:space="preserve">Ο Ανάδοχος έχει την απαιτούμενη δικαιοπρακτική ικανότητα και αρμοδιότητα και έχει προβεί σε όλες τις ενέργειες που είναι αναγκαίες για να υπογράψει και να παραδώσει την παρούσα Σύμβαση και να ολοκληρώσει τις δικαιοπραξίες που προβλέπονται δια του παρόντος </w:t>
      </w:r>
      <w:r w:rsidR="002C3DC9" w:rsidRPr="003E2B99">
        <w:rPr>
          <w:rFonts w:ascii="Times New Roman" w:hAnsi="Times New Roman" w:cs="Times New Roman"/>
        </w:rPr>
        <w:t xml:space="preserve">και στην Απόφαση Χορήγησης Δικαιώματος Χρήσης </w:t>
      </w:r>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r w:rsidR="002C3DC9" w:rsidRPr="003E2B99">
        <w:rPr>
          <w:rFonts w:ascii="Times New Roman" w:hAnsi="Times New Roman" w:cs="Times New Roman"/>
        </w:rPr>
        <w:t xml:space="preserve"> που θα εκδοθεί από την ΕΕΤΤ σύμφωνα με τους όρους του Τεύχους Π</w:t>
      </w:r>
      <w:r w:rsidR="00174E75" w:rsidRPr="003E2B99">
        <w:rPr>
          <w:rFonts w:ascii="Times New Roman" w:hAnsi="Times New Roman" w:cs="Times New Roman"/>
        </w:rPr>
        <w:t>ροκήρυξης</w:t>
      </w:r>
      <w:r w:rsidRPr="003E2B99">
        <w:rPr>
          <w:rFonts w:ascii="Times New Roman" w:hAnsi="Times New Roman" w:cs="Times New Roman"/>
        </w:rPr>
        <w:t xml:space="preserve">. </w:t>
      </w:r>
    </w:p>
    <w:p w:rsidR="00416D14"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Ουδεμία άλλη πράξη ή διαδικασία εκ μέρους του Αναδόχου απαιτείται σε σχέση με τη νομιμοποίηση της παρούσας Σύμβασης</w:t>
      </w:r>
      <w:r w:rsidR="00416D14" w:rsidRPr="003E2B99">
        <w:rPr>
          <w:rFonts w:ascii="Times New Roman" w:hAnsi="Times New Roman" w:cs="Times New Roman"/>
        </w:rPr>
        <w:t xml:space="preserve"> </w:t>
      </w:r>
      <w:r w:rsidRPr="003E2B99">
        <w:rPr>
          <w:rFonts w:ascii="Times New Roman" w:hAnsi="Times New Roman" w:cs="Times New Roman"/>
        </w:rPr>
        <w:t xml:space="preserve">ή για την ολοκλήρωση των δικαιοπραξιών που προβλέπονται στην παρούσα Σύμβαση. </w:t>
      </w:r>
      <w:r w:rsidR="00416D14" w:rsidRPr="003E2B99">
        <w:rPr>
          <w:rFonts w:ascii="Times New Roman" w:hAnsi="Times New Roman" w:cs="Times New Roman"/>
        </w:rPr>
        <w:t xml:space="preserve">Όσον αφορά το Δικαίωμα Χρήσης </w:t>
      </w:r>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r w:rsidR="00416D14" w:rsidRPr="003E2B99">
        <w:rPr>
          <w:rFonts w:ascii="Times New Roman" w:hAnsi="Times New Roman" w:cs="Times New Roman"/>
        </w:rPr>
        <w:t xml:space="preserve"> ο Ανάδοχος οφείλει πριν από την έκδοση της Απόφασης Χορήγησής του από την ΕΕΤΤ να έχει υπογράψει την αναφερόμενη στο Παράρτημα ΣΤ του Τεύχους Προκήρυξης Σύμβαση.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παρούσα Σύμβαση </w:t>
      </w:r>
      <w:r w:rsidR="00416D14" w:rsidRPr="003E2B99">
        <w:rPr>
          <w:rFonts w:ascii="Times New Roman" w:hAnsi="Times New Roman" w:cs="Times New Roman"/>
        </w:rPr>
        <w:t xml:space="preserve"> </w:t>
      </w:r>
      <w:r w:rsidRPr="003E2B99">
        <w:rPr>
          <w:rFonts w:ascii="Times New Roman" w:hAnsi="Times New Roman" w:cs="Times New Roman"/>
        </w:rPr>
        <w:t>, θα αποτελ</w:t>
      </w:r>
      <w:r w:rsidR="00416D14" w:rsidRPr="003E2B99">
        <w:rPr>
          <w:rFonts w:ascii="Times New Roman" w:hAnsi="Times New Roman" w:cs="Times New Roman"/>
        </w:rPr>
        <w:t>εί</w:t>
      </w:r>
      <w:r w:rsidRPr="003E2B99">
        <w:rPr>
          <w:rFonts w:ascii="Times New Roman" w:hAnsi="Times New Roman" w:cs="Times New Roman"/>
        </w:rPr>
        <w:t>, εφόσον υφίσταται η ανωτέρω νομιμοποίηση και εφόσον αυτ</w:t>
      </w:r>
      <w:r w:rsidR="00416D14" w:rsidRPr="003E2B99">
        <w:rPr>
          <w:rFonts w:ascii="Times New Roman" w:hAnsi="Times New Roman" w:cs="Times New Roman"/>
        </w:rPr>
        <w:t>ή</w:t>
      </w:r>
      <w:r w:rsidRPr="003E2B99">
        <w:rPr>
          <w:rFonts w:ascii="Times New Roman" w:hAnsi="Times New Roman" w:cs="Times New Roman"/>
        </w:rPr>
        <w:t xml:space="preserve"> έχ</w:t>
      </w:r>
      <w:r w:rsidR="00416D14" w:rsidRPr="003E2B99">
        <w:rPr>
          <w:rFonts w:ascii="Times New Roman" w:hAnsi="Times New Roman" w:cs="Times New Roman"/>
        </w:rPr>
        <w:t>ει</w:t>
      </w:r>
      <w:r w:rsidRPr="003E2B99">
        <w:rPr>
          <w:rFonts w:ascii="Times New Roman" w:hAnsi="Times New Roman" w:cs="Times New Roman"/>
        </w:rPr>
        <w:t xml:space="preserve"> υπογραφεί και παραδοθεί από τον Δικαιοπάροχο, έγκυρ</w:t>
      </w:r>
      <w:r w:rsidR="00416D14" w:rsidRPr="003E2B99">
        <w:rPr>
          <w:rFonts w:ascii="Times New Roman" w:hAnsi="Times New Roman" w:cs="Times New Roman"/>
        </w:rPr>
        <w:t>η</w:t>
      </w:r>
      <w:r w:rsidRPr="003E2B99">
        <w:rPr>
          <w:rFonts w:ascii="Times New Roman" w:hAnsi="Times New Roman" w:cs="Times New Roman"/>
        </w:rPr>
        <w:t xml:space="preserve"> και δεσμευτικ</w:t>
      </w:r>
      <w:r w:rsidR="00416D14" w:rsidRPr="003E2B99">
        <w:rPr>
          <w:rFonts w:ascii="Times New Roman" w:hAnsi="Times New Roman" w:cs="Times New Roman"/>
        </w:rPr>
        <w:t>ή</w:t>
      </w:r>
      <w:r w:rsidRPr="003E2B99">
        <w:rPr>
          <w:rFonts w:ascii="Times New Roman" w:hAnsi="Times New Roman" w:cs="Times New Roman"/>
        </w:rPr>
        <w:t xml:space="preserve"> συμφωνί</w:t>
      </w:r>
      <w:r w:rsidR="00416D14" w:rsidRPr="003E2B99">
        <w:rPr>
          <w:rFonts w:ascii="Times New Roman" w:hAnsi="Times New Roman" w:cs="Times New Roman"/>
        </w:rPr>
        <w:t>α</w:t>
      </w:r>
      <w:r w:rsidRPr="003E2B99">
        <w:rPr>
          <w:rFonts w:ascii="Times New Roman" w:hAnsi="Times New Roman" w:cs="Times New Roman"/>
        </w:rPr>
        <w:t xml:space="preserve"> για τον Ανάδοχο που είναι εκτελεστ</w:t>
      </w:r>
      <w:r w:rsidR="00416D14" w:rsidRPr="003E2B99">
        <w:rPr>
          <w:rFonts w:ascii="Times New Roman" w:hAnsi="Times New Roman" w:cs="Times New Roman"/>
        </w:rPr>
        <w:t>ή</w:t>
      </w:r>
      <w:r w:rsidRPr="003E2B99">
        <w:rPr>
          <w:rFonts w:ascii="Times New Roman" w:hAnsi="Times New Roman" w:cs="Times New Roman"/>
        </w:rPr>
        <w:t xml:space="preserve"> έναντι αυτού σύμφωνα με τους αντίστοιχους όρους τους.</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(β)   Κεφάλαια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έχει επαρκή διαθέσιμα κεφάλαια τα οποία είναι αναγκαία για να επιτύχει τις ελάχιστες υποχρεώσεις που του επιβάλλονται από το Τεύχος Προκήρυξης για την χορήγηση του Δικαιώματος Χρήσης </w:t>
      </w:r>
      <w:r w:rsidR="00AD2A4D" w:rsidRPr="003E2B99">
        <w:rPr>
          <w:rFonts w:ascii="Times New Roman" w:hAnsi="Times New Roman" w:cs="Times New Roman"/>
        </w:rPr>
        <w:t>Ραδιοφάσματος</w:t>
      </w:r>
      <w:r w:rsidRPr="003E2B99">
        <w:rPr>
          <w:rFonts w:ascii="Times New Roman" w:hAnsi="Times New Roman" w:cs="Times New Roman"/>
        </w:rPr>
        <w:t xml:space="preserve">.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(γ) Κείμενη Νομοθεσία</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Ο Ανάδοχος δεσμεύεται ότι θα λειτουργεί σύμφωνα με τους όρους της κείμενης ελληνικής</w:t>
      </w:r>
      <w:r w:rsidR="002E1F10" w:rsidRPr="003E2B99">
        <w:rPr>
          <w:rFonts w:ascii="Times New Roman" w:hAnsi="Times New Roman" w:cs="Times New Roman"/>
        </w:rPr>
        <w:t xml:space="preserve"> και ενωσιακής</w:t>
      </w:r>
      <w:r w:rsidRPr="003E2B99">
        <w:rPr>
          <w:rFonts w:ascii="Times New Roman" w:hAnsi="Times New Roman" w:cs="Times New Roman"/>
        </w:rPr>
        <w:t xml:space="preserve"> νομοθεσίας. Σε περίπτωση τροποποίησης της ελληνικής νομοθεσίας θα τροποποιείται αντίστοιχα και η παρούσα Σύμβαση και </w:t>
      </w:r>
      <w:r w:rsidR="00D70567" w:rsidRPr="003E2B99">
        <w:rPr>
          <w:rFonts w:ascii="Times New Roman" w:hAnsi="Times New Roman" w:cs="Times New Roman"/>
        </w:rPr>
        <w:t xml:space="preserve">η Απόφαση Χορήγησης Δικαιώματος </w:t>
      </w:r>
      <w:r w:rsidRPr="003E2B99">
        <w:rPr>
          <w:rFonts w:ascii="Times New Roman" w:hAnsi="Times New Roman" w:cs="Times New Roman"/>
        </w:rPr>
        <w:t xml:space="preserve">Χρήσης </w:t>
      </w:r>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r w:rsidR="00D70567" w:rsidRPr="003E2B99">
        <w:rPr>
          <w:rFonts w:ascii="Times New Roman" w:hAnsi="Times New Roman" w:cs="Times New Roman"/>
        </w:rPr>
        <w:t>,</w:t>
      </w:r>
      <w:r w:rsidR="009A54F2" w:rsidRPr="003E2B99">
        <w:rPr>
          <w:rFonts w:ascii="Times New Roman" w:hAnsi="Times New Roman" w:cs="Times New Roman"/>
        </w:rPr>
        <w:t xml:space="preserve"> που θα εκδοθεί από την ΕΕΤΤ</w:t>
      </w:r>
      <w:r w:rsidRPr="003E2B99">
        <w:rPr>
          <w:rFonts w:ascii="Times New Roman" w:hAnsi="Times New Roman" w:cs="Times New Roman"/>
        </w:rPr>
        <w:t xml:space="preserve">, στην έκταση που αυτό είναι επιβεβλημένο από τη σχετική τροποποίηση.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(δ) Εγγυητική Επιστολή Τραπέζης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lastRenderedPageBreak/>
        <w:t xml:space="preserve">Ο Ανάδοχος έχει καταθέσει εγγυητική επιστολή σύμφωνα με το υπόδειγμα που προσαρτάται στο </w:t>
      </w:r>
      <w:r w:rsidR="009A54F2" w:rsidRPr="003E2B99">
        <w:rPr>
          <w:rFonts w:ascii="Times New Roman" w:hAnsi="Times New Roman" w:cs="Times New Roman"/>
        </w:rPr>
        <w:t>Τεύχος Προκήρυξης</w:t>
      </w:r>
      <w:r w:rsidRPr="003E2B99">
        <w:rPr>
          <w:rFonts w:ascii="Times New Roman" w:hAnsi="Times New Roman" w:cs="Times New Roman"/>
        </w:rPr>
        <w:t xml:space="preserve">. Ο Ανάδοχος συμφωνεί ότι η Εγγυητική Επιστολή Τραπέζης δεν θα συνιστά το μοναδικό μέσο στη διάθεση του Δικαιοπαρόχου στην περίπτωση που ο Ανάδοχος παραβεί τις υποχρεώσεις του από το παρόν και ο Δικαιοπάροχος δύναται στην περίπτωση αυτή, πέραν της εισπράξεως του ποσού που προβλέπεται στην Εγγυητική Επιστολή Τραπέζης να λάβει και άλλα μέτρα τα οποία κρίνει κατάλληλα.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Η Εγγυητική Επιστολή Τραπέζης πρέπει να είναι σε ισχύ καθ’ όλη τη διάρκεια της παρούσης.</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(ε) Συνδρομητές, Κεφαλαιουχικές Δαπάνες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θα κατασκευάσει ο ίδιος (ή θα έχει την ευθύνη της κατασκευής) και θα διατηρήσει σε λειτουργία όλες τις εγκαταστάσεις οι οποίες προσδιορίζονται και θα δημιουργήσει και θα διατηρήσει την ικανότητα του δικτύου και την παροχή των υπηρεσιών σύμφωνα με τους </w:t>
      </w:r>
      <w:r w:rsidR="007F60D4" w:rsidRPr="003E2B99">
        <w:rPr>
          <w:rFonts w:ascii="Times New Roman" w:hAnsi="Times New Roman" w:cs="Times New Roman"/>
        </w:rPr>
        <w:t xml:space="preserve">τους προβλεπόμενους στην Απόφαση χορήγησης </w:t>
      </w:r>
      <w:r w:rsidRPr="003E2B99">
        <w:rPr>
          <w:rFonts w:ascii="Times New Roman" w:hAnsi="Times New Roman" w:cs="Times New Roman"/>
        </w:rPr>
        <w:t xml:space="preserve">Δικαιώματος Χρήσης </w:t>
      </w:r>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r w:rsidR="009A54F2" w:rsidRPr="003E2B99">
        <w:rPr>
          <w:rFonts w:ascii="Times New Roman" w:hAnsi="Times New Roman" w:cs="Times New Roman"/>
        </w:rPr>
        <w:t xml:space="preserve"> </w:t>
      </w:r>
      <w:r w:rsidR="007F60D4" w:rsidRPr="003E2B99">
        <w:rPr>
          <w:rFonts w:ascii="Times New Roman" w:hAnsi="Times New Roman" w:cs="Times New Roman"/>
        </w:rPr>
        <w:t>όρους</w:t>
      </w:r>
      <w:r w:rsidRPr="003E2B99">
        <w:rPr>
          <w:rFonts w:ascii="Times New Roman" w:hAnsi="Times New Roman" w:cs="Times New Roman"/>
        </w:rPr>
        <w:t xml:space="preserve">.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θα προβεί σε εκείνες τις επενδύσεις κεφαλαίων, βελτιώσεις, επισκευές και προσθήκες στο δίκτυο οι οποίες είναι αναγκαίες ή κατάλληλες για να επιτευχθούν και να διατηρηθούν τα ανωτέρω επίπεδα παροχής υπηρεσιών ή άλλοι βασικοί στόχοι που πιθανά να τίθενται από τον Ανάδοχο, σύμφωνα με την κείμενη νομοθεσία.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(στ) Συμβάσεις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Κατά τη διάρκεια ισχύος του Δικαιώματος Χρήσης </w:t>
      </w:r>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r w:rsidR="009A54F2" w:rsidRPr="003E2B99">
        <w:rPr>
          <w:rFonts w:ascii="Times New Roman" w:hAnsi="Times New Roman" w:cs="Times New Roman"/>
        </w:rPr>
        <w:t xml:space="preserve">, </w:t>
      </w:r>
      <w:r w:rsidR="00174E75" w:rsidRPr="003E2B99">
        <w:rPr>
          <w:rFonts w:ascii="Times New Roman" w:hAnsi="Times New Roman" w:cs="Times New Roman"/>
        </w:rPr>
        <w:t>ως αυτή</w:t>
      </w:r>
      <w:r w:rsidR="009A54F2" w:rsidRPr="003E2B99">
        <w:rPr>
          <w:rFonts w:ascii="Times New Roman" w:hAnsi="Times New Roman" w:cs="Times New Roman"/>
        </w:rPr>
        <w:t xml:space="preserve"> θα καθοριστεί στην Απόφαση χορήγησης που θα εκδοθεί από την ΕΕΤΤ,</w:t>
      </w:r>
      <w:r w:rsidRPr="003E2B99">
        <w:rPr>
          <w:rFonts w:ascii="Times New Roman" w:hAnsi="Times New Roman" w:cs="Times New Roman"/>
        </w:rPr>
        <w:t xml:space="preserve"> ο Ανάδοχος δεν θα λαμβάνει μέρος σε Συμβάσεις, διακανονισμούς ή συμφωνίες οι οποίες είναι με οποιοδήποτε τρόπο αντίθετες με τους όρους της παρούσης Συμβάσεως ή του Δικαιώματος Χρήσης </w:t>
      </w:r>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r w:rsidRPr="003E2B99">
        <w:rPr>
          <w:rFonts w:ascii="Times New Roman" w:hAnsi="Times New Roman" w:cs="Times New Roman"/>
        </w:rPr>
        <w:t xml:space="preserve"> ή του ισχύοντος νομοθετικού πλαισίου. </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3</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Αρμοδιότητες και δικαιοδοσία</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lastRenderedPageBreak/>
        <w:t xml:space="preserve">Με την επιφύλαξη των ειδικών ρυθμίσεων που περιέχονται στη νομοθεσία περί Ηλεκτρονικών Επικοινωνιών ή στο Δικαίωμα Χρήσης </w:t>
      </w:r>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r w:rsidRPr="003E2B99">
        <w:rPr>
          <w:rFonts w:ascii="Times New Roman" w:hAnsi="Times New Roman" w:cs="Times New Roman"/>
        </w:rPr>
        <w:t>,</w:t>
      </w:r>
      <w:r w:rsidR="00174E75" w:rsidRPr="003E2B99">
        <w:rPr>
          <w:rFonts w:ascii="Times New Roman" w:hAnsi="Times New Roman" w:cs="Times New Roman"/>
        </w:rPr>
        <w:t xml:space="preserve"> </w:t>
      </w:r>
      <w:r w:rsidRPr="003E2B99">
        <w:rPr>
          <w:rFonts w:ascii="Times New Roman" w:hAnsi="Times New Roman" w:cs="Times New Roman"/>
        </w:rPr>
        <w:t xml:space="preserve">οι συμβαλλόμενοι συμφωνούν ότι οι οποιεσδήποτε διαφορές που προκύπτουν αναφορικά με την παρούσα Σύμβαση, οι οποίες δεν μπορούν να επιλυθούν φιλικά από τους συμβαλλόμενους θα επιλύονται δια της δικαστικής οδού (η Ένδικη Διαδικασία) και η σχετική αγωγή ή ένδικο βοήθημα θα υποβάλλεται στα δικαστήρια της Ελλάδος, σύμφωνα με το Ελληνικό δίκαιο,  χωρίς για οποιοδήποτε λόγο, να δημιουργείται οποιαδήποτε αξίωση ή να υφίσταται δικαιοδοσία αλλοδαπών δικαστηρίων ή κυβερνήσεων. </w:t>
      </w:r>
      <w:r w:rsidR="00B855E5" w:rsidRPr="003E2B99">
        <w:rPr>
          <w:rFonts w:ascii="Times New Roman" w:hAnsi="Times New Roman" w:cs="Times New Roman"/>
        </w:rPr>
        <w:t xml:space="preserve">Τα </w:t>
      </w:r>
      <w:r w:rsidRPr="003E2B99">
        <w:rPr>
          <w:rFonts w:ascii="Times New Roman" w:hAnsi="Times New Roman" w:cs="Times New Roman"/>
        </w:rPr>
        <w:t xml:space="preserve">δικαστήρια της Ελλάδος θα έχουν αποκλειστική αρμοδιότητα και δικαιοδοσία για την επίλυση οποιωνδήποτε εκ των ανωτέρω διαφορών αναφορικά με την παρούσα Σύμβαση ή σε σχέση με αυτήν.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Με την επιφύλαξη των ειδικών ρυθμίσεων που περιέχονται στη νομοθεσία περί Ηλεκτρονικών Επικοινωνιών ή στο Δικαίωμα Χρήσης </w:t>
      </w:r>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r w:rsidRPr="003E2B99">
        <w:rPr>
          <w:rFonts w:ascii="Times New Roman" w:hAnsi="Times New Roman" w:cs="Times New Roman"/>
        </w:rPr>
        <w:t xml:space="preserve">, </w:t>
      </w:r>
      <w:r w:rsidR="009A54F2" w:rsidRPr="003E2B99">
        <w:rPr>
          <w:rFonts w:ascii="Times New Roman" w:hAnsi="Times New Roman" w:cs="Times New Roman"/>
        </w:rPr>
        <w:t xml:space="preserve">ως αυτό θα καθοριστεί στην Απόφαση χορήγησης που θα εκδοθεί από την ΕΕΤΤ, </w:t>
      </w:r>
      <w:r w:rsidRPr="003E2B99">
        <w:rPr>
          <w:rFonts w:ascii="Times New Roman" w:hAnsi="Times New Roman" w:cs="Times New Roman"/>
        </w:rPr>
        <w:t xml:space="preserve">ο Ανάδοχος ανέκκλητα και άνευ όρων δηλώνει ότι υπάγεται στην αποκλειστική αρμοδιότητα και δικαιοδοσία των Ελληνικών δικαστηρίων για οποιαδήποτε ένδικη διαδικασία που προκύπτει από την παρούσα Σύμβαση ή έχει σχέση με την παρούσα Σύμβαση.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δεν θα κάνει έναρξη οιασδήποτε ενδίκου διαδικασίας σε σχέση με την παρούσα Σύμβαση ή αναφορικά με τις συναλλαγές που περιέχονται στην παρούσα Σύμβαση ειμή μόνο ενώπιον των ελληνικών δικαστηρίων. Ο Ανάδοχος ανέκκλητα και άνευ όρων παραιτείται από οποιαδήποτε άσκηση ενδίκου μέσου ως προς θέματα αρμοδιότητος και δικαιοδοσίας ενώπιον οποιουδήποτε άλλου δικαστηρίου, παραιτείται ανέκκλητα και άνευ όρων και συμφωνεί να μην προβάλλει ισχυρισμούς ή ενστάσεις ενώπιον οποιουδήποτε άλλου δικαστηρίου, επικαλούμενος ότι οι ανωτέρω διαδικασίες έχουν ασκηθεί ενώπιον αναρμόδιου δικαστηρίου (inconvenient forum) και περαιτέρω συναινεί ότι οι αποφάσεις που εξεδόθησαν καθ΄οιανδήποτε ένδικη διαδικασία δύνανται να εκτελεσθούν ή να κηρυχθούν εκτελεστές υπό των δικαστηρίων που υπάγονται σε οποιαδήποτε άλλη δικαιοδοσία.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Ουδείς όρος της παρούσης Συμβάσεως περιορίζει το δικαίωμα του Δικαιοπαρόχου και του Αναδόχου να ζητήσουν από τα επιληφθέντα σχετικής διαφοράς ελληνικά δικαστήρια την προδικαστική παραπομπή επί ζητημάτων ευρωπαϊκού Δικαίου της ΕΕ ενώπιον του Δικαστηρίου της ΕΕ. </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lastRenderedPageBreak/>
        <w:t>Άρθρο 4</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Βεβαιώσεις και Εγγυήσεις του Δικαιοπαρόχου</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παρούσα Σύμβαση και </w:t>
      </w:r>
      <w:r w:rsidR="00174E75" w:rsidRPr="003E2B99">
        <w:rPr>
          <w:rFonts w:ascii="Times New Roman" w:hAnsi="Times New Roman" w:cs="Times New Roman"/>
        </w:rPr>
        <w:t xml:space="preserve">η Απόφαση Χορήγησης Δικαιώματος </w:t>
      </w:r>
      <w:r w:rsidRPr="003E2B99">
        <w:rPr>
          <w:rFonts w:ascii="Times New Roman" w:hAnsi="Times New Roman" w:cs="Times New Roman"/>
        </w:rPr>
        <w:t xml:space="preserve">Χρήσης </w:t>
      </w:r>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r w:rsidRPr="003E2B99">
        <w:rPr>
          <w:rFonts w:ascii="Times New Roman" w:hAnsi="Times New Roman" w:cs="Times New Roman"/>
        </w:rPr>
        <w:t xml:space="preserve">, </w:t>
      </w:r>
      <w:r w:rsidR="00174E75" w:rsidRPr="003E2B99">
        <w:rPr>
          <w:rFonts w:ascii="Times New Roman" w:hAnsi="Times New Roman" w:cs="Times New Roman"/>
        </w:rPr>
        <w:t>που θα εκδοθεί από την ΕΕΤΤ δυνάμει των όρων του Τεύχους Προκήρυξης</w:t>
      </w:r>
      <w:r w:rsidR="009A54F2" w:rsidRPr="003E2B99">
        <w:rPr>
          <w:rFonts w:ascii="Times New Roman" w:hAnsi="Times New Roman" w:cs="Times New Roman"/>
        </w:rPr>
        <w:t xml:space="preserve">, </w:t>
      </w:r>
      <w:r w:rsidRPr="003E2B99">
        <w:rPr>
          <w:rFonts w:ascii="Times New Roman" w:hAnsi="Times New Roman" w:cs="Times New Roman"/>
        </w:rPr>
        <w:t>θα είναι, έγκυρες και δεσμευτικές πράξεις του Δικαιοπάροχου που θα είναι εκτελεστές έναντι του Δικαιοπαρόχου σύμφωνα με τους αντίστοιχους όρους τους, υπό την προϋπόθεση ότι οι πράξεις αυτές θα έχουν προηγουμένως νομίμως εγκριθεί, υπογραφεί και παραδοθεί από τον Ανάδοχο, στον Δικαιοπάροχο.</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5</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Άλλες διατάξεις</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(α) Προσδιορισμός του συνόλου των συμβατικών ρυθμίσεων. Εκχώρηση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παρούσα Σύμβαση και το Δικαίωμα Χρήσης </w:t>
      </w:r>
      <w:r w:rsidR="003E2B99" w:rsidRPr="003E2B99">
        <w:rPr>
          <w:rFonts w:ascii="Times New Roman" w:hAnsi="Times New Roman" w:cs="Times New Roman"/>
        </w:rPr>
        <w:t>Ραδιοφά</w:t>
      </w:r>
      <w:r w:rsidR="003E2B99" w:rsidRPr="003E2B99">
        <w:rPr>
          <w:rFonts w:ascii="Times New Roman" w:eastAsia="Malgun Gothic Semilight" w:hAnsi="Times New Roman" w:cs="Times New Roman"/>
        </w:rPr>
        <w:t>σματο</w:t>
      </w:r>
      <w:r w:rsidR="003E2B99" w:rsidRPr="003E2B99">
        <w:rPr>
          <w:rFonts w:ascii="Times New Roman" w:hAnsi="Times New Roman" w:cs="Times New Roman"/>
        </w:rPr>
        <w:t>ς</w:t>
      </w:r>
      <w:r w:rsidR="009A54F2" w:rsidRPr="003E2B99">
        <w:rPr>
          <w:rFonts w:ascii="Times New Roman" w:hAnsi="Times New Roman" w:cs="Times New Roman"/>
        </w:rPr>
        <w:t>, ως αυτό θα καθοριστεί στην Απόφαση χορήγησης που θα εκδοθεί από την ΕΕΤΤ,</w:t>
      </w:r>
      <w:r w:rsidRPr="003E2B99">
        <w:rPr>
          <w:rFonts w:ascii="Times New Roman" w:hAnsi="Times New Roman" w:cs="Times New Roman"/>
        </w:rPr>
        <w:t xml:space="preserve"> αποτελούν το σύνολο των δεσμευτικών ρυθμίσεων μεταξύ των συμβαλλομένων και υπερισχύουν όλων των άλλων προηγουμένων συμβάσεων και συμφωνιών, εγγράφων και προφορικών, που έγιναν μεταξύ των συμβαλλομένων αναφορικά με το αντικείμενο της παρούσης..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(β) Μερική ακυρότης (Αυτοτέλεια όρων)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Εάν οποιαδήποτε διάταξη της παρούσης Συμβάσεως ή η εφαρμογή αυτής ως προς οποιοδήποτε πρόσωπο ή σχετικά με οποιοδήποτε ζήτημα, θεωρηθεί άκυρη ή μη εκτελεστή, το υπόλοιπο της παρούσης Συμβάσεως και η εφαρμογή της τοιαύτης διατάξεως ως προς άλλα πρόσωπα ή σχετικά με άλλες περιστάσεις, δεν θα θίγονται. Ως εκ τούτου και προς το σκοπό αυτό συμφωνείται ότι οι όροι της παρούσης Συμβάσεως θα διατηρούν έκαστος την αυτοτέλειά του.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(γ) Κοινοποιήσεις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Όλες οι κοινοποιήσεις, αιτήσεις, απαιτήσεις, αξιώσεις και άλλες γνωστοποιήσεις βάσει του παρόντος θα αποστέλλονται εγγράφως </w:t>
      </w:r>
      <w:r w:rsidR="0011347B" w:rsidRPr="003E2B99">
        <w:rPr>
          <w:rFonts w:ascii="Times New Roman" w:hAnsi="Times New Roman" w:cs="Times New Roman"/>
        </w:rPr>
        <w:t xml:space="preserve">ή μέσω ηλεκτρονικού ταχυδρομείου </w:t>
      </w:r>
      <w:r w:rsidRPr="003E2B99">
        <w:rPr>
          <w:rFonts w:ascii="Times New Roman" w:hAnsi="Times New Roman" w:cs="Times New Roman"/>
        </w:rPr>
        <w:lastRenderedPageBreak/>
        <w:t xml:space="preserve">και θα επιδίδονται (και θα θεωρούνται ότι έχουν δεόντως επιδοθεί κατά τη λήψη τους) δια της παραδόσεως αυτοπροσώπως, </w:t>
      </w:r>
      <w:r w:rsidR="0011347B" w:rsidRPr="003E2B99">
        <w:rPr>
          <w:rFonts w:ascii="Times New Roman" w:hAnsi="Times New Roman" w:cs="Times New Roman"/>
        </w:rPr>
        <w:t xml:space="preserve">ή με ηλεκτρονική αλληλογραφία </w:t>
      </w:r>
      <w:r w:rsidRPr="003E2B99">
        <w:rPr>
          <w:rFonts w:ascii="Times New Roman" w:hAnsi="Times New Roman" w:cs="Times New Roman"/>
        </w:rPr>
        <w:t>που επιβεβαιώνεται με συστημένη ταχυδρομική επιστολή ή με συστημένη ταχυδρομική αποστολή (με προπληρωμένα ταχυδρομικά τέλη και επί αποδείξει),</w:t>
      </w:r>
      <w:r w:rsidR="0011347B" w:rsidRPr="003E2B99">
        <w:rPr>
          <w:rFonts w:ascii="Times New Roman" w:hAnsi="Times New Roman" w:cs="Times New Roman"/>
        </w:rPr>
        <w:t xml:space="preserve"> ή με ηλεκτρονική απόδειξη παραλαβής (</w:t>
      </w:r>
      <w:r w:rsidR="0011347B" w:rsidRPr="003E2B99">
        <w:rPr>
          <w:rFonts w:ascii="Times New Roman" w:hAnsi="Times New Roman" w:cs="Times New Roman"/>
          <w:lang w:val="en-US"/>
        </w:rPr>
        <w:t>delivery</w:t>
      </w:r>
      <w:r w:rsidR="0011347B" w:rsidRPr="003E2B99">
        <w:rPr>
          <w:rFonts w:ascii="Times New Roman" w:hAnsi="Times New Roman" w:cs="Times New Roman"/>
        </w:rPr>
        <w:t xml:space="preserve"> </w:t>
      </w:r>
      <w:r w:rsidR="0011347B" w:rsidRPr="003E2B99">
        <w:rPr>
          <w:rFonts w:ascii="Times New Roman" w:hAnsi="Times New Roman" w:cs="Times New Roman"/>
          <w:lang w:val="en-US"/>
        </w:rPr>
        <w:t>receipt</w:t>
      </w:r>
      <w:r w:rsidR="0011347B" w:rsidRPr="003E2B99">
        <w:rPr>
          <w:rFonts w:ascii="Times New Roman" w:hAnsi="Times New Roman" w:cs="Times New Roman"/>
        </w:rPr>
        <w:t xml:space="preserve">) </w:t>
      </w:r>
      <w:r w:rsidRPr="003E2B99">
        <w:rPr>
          <w:rFonts w:ascii="Times New Roman" w:hAnsi="Times New Roman" w:cs="Times New Roman"/>
        </w:rPr>
        <w:t xml:space="preserve">ως ακολούθως :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Δικαιοπάροχος : Στα πρόσωπα εκείνα που ο δικαιοπάροχος θα προσδιορίζει εγγράφως: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Ανάδοχος :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ή σε εκείνη την διεύθυνση την οποία, το πρόσωπο στο οποίο γίνεται η κοινοποίηση, έχει προηγουμένως γνωστοποιήσει στο έτερο μέρος εγγράφως, κατά τον τρόπο ο οποίος εκτίθεται ανωτέρω.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(δ) Δίκαιο που διέπει τη Σύμβαση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παρούσα Σύμβαση διέπεται από το Ελληνικό δίκαιο και ερμηνεύεται σύμφωνα με το Ελληνικό δίκαιο χωρίς να λαμβάνονται υπόψη οι αρχές (και διατάξεις) του Ιδιωτικού Διεθνούς δικαίου.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(ε) Τίτλοι-επικεφαλίδες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Οι τίτλοι-επικεφαλίδες των όρων της παρούσης Σύμβασης έχουν τεθεί προς διευκόλυνση μόνο και δεν προορίζονται να αποτελέσουν τμήμα της παρούσης Συμβάσεως ή να επηρεάσουν την έννοια ή την ερμηνεία της παρούσης Συμβάσεως.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(στ) Γλώσσα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παρούσα Σύμβαση έχει συνταχθεί στην Ελληνική. </w:t>
      </w:r>
    </w:p>
    <w:p w:rsidR="00162EE8" w:rsidRPr="003E2B99" w:rsidRDefault="00162EE8" w:rsidP="00CC554A">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6</w:t>
      </w:r>
    </w:p>
    <w:p w:rsidR="00162EE8" w:rsidRPr="003E2B99" w:rsidRDefault="00162EE8" w:rsidP="00CC554A">
      <w:pPr>
        <w:pStyle w:val="Web"/>
        <w:spacing w:line="360" w:lineRule="auto"/>
        <w:jc w:val="center"/>
        <w:rPr>
          <w:rFonts w:ascii="Times New Roman" w:hAnsi="Times New Roman" w:cs="Times New Roman"/>
        </w:rPr>
      </w:pPr>
      <w:r w:rsidRPr="003E2B99">
        <w:rPr>
          <w:rFonts w:ascii="Times New Roman" w:hAnsi="Times New Roman" w:cs="Times New Roman"/>
          <w:b/>
          <w:bCs/>
        </w:rPr>
        <w:t>Παραρτήματα</w:t>
      </w:r>
      <w:r w:rsidRPr="003E2B99">
        <w:rPr>
          <w:rFonts w:ascii="Times New Roman" w:hAnsi="Times New Roman" w:cs="Times New Roman"/>
        </w:rPr>
        <w:t xml:space="preserve"> </w:t>
      </w:r>
    </w:p>
    <w:p w:rsidR="00162EE8" w:rsidRPr="003E2B99" w:rsidRDefault="00162EE8" w:rsidP="00162EE8">
      <w:pPr>
        <w:pStyle w:val="Web"/>
        <w:spacing w:line="360" w:lineRule="auto"/>
        <w:jc w:val="both"/>
        <w:rPr>
          <w:rFonts w:ascii="Times New Roman" w:hAnsi="Times New Roman" w:cs="Times New Roman"/>
        </w:rPr>
      </w:pPr>
      <w:r w:rsidRPr="003E2B99">
        <w:rPr>
          <w:rFonts w:ascii="Times New Roman" w:hAnsi="Times New Roman" w:cs="Times New Roman"/>
        </w:rPr>
        <w:t>Προσαρτώνται και αποτελούν αναπόσπαστα μέρη της παρούσας η Εγγυητική  Επιστολή και το  Παράρτημα Α.</w:t>
      </w:r>
    </w:p>
    <w:p w:rsidR="00A8346B" w:rsidRPr="003E2B99" w:rsidRDefault="00162EE8" w:rsidP="00242CE0">
      <w:pPr>
        <w:pStyle w:val="Web"/>
        <w:spacing w:line="360" w:lineRule="auto"/>
        <w:jc w:val="both"/>
        <w:rPr>
          <w:rFonts w:ascii="Times New Roman" w:hAnsi="Times New Roman" w:cs="Times New Roman"/>
        </w:rPr>
      </w:pPr>
      <w:r w:rsidRPr="003E2B99">
        <w:rPr>
          <w:rFonts w:ascii="Times New Roman" w:hAnsi="Times New Roman" w:cs="Times New Roman"/>
        </w:rPr>
        <w:lastRenderedPageBreak/>
        <w:t xml:space="preserve">Προς </w:t>
      </w:r>
      <w:r w:rsidR="00A8346B" w:rsidRPr="003E2B99">
        <w:rPr>
          <w:rFonts w:ascii="Times New Roman" w:hAnsi="Times New Roman" w:cs="Times New Roman"/>
        </w:rPr>
        <w:t xml:space="preserve">ΠΙΣΤΩΣΗ ΤΩΝ ΑΝΩΤΕΡΩ, κάθε ένας από τους συμβαλλόμενους υπέγραψε την παρούσα Σύμβαση για λογαριασμό του από τους δεόντως εξουσιοδοτημένους εκπροσώπους του, κατά τις κατωτέρω αναγραφόμενες ημερομηνίες. </w:t>
      </w: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A8346B" w:rsidRPr="00D336E1" w:rsidRDefault="00A8346B" w:rsidP="00CC554A">
      <w:pPr>
        <w:tabs>
          <w:tab w:val="left" w:pos="4896"/>
        </w:tabs>
        <w:rPr>
          <w:b/>
          <w:bCs/>
          <w:lang w:val="el-GR"/>
        </w:rPr>
        <w:sectPr w:rsidR="00A8346B" w:rsidRPr="00D336E1">
          <w:headerReference w:type="default" r:id="rId18"/>
          <w:footnotePr>
            <w:pos w:val="beneathText"/>
            <w:numRestart w:val="eachSect"/>
          </w:footnotePr>
          <w:type w:val="nextColumn"/>
          <w:pgSz w:w="11909" w:h="16834" w:code="9"/>
          <w:pgMar w:top="1080" w:right="1800" w:bottom="1080" w:left="1800" w:header="720" w:footer="288" w:gutter="0"/>
          <w:cols w:space="720"/>
        </w:sectPr>
      </w:pPr>
    </w:p>
    <w:p w:rsidR="00A8346B" w:rsidRPr="000F49AC" w:rsidRDefault="00A8346B" w:rsidP="002A7595">
      <w:pPr>
        <w:pStyle w:val="1"/>
        <w:jc w:val="left"/>
        <w:rPr>
          <w:caps/>
          <w:lang w:val="el-GR"/>
        </w:rPr>
      </w:pPr>
      <w:bookmarkStart w:id="18" w:name="_Toc378586999"/>
      <w:bookmarkStart w:id="19" w:name="_Toc354129292"/>
      <w:bookmarkStart w:id="20" w:name="_Toc51835285"/>
      <w:r w:rsidRPr="000F49AC">
        <w:rPr>
          <w:lang w:val="el-GR"/>
        </w:rPr>
        <w:lastRenderedPageBreak/>
        <w:t xml:space="preserve">ΠΑΡΑΡΤΗΜΑ Δ: </w:t>
      </w:r>
      <w:r w:rsidR="001447E9">
        <w:rPr>
          <w:lang w:val="el-GR"/>
        </w:rPr>
        <w:t>ΕΝΤΥΠΟ ΑΙΤΗΣΗΣ ΔΕΣΜΕΥΣΗΣ ΤΜΗΜΑΤΩΝ ΡΑΔΙΟΣΥΧΝΟΤΗΤΩΝ</w:t>
      </w:r>
      <w:bookmarkEnd w:id="18"/>
      <w:bookmarkEnd w:id="19"/>
      <w:bookmarkEnd w:id="20"/>
    </w:p>
    <w:p w:rsidR="00A8346B" w:rsidRPr="00A918C8" w:rsidRDefault="00A8346B" w:rsidP="000B3F1B">
      <w:pPr>
        <w:pStyle w:val="8"/>
        <w:ind w:left="-284" w:right="-622"/>
        <w:jc w:val="center"/>
        <w:rPr>
          <w:rFonts w:ascii="Times New Roman" w:hAnsi="Times New Roman"/>
          <w:lang w:val="el-GR"/>
        </w:rPr>
      </w:pPr>
      <w:r w:rsidRPr="00A918C8">
        <w:rPr>
          <w:rFonts w:ascii="Times New Roman" w:hAnsi="Times New Roman"/>
          <w:lang w:val="el-GR"/>
        </w:rPr>
        <w:t xml:space="preserve">ΑΙΤΗΣΗ ΧΟΡΗΓΗΣΗΣ ΤΜΗΜΑΤΩΝ ΡΑΔΙΟΣΥΧΝΟΤΗΤΩΝ ΣΤΗΝ ΤΙΜΗ ΕΚΚΙΝΗΣΗΣ </w:t>
      </w:r>
    </w:p>
    <w:p w:rsidR="00A8346B" w:rsidRDefault="00A8346B" w:rsidP="000B3F1B">
      <w:pPr>
        <w:ind w:left="-284" w:right="-622"/>
        <w:rPr>
          <w:lang w:val="el-GR"/>
        </w:rPr>
      </w:pPr>
    </w:p>
    <w:p w:rsidR="00A911FA" w:rsidRDefault="00A8346B" w:rsidP="000B3F1B">
      <w:pPr>
        <w:pStyle w:val="CoverTitle"/>
        <w:framePr w:w="0" w:hSpace="0" w:vSpace="0" w:wrap="auto" w:vAnchor="margin" w:xAlign="left" w:yAlign="inline"/>
        <w:spacing w:after="120" w:line="240" w:lineRule="auto"/>
        <w:ind w:left="-284" w:right="-622"/>
        <w:jc w:val="both"/>
        <w:rPr>
          <w:sz w:val="24"/>
          <w:szCs w:val="24"/>
          <w:lang w:val="el-GR"/>
        </w:rPr>
      </w:pPr>
      <w:r>
        <w:rPr>
          <w:sz w:val="24"/>
          <w:szCs w:val="24"/>
          <w:lang w:val="el-GR"/>
        </w:rPr>
        <w:t>Με το παρόν, ως εξουσιοδοτημένος εκπρόσωπος τ……………………..., δηλώνω υπεύθυνα ότι αιτούμαι να μου χορηγηθ</w:t>
      </w:r>
      <w:r w:rsidR="0026396E">
        <w:rPr>
          <w:sz w:val="24"/>
          <w:szCs w:val="24"/>
          <w:lang w:val="el-GR"/>
        </w:rPr>
        <w:t>ούν</w:t>
      </w:r>
      <w:r>
        <w:rPr>
          <w:sz w:val="24"/>
          <w:szCs w:val="24"/>
          <w:lang w:val="el-GR"/>
        </w:rPr>
        <w:t xml:space="preserve">, σύμφωνα με την </w:t>
      </w:r>
      <w:r w:rsidRPr="00357AFD">
        <w:rPr>
          <w:sz w:val="24"/>
          <w:szCs w:val="24"/>
          <w:lang w:val="el-GR"/>
        </w:rPr>
        <w:t xml:space="preserve">παράγραφο </w:t>
      </w:r>
      <w:r w:rsidR="0026396E" w:rsidRPr="00357AFD">
        <w:rPr>
          <w:sz w:val="24"/>
          <w:szCs w:val="24"/>
          <w:lang w:val="el-GR"/>
        </w:rPr>
        <w:t>7</w:t>
      </w:r>
      <w:r w:rsidRPr="00357AFD">
        <w:rPr>
          <w:sz w:val="24"/>
          <w:szCs w:val="24"/>
          <w:lang w:val="el-GR"/>
        </w:rPr>
        <w:t>.</w:t>
      </w:r>
      <w:r w:rsidR="0026396E" w:rsidRPr="00357AFD">
        <w:rPr>
          <w:sz w:val="24"/>
          <w:szCs w:val="24"/>
          <w:lang w:val="el-GR"/>
        </w:rPr>
        <w:t>1</w:t>
      </w:r>
      <w:r w:rsidRPr="00357AFD">
        <w:rPr>
          <w:sz w:val="24"/>
          <w:szCs w:val="24"/>
          <w:lang w:val="el-GR"/>
        </w:rPr>
        <w:t>. του Τεύχους Προκήρυξης</w:t>
      </w:r>
      <w:r w:rsidR="00A911FA" w:rsidRPr="00357AFD">
        <w:rPr>
          <w:sz w:val="24"/>
          <w:szCs w:val="24"/>
          <w:lang w:val="el-GR"/>
        </w:rPr>
        <w:t xml:space="preserve"> τα κάτωθι:</w:t>
      </w:r>
    </w:p>
    <w:p w:rsidR="00536EB6" w:rsidRDefault="000657AE" w:rsidP="000B3F1B">
      <w:pPr>
        <w:pStyle w:val="CoverTitle"/>
        <w:framePr w:w="0" w:hSpace="0" w:vSpace="0" w:wrap="auto" w:vAnchor="margin" w:xAlign="left" w:yAlign="inline"/>
        <w:numPr>
          <w:ilvl w:val="0"/>
          <w:numId w:val="2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uto"/>
        <w:ind w:left="-284" w:right="-622" w:hanging="284"/>
        <w:jc w:val="both"/>
        <w:rPr>
          <w:sz w:val="24"/>
          <w:szCs w:val="24"/>
          <w:lang w:val="el-GR"/>
        </w:rPr>
      </w:pPr>
      <w:r w:rsidRPr="00536EB6">
        <w:rPr>
          <w:b/>
          <w:sz w:val="24"/>
          <w:szCs w:val="24"/>
          <w:lang w:val="el-GR"/>
        </w:rPr>
        <w:t>Στη φ</w:t>
      </w:r>
      <w:r w:rsidR="000F1D36" w:rsidRPr="00536EB6">
        <w:rPr>
          <w:b/>
          <w:sz w:val="24"/>
          <w:szCs w:val="24"/>
          <w:lang w:val="el-GR"/>
        </w:rPr>
        <w:t xml:space="preserve">ασματική </w:t>
      </w:r>
      <w:r w:rsidRPr="00536EB6">
        <w:rPr>
          <w:b/>
          <w:sz w:val="24"/>
          <w:szCs w:val="24"/>
          <w:lang w:val="el-GR"/>
        </w:rPr>
        <w:t>π</w:t>
      </w:r>
      <w:r w:rsidR="000F1D36" w:rsidRPr="00536EB6">
        <w:rPr>
          <w:b/>
          <w:sz w:val="24"/>
          <w:szCs w:val="24"/>
          <w:lang w:val="el-GR"/>
        </w:rPr>
        <w:t xml:space="preserve">εριοχή </w:t>
      </w:r>
      <w:r w:rsidR="00162EE8" w:rsidRPr="001F2480">
        <w:rPr>
          <w:b/>
          <w:sz w:val="24"/>
          <w:szCs w:val="24"/>
          <w:lang w:val="el-GR"/>
        </w:rPr>
        <w:t xml:space="preserve">2 </w:t>
      </w:r>
      <w:r w:rsidR="00162EE8">
        <w:rPr>
          <w:b/>
          <w:sz w:val="24"/>
          <w:szCs w:val="24"/>
          <w:lang w:val="en-US"/>
        </w:rPr>
        <w:t>GHz</w:t>
      </w:r>
      <w:r w:rsidR="00162EE8" w:rsidRPr="00536EB6">
        <w:rPr>
          <w:b/>
          <w:sz w:val="24"/>
          <w:szCs w:val="24"/>
          <w:lang w:val="el-GR"/>
        </w:rPr>
        <w:t xml:space="preserve"> </w:t>
      </w:r>
      <w:r w:rsidR="0040221C" w:rsidRPr="00536EB6">
        <w:rPr>
          <w:sz w:val="24"/>
          <w:szCs w:val="24"/>
          <w:lang w:val="el-GR"/>
        </w:rPr>
        <w:t>(</w:t>
      </w:r>
      <w:r w:rsidR="00774E1B" w:rsidRPr="00774E1B">
        <w:rPr>
          <w:sz w:val="16"/>
          <w:szCs w:val="16"/>
          <w:lang w:val="el-GR"/>
        </w:rPr>
        <w:t>…</w:t>
      </w:r>
      <w:r w:rsidR="0040221C" w:rsidRPr="00536EB6">
        <w:rPr>
          <w:sz w:val="16"/>
          <w:szCs w:val="16"/>
          <w:lang w:val="el-GR"/>
        </w:rPr>
        <w:t>ολογράφως</w:t>
      </w:r>
      <w:r w:rsidR="00774E1B">
        <w:rPr>
          <w:sz w:val="16"/>
          <w:szCs w:val="16"/>
          <w:lang w:val="el-GR"/>
        </w:rPr>
        <w:t>…</w:t>
      </w:r>
      <w:r w:rsidR="007D781C" w:rsidRPr="00536EB6">
        <w:rPr>
          <w:sz w:val="24"/>
          <w:szCs w:val="24"/>
          <w:lang w:val="el-GR"/>
        </w:rPr>
        <w:t>)</w:t>
      </w:r>
      <w:r w:rsidR="0040221C" w:rsidRPr="00536EB6">
        <w:rPr>
          <w:sz w:val="16"/>
          <w:szCs w:val="16"/>
          <w:lang w:val="el-GR"/>
        </w:rPr>
        <w:t xml:space="preserve"> </w:t>
      </w:r>
      <w:r w:rsidR="000F1D36" w:rsidRPr="00536EB6">
        <w:rPr>
          <w:sz w:val="24"/>
          <w:szCs w:val="24"/>
          <w:lang w:val="el-GR"/>
        </w:rPr>
        <w:t xml:space="preserve">τμήματα ραδιοσυχνοτήτων από τα </w:t>
      </w:r>
      <w:r w:rsidR="000F1D36" w:rsidRPr="00536EB6">
        <w:rPr>
          <w:b/>
          <w:sz w:val="24"/>
          <w:szCs w:val="24"/>
          <w:lang w:val="el-GR"/>
        </w:rPr>
        <w:t>Β1</w:t>
      </w:r>
      <w:r w:rsidR="000F1D36" w:rsidRPr="00536EB6">
        <w:rPr>
          <w:sz w:val="24"/>
          <w:szCs w:val="24"/>
          <w:lang w:val="el-GR"/>
        </w:rPr>
        <w:t xml:space="preserve"> έως και </w:t>
      </w:r>
      <w:r w:rsidR="000F1D36" w:rsidRPr="00536EB6">
        <w:rPr>
          <w:b/>
          <w:sz w:val="24"/>
          <w:szCs w:val="24"/>
          <w:lang w:val="el-GR"/>
        </w:rPr>
        <w:t>Β9</w:t>
      </w:r>
      <w:r w:rsidR="0040221C" w:rsidRPr="00536EB6">
        <w:rPr>
          <w:b/>
          <w:sz w:val="24"/>
          <w:szCs w:val="24"/>
          <w:lang w:val="el-GR"/>
        </w:rPr>
        <w:t xml:space="preserve"> και </w:t>
      </w:r>
      <w:r w:rsidR="00774E1B" w:rsidRPr="00536EB6">
        <w:rPr>
          <w:sz w:val="24"/>
          <w:szCs w:val="24"/>
          <w:lang w:val="el-GR"/>
        </w:rPr>
        <w:t>(</w:t>
      </w:r>
      <w:r w:rsidR="00774E1B" w:rsidRPr="00774E1B">
        <w:rPr>
          <w:sz w:val="16"/>
          <w:szCs w:val="16"/>
          <w:lang w:val="el-GR"/>
        </w:rPr>
        <w:t>…</w:t>
      </w:r>
      <w:r w:rsidR="00774E1B" w:rsidRPr="00536EB6">
        <w:rPr>
          <w:sz w:val="16"/>
          <w:szCs w:val="16"/>
          <w:lang w:val="el-GR"/>
        </w:rPr>
        <w:t>ολογράφως</w:t>
      </w:r>
      <w:r w:rsidR="00774E1B">
        <w:rPr>
          <w:sz w:val="16"/>
          <w:szCs w:val="16"/>
          <w:lang w:val="el-GR"/>
        </w:rPr>
        <w:t>…</w:t>
      </w:r>
      <w:r w:rsidR="00774E1B" w:rsidRPr="00536EB6">
        <w:rPr>
          <w:sz w:val="24"/>
          <w:szCs w:val="24"/>
          <w:lang w:val="el-GR"/>
        </w:rPr>
        <w:t>)</w:t>
      </w:r>
      <w:r w:rsidR="00774E1B" w:rsidRPr="00536EB6">
        <w:rPr>
          <w:sz w:val="16"/>
          <w:szCs w:val="16"/>
          <w:lang w:val="el-GR"/>
        </w:rPr>
        <w:t xml:space="preserve"> </w:t>
      </w:r>
      <w:r w:rsidR="000F1D36" w:rsidRPr="00536EB6">
        <w:rPr>
          <w:sz w:val="24"/>
          <w:szCs w:val="24"/>
          <w:lang w:val="el-GR"/>
        </w:rPr>
        <w:t xml:space="preserve">τμήματα ραδιοσυχνοτήτων από τα </w:t>
      </w:r>
      <w:r w:rsidR="000F1D36" w:rsidRPr="00536EB6">
        <w:rPr>
          <w:b/>
          <w:sz w:val="24"/>
          <w:szCs w:val="24"/>
          <w:lang w:val="el-GR"/>
        </w:rPr>
        <w:t>Β10</w:t>
      </w:r>
      <w:r w:rsidR="000F1D36" w:rsidRPr="00536EB6">
        <w:rPr>
          <w:sz w:val="24"/>
          <w:szCs w:val="24"/>
          <w:lang w:val="el-GR"/>
        </w:rPr>
        <w:t xml:space="preserve"> έως και </w:t>
      </w:r>
      <w:r w:rsidR="000F1D36" w:rsidRPr="00536EB6">
        <w:rPr>
          <w:b/>
          <w:sz w:val="24"/>
          <w:szCs w:val="24"/>
          <w:lang w:val="el-GR"/>
        </w:rPr>
        <w:t xml:space="preserve">Β12 </w:t>
      </w:r>
      <w:r w:rsidR="0040221C" w:rsidRPr="00536EB6">
        <w:rPr>
          <w:sz w:val="24"/>
          <w:szCs w:val="24"/>
          <w:lang w:val="el-GR"/>
        </w:rPr>
        <w:t>το σύνολο των οποίων</w:t>
      </w:r>
      <w:r w:rsidR="0040221C" w:rsidRPr="00536EB6">
        <w:rPr>
          <w:b/>
          <w:sz w:val="24"/>
          <w:szCs w:val="24"/>
          <w:lang w:val="el-GR"/>
        </w:rPr>
        <w:t xml:space="preserve"> δεν υπερβαίνει τα τέσσερα (4) συνολικά </w:t>
      </w:r>
      <w:r w:rsidR="006A61BE" w:rsidRPr="00536EB6">
        <w:rPr>
          <w:sz w:val="24"/>
          <w:szCs w:val="24"/>
          <w:lang w:val="el-GR"/>
        </w:rPr>
        <w:t>καταβάλοντας για καθένα την αντίστοιχη Τιμή Εκκίνησης</w:t>
      </w:r>
      <w:r w:rsidR="00EC480B" w:rsidRPr="004C4EDE">
        <w:rPr>
          <w:sz w:val="24"/>
          <w:szCs w:val="24"/>
          <w:lang w:val="el-GR"/>
        </w:rPr>
        <w:t xml:space="preserve">, </w:t>
      </w:r>
      <w:r w:rsidR="00EC480B">
        <w:rPr>
          <w:sz w:val="24"/>
          <w:szCs w:val="24"/>
          <w:lang w:val="el-GR"/>
        </w:rPr>
        <w:t>τα οποία επιθυμώ να τοποθετήσω στην θέση ……………</w:t>
      </w:r>
      <w:r w:rsidR="006A61BE" w:rsidRPr="00536EB6">
        <w:rPr>
          <w:sz w:val="24"/>
          <w:szCs w:val="24"/>
          <w:lang w:val="el-GR"/>
        </w:rPr>
        <w:t>.</w:t>
      </w:r>
      <w:r w:rsidR="00EC480B">
        <w:rPr>
          <w:sz w:val="24"/>
          <w:szCs w:val="24"/>
          <w:lang w:val="en-US"/>
        </w:rPr>
        <w:t>MHz</w:t>
      </w:r>
      <w:r w:rsidR="00EC480B" w:rsidRPr="004C4EDE">
        <w:rPr>
          <w:sz w:val="24"/>
          <w:szCs w:val="24"/>
          <w:lang w:val="el-GR"/>
        </w:rPr>
        <w:t xml:space="preserve"> &amp; </w:t>
      </w:r>
      <w:r w:rsidR="00EC480B">
        <w:rPr>
          <w:sz w:val="24"/>
          <w:szCs w:val="24"/>
          <w:lang w:val="el-GR"/>
        </w:rPr>
        <w:t>……</w:t>
      </w:r>
      <w:r w:rsidR="007C6A9E" w:rsidRPr="004C4EDE">
        <w:rPr>
          <w:sz w:val="24"/>
          <w:szCs w:val="24"/>
          <w:lang w:val="el-GR"/>
        </w:rPr>
        <w:t>..</w:t>
      </w:r>
      <w:r w:rsidR="00EC480B">
        <w:rPr>
          <w:sz w:val="24"/>
          <w:szCs w:val="24"/>
          <w:lang w:val="el-GR"/>
        </w:rPr>
        <w:t>…</w:t>
      </w:r>
      <w:r w:rsidR="00EC480B" w:rsidRPr="004C4EDE">
        <w:rPr>
          <w:sz w:val="24"/>
          <w:szCs w:val="24"/>
          <w:lang w:val="el-GR"/>
        </w:rPr>
        <w:t>..</w:t>
      </w:r>
      <w:r w:rsidR="00EC480B">
        <w:rPr>
          <w:sz w:val="24"/>
          <w:szCs w:val="24"/>
          <w:lang w:val="en-US"/>
        </w:rPr>
        <w:t>MHz</w:t>
      </w:r>
      <w:r w:rsidR="00EC480B" w:rsidRPr="004C4EDE">
        <w:rPr>
          <w:sz w:val="24"/>
          <w:szCs w:val="24"/>
          <w:lang w:val="el-GR"/>
        </w:rPr>
        <w:t>.</w:t>
      </w:r>
      <w:r w:rsidR="004B1EEF">
        <w:rPr>
          <w:rStyle w:val="a9"/>
          <w:sz w:val="24"/>
          <w:szCs w:val="24"/>
          <w:lang w:val="el-GR"/>
        </w:rPr>
        <w:footnoteReference w:id="2"/>
      </w:r>
      <w:r w:rsidR="00536EB6">
        <w:rPr>
          <w:sz w:val="24"/>
          <w:szCs w:val="24"/>
          <w:lang w:val="el-GR"/>
        </w:rPr>
        <w:t xml:space="preserve"> </w:t>
      </w:r>
    </w:p>
    <w:p w:rsidR="006A61BE" w:rsidRPr="00536EB6" w:rsidRDefault="006A61BE" w:rsidP="000B3F1B">
      <w:pPr>
        <w:pStyle w:val="CoverTitle"/>
        <w:framePr w:w="0" w:hSpace="0" w:vSpace="0" w:wrap="auto" w:vAnchor="margin" w:xAlign="left" w:yAlign="inlin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uto"/>
        <w:ind w:left="-284" w:right="-622"/>
        <w:jc w:val="both"/>
        <w:rPr>
          <w:sz w:val="24"/>
          <w:szCs w:val="24"/>
          <w:lang w:val="el-GR"/>
        </w:rPr>
      </w:pPr>
      <w:r w:rsidRPr="00536EB6">
        <w:rPr>
          <w:sz w:val="24"/>
          <w:szCs w:val="24"/>
          <w:lang w:val="el-GR"/>
        </w:rPr>
        <w:t xml:space="preserve">Σε περίπτωση που υπάρχουν περισσότεροι του ενός συμμετέχοντες που αιτούνται Τμήματα Ραδιοσυχνοτήτων στην φασματική περιοχή 2100 με την παρούσα προσφέρω το ποσό των </w:t>
      </w:r>
      <w:r w:rsidR="00774E1B" w:rsidRPr="00536EB6">
        <w:rPr>
          <w:sz w:val="24"/>
          <w:szCs w:val="24"/>
          <w:lang w:val="el-GR"/>
        </w:rPr>
        <w:t>(</w:t>
      </w:r>
      <w:r w:rsidR="00774E1B" w:rsidRPr="00774E1B">
        <w:rPr>
          <w:sz w:val="16"/>
          <w:szCs w:val="16"/>
          <w:lang w:val="el-GR"/>
        </w:rPr>
        <w:t>…</w:t>
      </w:r>
      <w:r w:rsidR="00774E1B" w:rsidRPr="00536EB6">
        <w:rPr>
          <w:sz w:val="16"/>
          <w:szCs w:val="16"/>
          <w:lang w:val="el-GR"/>
        </w:rPr>
        <w:t>ολογράφως</w:t>
      </w:r>
      <w:r w:rsidR="00774E1B">
        <w:rPr>
          <w:sz w:val="16"/>
          <w:szCs w:val="16"/>
          <w:lang w:val="el-GR"/>
        </w:rPr>
        <w:t>…</w:t>
      </w:r>
      <w:r w:rsidR="00774E1B" w:rsidRPr="00536EB6">
        <w:rPr>
          <w:sz w:val="24"/>
          <w:szCs w:val="24"/>
          <w:lang w:val="el-GR"/>
        </w:rPr>
        <w:t>)</w:t>
      </w:r>
      <w:r w:rsidR="00774E1B" w:rsidRPr="00536EB6">
        <w:rPr>
          <w:sz w:val="16"/>
          <w:szCs w:val="16"/>
          <w:lang w:val="el-GR"/>
        </w:rPr>
        <w:t xml:space="preserve"> </w:t>
      </w:r>
      <w:r w:rsidRPr="00536EB6">
        <w:rPr>
          <w:sz w:val="24"/>
          <w:szCs w:val="24"/>
          <w:lang w:val="el-GR"/>
        </w:rPr>
        <w:t xml:space="preserve">ευρώ προκείμενου να επιλέξω πρώτος, σε ποια θέση θα τοποθετήσω τα Τμήματα Ραδιοσυχνοτήτων που αιτούμαι. </w:t>
      </w:r>
    </w:p>
    <w:p w:rsidR="006A61BE" w:rsidRPr="00536EB6" w:rsidRDefault="00536EB6" w:rsidP="000B3F1B">
      <w:pPr>
        <w:pStyle w:val="CoverTitle"/>
        <w:framePr w:w="0" w:hSpace="0" w:vSpace="0" w:wrap="auto" w:vAnchor="margin" w:xAlign="left" w:yAlign="inline"/>
        <w:numPr>
          <w:ilvl w:val="0"/>
          <w:numId w:val="26"/>
        </w:numPr>
        <w:spacing w:after="120" w:line="240" w:lineRule="auto"/>
        <w:ind w:left="-284" w:right="-622" w:hanging="284"/>
        <w:jc w:val="both"/>
        <w:rPr>
          <w:sz w:val="24"/>
          <w:szCs w:val="24"/>
          <w:lang w:val="el-GR"/>
        </w:rPr>
      </w:pPr>
      <w:r w:rsidRPr="00536EB6">
        <w:rPr>
          <w:b/>
          <w:sz w:val="24"/>
          <w:szCs w:val="24"/>
          <w:lang w:val="el-GR"/>
        </w:rPr>
        <w:t>Στη φ</w:t>
      </w:r>
      <w:r w:rsidR="000F1D36" w:rsidRPr="00536EB6">
        <w:rPr>
          <w:b/>
          <w:sz w:val="24"/>
          <w:szCs w:val="24"/>
          <w:lang w:val="el-GR"/>
        </w:rPr>
        <w:t xml:space="preserve">ασματική </w:t>
      </w:r>
      <w:r w:rsidRPr="00536EB6">
        <w:rPr>
          <w:b/>
          <w:sz w:val="24"/>
          <w:szCs w:val="24"/>
          <w:lang w:val="el-GR"/>
        </w:rPr>
        <w:t>π</w:t>
      </w:r>
      <w:r w:rsidR="000F1D36" w:rsidRPr="00536EB6">
        <w:rPr>
          <w:b/>
          <w:sz w:val="24"/>
          <w:szCs w:val="24"/>
          <w:lang w:val="el-GR"/>
        </w:rPr>
        <w:t>εριοχή 700</w:t>
      </w:r>
      <w:r w:rsidR="00162EE8" w:rsidRPr="001F2480">
        <w:rPr>
          <w:b/>
          <w:sz w:val="24"/>
          <w:szCs w:val="24"/>
          <w:lang w:val="el-GR"/>
        </w:rPr>
        <w:t xml:space="preserve"> </w:t>
      </w:r>
      <w:r w:rsidR="00162EE8">
        <w:rPr>
          <w:b/>
          <w:sz w:val="24"/>
          <w:szCs w:val="24"/>
          <w:lang w:val="en-US"/>
        </w:rPr>
        <w:t>MHz</w:t>
      </w:r>
      <w:r w:rsidR="009B4B83" w:rsidRPr="00536EB6">
        <w:rPr>
          <w:b/>
          <w:sz w:val="24"/>
          <w:szCs w:val="24"/>
          <w:lang w:val="el-GR"/>
        </w:rPr>
        <w:t xml:space="preserve"> </w:t>
      </w:r>
      <w:r w:rsidR="00774E1B" w:rsidRPr="00536EB6">
        <w:rPr>
          <w:sz w:val="24"/>
          <w:szCs w:val="24"/>
          <w:lang w:val="el-GR"/>
        </w:rPr>
        <w:t>(</w:t>
      </w:r>
      <w:r w:rsidR="00774E1B" w:rsidRPr="00774E1B">
        <w:rPr>
          <w:sz w:val="16"/>
          <w:szCs w:val="16"/>
          <w:lang w:val="el-GR"/>
        </w:rPr>
        <w:t>…</w:t>
      </w:r>
      <w:r w:rsidR="00774E1B" w:rsidRPr="00536EB6">
        <w:rPr>
          <w:sz w:val="16"/>
          <w:szCs w:val="16"/>
          <w:lang w:val="el-GR"/>
        </w:rPr>
        <w:t>ολογράφως</w:t>
      </w:r>
      <w:r w:rsidR="00774E1B">
        <w:rPr>
          <w:sz w:val="16"/>
          <w:szCs w:val="16"/>
          <w:lang w:val="el-GR"/>
        </w:rPr>
        <w:t>…</w:t>
      </w:r>
      <w:r w:rsidR="00774E1B" w:rsidRPr="00536EB6">
        <w:rPr>
          <w:sz w:val="24"/>
          <w:szCs w:val="24"/>
          <w:lang w:val="el-GR"/>
        </w:rPr>
        <w:t>)</w:t>
      </w:r>
      <w:r w:rsidR="00774E1B" w:rsidRPr="00536EB6">
        <w:rPr>
          <w:sz w:val="16"/>
          <w:szCs w:val="16"/>
          <w:lang w:val="el-GR"/>
        </w:rPr>
        <w:t xml:space="preserve"> </w:t>
      </w:r>
      <w:r w:rsidR="000F1D36" w:rsidRPr="00536EB6">
        <w:rPr>
          <w:sz w:val="24"/>
          <w:szCs w:val="24"/>
          <w:lang w:val="el-GR"/>
        </w:rPr>
        <w:t xml:space="preserve">τμήματα ραδιοσυχνοτήτων από τα </w:t>
      </w:r>
      <w:r w:rsidR="000F1D36" w:rsidRPr="00536EB6">
        <w:rPr>
          <w:b/>
          <w:sz w:val="24"/>
          <w:szCs w:val="24"/>
          <w:lang w:val="el-GR"/>
        </w:rPr>
        <w:t xml:space="preserve">Γ1 </w:t>
      </w:r>
      <w:r w:rsidR="000F1D36" w:rsidRPr="00536EB6">
        <w:rPr>
          <w:sz w:val="24"/>
          <w:szCs w:val="24"/>
          <w:lang w:val="el-GR"/>
        </w:rPr>
        <w:t xml:space="preserve">έως και </w:t>
      </w:r>
      <w:r w:rsidR="000F1D36" w:rsidRPr="00536EB6">
        <w:rPr>
          <w:b/>
          <w:sz w:val="24"/>
          <w:szCs w:val="24"/>
          <w:lang w:val="el-GR"/>
        </w:rPr>
        <w:t>Γ6</w:t>
      </w:r>
      <w:r w:rsidR="009F56B2" w:rsidRPr="00536EB6">
        <w:rPr>
          <w:b/>
          <w:sz w:val="24"/>
          <w:szCs w:val="24"/>
          <w:lang w:val="el-GR"/>
        </w:rPr>
        <w:t xml:space="preserve"> </w:t>
      </w:r>
      <w:r w:rsidR="009F56B2" w:rsidRPr="00AB3298">
        <w:rPr>
          <w:sz w:val="24"/>
          <w:szCs w:val="24"/>
          <w:lang w:val="el-GR"/>
        </w:rPr>
        <w:t>το σύνολο των οποίων</w:t>
      </w:r>
      <w:r w:rsidR="009F56B2" w:rsidRPr="00536EB6">
        <w:rPr>
          <w:b/>
          <w:sz w:val="24"/>
          <w:szCs w:val="24"/>
          <w:lang w:val="el-GR"/>
        </w:rPr>
        <w:t xml:space="preserve"> δεν υπερβαίνει τα δ</w:t>
      </w:r>
      <w:r w:rsidR="00AB3298">
        <w:rPr>
          <w:b/>
          <w:sz w:val="24"/>
          <w:szCs w:val="24"/>
          <w:lang w:val="el-GR"/>
        </w:rPr>
        <w:t xml:space="preserve">ύο </w:t>
      </w:r>
      <w:r w:rsidR="00AB3298" w:rsidRPr="00AB3298">
        <w:rPr>
          <w:b/>
          <w:sz w:val="24"/>
          <w:szCs w:val="24"/>
          <w:lang w:val="el-GR"/>
        </w:rPr>
        <w:t xml:space="preserve">(2) </w:t>
      </w:r>
      <w:r w:rsidR="006A61BE" w:rsidRPr="00536EB6">
        <w:rPr>
          <w:sz w:val="24"/>
          <w:szCs w:val="24"/>
          <w:lang w:val="el-GR"/>
        </w:rPr>
        <w:t>καταβάλοντας για καθένα την Τιμή Εκκίνησης</w:t>
      </w:r>
      <w:r w:rsidR="004C4EDE" w:rsidRPr="004C4EDE">
        <w:rPr>
          <w:sz w:val="24"/>
          <w:szCs w:val="24"/>
          <w:lang w:val="el-GR"/>
        </w:rPr>
        <w:t>,</w:t>
      </w:r>
      <w:r w:rsidR="00B763DC" w:rsidRPr="00B763DC">
        <w:rPr>
          <w:sz w:val="24"/>
          <w:szCs w:val="24"/>
          <w:lang w:val="el-GR"/>
        </w:rPr>
        <w:t xml:space="preserve"> </w:t>
      </w:r>
      <w:r w:rsidR="00B763DC">
        <w:rPr>
          <w:sz w:val="24"/>
          <w:szCs w:val="24"/>
          <w:lang w:val="el-GR"/>
        </w:rPr>
        <w:t>τα οποία επιθυμώ να τοποθετήσω στην θέση ……………</w:t>
      </w:r>
      <w:r w:rsidR="00B763DC" w:rsidRPr="00536EB6">
        <w:rPr>
          <w:sz w:val="24"/>
          <w:szCs w:val="24"/>
          <w:lang w:val="el-GR"/>
        </w:rPr>
        <w:t>.</w:t>
      </w:r>
      <w:r w:rsidR="00B763DC">
        <w:rPr>
          <w:sz w:val="24"/>
          <w:szCs w:val="24"/>
          <w:lang w:val="en-US"/>
        </w:rPr>
        <w:t>MHz</w:t>
      </w:r>
      <w:r w:rsidR="00B763DC" w:rsidRPr="002C2425">
        <w:rPr>
          <w:sz w:val="24"/>
          <w:szCs w:val="24"/>
          <w:lang w:val="el-GR"/>
        </w:rPr>
        <w:t xml:space="preserve"> &amp; </w:t>
      </w:r>
      <w:r w:rsidR="00B763DC">
        <w:rPr>
          <w:sz w:val="24"/>
          <w:szCs w:val="24"/>
          <w:lang w:val="el-GR"/>
        </w:rPr>
        <w:t>……</w:t>
      </w:r>
      <w:r w:rsidR="00B763DC" w:rsidRPr="002C2425">
        <w:rPr>
          <w:sz w:val="24"/>
          <w:szCs w:val="24"/>
          <w:lang w:val="el-GR"/>
        </w:rPr>
        <w:t>..</w:t>
      </w:r>
      <w:r w:rsidR="00B763DC">
        <w:rPr>
          <w:sz w:val="24"/>
          <w:szCs w:val="24"/>
          <w:lang w:val="el-GR"/>
        </w:rPr>
        <w:t>…</w:t>
      </w:r>
      <w:r w:rsidR="00B763DC" w:rsidRPr="002C2425">
        <w:rPr>
          <w:sz w:val="24"/>
          <w:szCs w:val="24"/>
          <w:lang w:val="el-GR"/>
        </w:rPr>
        <w:t>..</w:t>
      </w:r>
      <w:r w:rsidR="00B763DC">
        <w:rPr>
          <w:sz w:val="24"/>
          <w:szCs w:val="24"/>
          <w:lang w:val="en-US"/>
        </w:rPr>
        <w:t>MHz</w:t>
      </w:r>
      <w:r w:rsidR="006A61BE" w:rsidRPr="00536EB6">
        <w:rPr>
          <w:sz w:val="24"/>
          <w:szCs w:val="24"/>
          <w:lang w:val="el-GR"/>
        </w:rPr>
        <w:t>.</w:t>
      </w:r>
    </w:p>
    <w:p w:rsidR="006A61BE" w:rsidRPr="00C46270" w:rsidRDefault="006A61BE" w:rsidP="000B3F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284" w:right="-622"/>
        <w:jc w:val="both"/>
        <w:rPr>
          <w:noProof/>
          <w:sz w:val="24"/>
          <w:szCs w:val="24"/>
          <w:lang w:val="el-GR"/>
        </w:rPr>
      </w:pPr>
      <w:r w:rsidRPr="00C46270">
        <w:rPr>
          <w:noProof/>
          <w:sz w:val="24"/>
          <w:szCs w:val="24"/>
          <w:lang w:val="el-GR"/>
        </w:rPr>
        <w:t xml:space="preserve">Σε περίπτωση που υπάρχουν περισσότεροι του ενός συμμετέχοντες που αιτούνται Τμήματα Ραδιοσυχνοτήτων στην </w:t>
      </w:r>
      <w:r>
        <w:rPr>
          <w:noProof/>
          <w:sz w:val="24"/>
          <w:szCs w:val="24"/>
          <w:lang w:val="el-GR"/>
        </w:rPr>
        <w:t xml:space="preserve">φασματική περιοχή 700 </w:t>
      </w:r>
      <w:r w:rsidRPr="00C46270">
        <w:rPr>
          <w:noProof/>
          <w:sz w:val="24"/>
          <w:szCs w:val="24"/>
          <w:lang w:val="el-GR"/>
        </w:rPr>
        <w:t xml:space="preserve">με την παρούσα προσφέρω το ποσό των </w:t>
      </w:r>
      <w:r w:rsidR="00774E1B" w:rsidRPr="00536EB6">
        <w:rPr>
          <w:sz w:val="24"/>
          <w:szCs w:val="24"/>
          <w:lang w:val="el-GR"/>
        </w:rPr>
        <w:t>(</w:t>
      </w:r>
      <w:r w:rsidR="00774E1B" w:rsidRPr="00774E1B">
        <w:rPr>
          <w:sz w:val="16"/>
          <w:szCs w:val="16"/>
          <w:lang w:val="el-GR"/>
        </w:rPr>
        <w:t>…</w:t>
      </w:r>
      <w:r w:rsidR="00774E1B" w:rsidRPr="00536EB6">
        <w:rPr>
          <w:sz w:val="16"/>
          <w:szCs w:val="16"/>
          <w:lang w:val="el-GR"/>
        </w:rPr>
        <w:t>ολογράφως</w:t>
      </w:r>
      <w:r w:rsidR="00774E1B">
        <w:rPr>
          <w:sz w:val="16"/>
          <w:szCs w:val="16"/>
          <w:lang w:val="el-GR"/>
        </w:rPr>
        <w:t>…</w:t>
      </w:r>
      <w:r w:rsidR="00774E1B" w:rsidRPr="00536EB6">
        <w:rPr>
          <w:sz w:val="24"/>
          <w:szCs w:val="24"/>
          <w:lang w:val="el-GR"/>
        </w:rPr>
        <w:t>)</w:t>
      </w:r>
      <w:r w:rsidR="00774E1B" w:rsidRPr="00536EB6">
        <w:rPr>
          <w:sz w:val="16"/>
          <w:szCs w:val="16"/>
          <w:lang w:val="el-GR"/>
        </w:rPr>
        <w:t xml:space="preserve"> </w:t>
      </w:r>
      <w:r w:rsidR="00956414">
        <w:rPr>
          <w:sz w:val="16"/>
          <w:szCs w:val="16"/>
          <w:lang w:val="el-GR"/>
        </w:rPr>
        <w:t xml:space="preserve"> </w:t>
      </w:r>
      <w:r w:rsidRPr="00C46270">
        <w:rPr>
          <w:noProof/>
          <w:sz w:val="24"/>
          <w:szCs w:val="24"/>
          <w:lang w:val="el-GR"/>
        </w:rPr>
        <w:t xml:space="preserve">ευρώ προκείμενου να </w:t>
      </w:r>
      <w:r w:rsidRPr="001511D1">
        <w:rPr>
          <w:noProof/>
          <w:sz w:val="24"/>
          <w:szCs w:val="24"/>
          <w:lang w:val="el-GR"/>
        </w:rPr>
        <w:t>επιλέξω πρώτος</w:t>
      </w:r>
      <w:r w:rsidR="001F2480" w:rsidRPr="001511D1">
        <w:rPr>
          <w:noProof/>
          <w:sz w:val="24"/>
          <w:szCs w:val="24"/>
          <w:lang w:val="el-GR"/>
        </w:rPr>
        <w:t xml:space="preserve"> ποια από τα Τμήματα Ραδιοσυχνοτήτων Γ1 έως και Γ6 επιθυμώ να μου χορηγηθούν και </w:t>
      </w:r>
      <w:r w:rsidRPr="001511D1">
        <w:rPr>
          <w:noProof/>
          <w:sz w:val="24"/>
          <w:szCs w:val="24"/>
          <w:lang w:val="el-GR"/>
        </w:rPr>
        <w:t xml:space="preserve"> σε ποια θέση θα </w:t>
      </w:r>
      <w:r w:rsidR="001F2480" w:rsidRPr="001511D1">
        <w:rPr>
          <w:noProof/>
          <w:sz w:val="24"/>
          <w:szCs w:val="24"/>
          <w:lang w:val="el-GR"/>
        </w:rPr>
        <w:t xml:space="preserve">τα </w:t>
      </w:r>
      <w:r w:rsidRPr="001511D1">
        <w:rPr>
          <w:noProof/>
          <w:sz w:val="24"/>
          <w:szCs w:val="24"/>
          <w:lang w:val="el-GR"/>
        </w:rPr>
        <w:t>τοποθετήσω.</w:t>
      </w:r>
      <w:r w:rsidRPr="00C46270">
        <w:rPr>
          <w:noProof/>
          <w:sz w:val="24"/>
          <w:szCs w:val="24"/>
          <w:lang w:val="el-GR"/>
        </w:rPr>
        <w:t xml:space="preserve"> </w:t>
      </w:r>
    </w:p>
    <w:p w:rsidR="006A61BE" w:rsidRPr="00536EB6" w:rsidRDefault="00536EB6" w:rsidP="000B3F1B">
      <w:pPr>
        <w:pStyle w:val="CoverTitle"/>
        <w:framePr w:w="0" w:hSpace="0" w:vSpace="0" w:wrap="auto" w:vAnchor="margin" w:xAlign="left" w:yAlign="inline"/>
        <w:numPr>
          <w:ilvl w:val="0"/>
          <w:numId w:val="2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uto"/>
        <w:ind w:left="-284" w:right="-622" w:hanging="284"/>
        <w:jc w:val="both"/>
        <w:rPr>
          <w:sz w:val="24"/>
          <w:szCs w:val="24"/>
          <w:lang w:val="el-GR"/>
        </w:rPr>
      </w:pPr>
      <w:r w:rsidRPr="00536EB6">
        <w:rPr>
          <w:b/>
          <w:sz w:val="24"/>
          <w:szCs w:val="24"/>
          <w:lang w:val="el-GR"/>
        </w:rPr>
        <w:t>Στη φ</w:t>
      </w:r>
      <w:r w:rsidR="000F1D36" w:rsidRPr="00536EB6">
        <w:rPr>
          <w:b/>
          <w:sz w:val="24"/>
          <w:szCs w:val="24"/>
          <w:lang w:val="el-GR"/>
        </w:rPr>
        <w:t xml:space="preserve">ασματική </w:t>
      </w:r>
      <w:r w:rsidRPr="00536EB6">
        <w:rPr>
          <w:b/>
          <w:sz w:val="24"/>
          <w:szCs w:val="24"/>
          <w:lang w:val="el-GR"/>
        </w:rPr>
        <w:t>π</w:t>
      </w:r>
      <w:r w:rsidR="000F1D36" w:rsidRPr="00536EB6">
        <w:rPr>
          <w:b/>
          <w:sz w:val="24"/>
          <w:szCs w:val="24"/>
          <w:lang w:val="el-GR"/>
        </w:rPr>
        <w:t>εριοχή 26</w:t>
      </w:r>
      <w:r w:rsidR="00C0453C" w:rsidRPr="001F2480">
        <w:rPr>
          <w:b/>
          <w:sz w:val="24"/>
          <w:szCs w:val="24"/>
          <w:lang w:val="el-GR"/>
        </w:rPr>
        <w:t xml:space="preserve"> </w:t>
      </w:r>
      <w:r w:rsidR="00C0453C">
        <w:rPr>
          <w:b/>
          <w:sz w:val="24"/>
          <w:szCs w:val="24"/>
          <w:lang w:val="en-US"/>
        </w:rPr>
        <w:t>GHz</w:t>
      </w:r>
      <w:r w:rsidRPr="00536EB6">
        <w:rPr>
          <w:b/>
          <w:sz w:val="24"/>
          <w:szCs w:val="24"/>
          <w:lang w:val="el-GR"/>
        </w:rPr>
        <w:t xml:space="preserve"> </w:t>
      </w:r>
      <w:r w:rsidR="00774E1B" w:rsidRPr="00536EB6">
        <w:rPr>
          <w:sz w:val="24"/>
          <w:szCs w:val="24"/>
          <w:lang w:val="el-GR"/>
        </w:rPr>
        <w:t>(</w:t>
      </w:r>
      <w:r w:rsidR="00774E1B" w:rsidRPr="00774E1B">
        <w:rPr>
          <w:sz w:val="16"/>
          <w:szCs w:val="16"/>
          <w:lang w:val="el-GR"/>
        </w:rPr>
        <w:t>…</w:t>
      </w:r>
      <w:r w:rsidR="00774E1B" w:rsidRPr="00536EB6">
        <w:rPr>
          <w:sz w:val="16"/>
          <w:szCs w:val="16"/>
          <w:lang w:val="el-GR"/>
        </w:rPr>
        <w:t>ολογράφως</w:t>
      </w:r>
      <w:r w:rsidR="00774E1B">
        <w:rPr>
          <w:sz w:val="16"/>
          <w:szCs w:val="16"/>
          <w:lang w:val="el-GR"/>
        </w:rPr>
        <w:t>…</w:t>
      </w:r>
      <w:r w:rsidR="00774E1B" w:rsidRPr="00536EB6">
        <w:rPr>
          <w:sz w:val="24"/>
          <w:szCs w:val="24"/>
          <w:lang w:val="el-GR"/>
        </w:rPr>
        <w:t>)</w:t>
      </w:r>
      <w:r w:rsidR="00774E1B" w:rsidRPr="00536EB6">
        <w:rPr>
          <w:sz w:val="16"/>
          <w:szCs w:val="16"/>
          <w:lang w:val="el-GR"/>
        </w:rPr>
        <w:t xml:space="preserve"> </w:t>
      </w:r>
      <w:r w:rsidR="000F1D36" w:rsidRPr="00536EB6">
        <w:rPr>
          <w:sz w:val="24"/>
          <w:szCs w:val="24"/>
          <w:lang w:val="el-GR"/>
        </w:rPr>
        <w:t xml:space="preserve">τμήματα ραδιοσυχνοτήτων από τα </w:t>
      </w:r>
      <w:r w:rsidR="000F1D36" w:rsidRPr="00536EB6">
        <w:rPr>
          <w:b/>
          <w:sz w:val="24"/>
          <w:szCs w:val="24"/>
          <w:lang w:val="el-GR"/>
        </w:rPr>
        <w:t>Δ1</w:t>
      </w:r>
      <w:r w:rsidR="000F1D36" w:rsidRPr="00536EB6">
        <w:rPr>
          <w:sz w:val="24"/>
          <w:szCs w:val="24"/>
          <w:lang w:val="el-GR"/>
        </w:rPr>
        <w:t xml:space="preserve"> έως και </w:t>
      </w:r>
      <w:r w:rsidR="000F1D36" w:rsidRPr="00536EB6">
        <w:rPr>
          <w:b/>
          <w:sz w:val="24"/>
          <w:szCs w:val="24"/>
          <w:lang w:val="el-GR"/>
        </w:rPr>
        <w:t>Δ5</w:t>
      </w:r>
      <w:r w:rsidR="000F1D36" w:rsidRPr="00536EB6">
        <w:rPr>
          <w:sz w:val="24"/>
          <w:szCs w:val="24"/>
          <w:lang w:val="el-GR"/>
        </w:rPr>
        <w:t xml:space="preserve"> </w:t>
      </w:r>
      <w:r w:rsidR="00AB3298" w:rsidRPr="00AB3298">
        <w:rPr>
          <w:sz w:val="24"/>
          <w:szCs w:val="24"/>
          <w:lang w:val="el-GR"/>
        </w:rPr>
        <w:t>το σύνολο των οποίων</w:t>
      </w:r>
      <w:r w:rsidR="00AB3298" w:rsidRPr="00536EB6">
        <w:rPr>
          <w:b/>
          <w:sz w:val="24"/>
          <w:szCs w:val="24"/>
          <w:lang w:val="el-GR"/>
        </w:rPr>
        <w:t xml:space="preserve"> δεν υπερβαίνει τα δ</w:t>
      </w:r>
      <w:r w:rsidR="00AB3298">
        <w:rPr>
          <w:b/>
          <w:sz w:val="24"/>
          <w:szCs w:val="24"/>
          <w:lang w:val="el-GR"/>
        </w:rPr>
        <w:t xml:space="preserve">ύο </w:t>
      </w:r>
      <w:r w:rsidR="00AB3298" w:rsidRPr="00AB3298">
        <w:rPr>
          <w:b/>
          <w:sz w:val="24"/>
          <w:szCs w:val="24"/>
          <w:lang w:val="el-GR"/>
        </w:rPr>
        <w:t xml:space="preserve">(2) </w:t>
      </w:r>
      <w:r w:rsidR="006A61BE" w:rsidRPr="00536EB6">
        <w:rPr>
          <w:sz w:val="24"/>
          <w:szCs w:val="24"/>
          <w:lang w:val="el-GR"/>
        </w:rPr>
        <w:t>καταβάλοντας για καθένα την Τιμή Εκκίνησης</w:t>
      </w:r>
      <w:r w:rsidR="004C4EDE" w:rsidRPr="004C4EDE">
        <w:rPr>
          <w:sz w:val="24"/>
          <w:szCs w:val="24"/>
          <w:lang w:val="el-GR"/>
        </w:rPr>
        <w:t>,</w:t>
      </w:r>
      <w:r w:rsidR="0035668C" w:rsidRPr="004C4EDE">
        <w:rPr>
          <w:sz w:val="24"/>
          <w:szCs w:val="24"/>
          <w:lang w:val="el-GR"/>
        </w:rPr>
        <w:t xml:space="preserve"> </w:t>
      </w:r>
      <w:r w:rsidR="0035668C">
        <w:rPr>
          <w:sz w:val="24"/>
          <w:szCs w:val="24"/>
          <w:lang w:val="el-GR"/>
        </w:rPr>
        <w:t>τα οποία επιθυμώ να τοποθετήσω στην θέση ……………</w:t>
      </w:r>
      <w:r w:rsidR="0035668C" w:rsidRPr="00536EB6">
        <w:rPr>
          <w:sz w:val="24"/>
          <w:szCs w:val="24"/>
          <w:lang w:val="el-GR"/>
        </w:rPr>
        <w:t>.</w:t>
      </w:r>
      <w:r w:rsidR="0035668C">
        <w:rPr>
          <w:sz w:val="24"/>
          <w:szCs w:val="24"/>
          <w:lang w:val="en-US"/>
        </w:rPr>
        <w:t>GHz</w:t>
      </w:r>
      <w:r w:rsidR="006A61BE" w:rsidRPr="00536EB6">
        <w:rPr>
          <w:sz w:val="24"/>
          <w:szCs w:val="24"/>
          <w:lang w:val="el-GR"/>
        </w:rPr>
        <w:t>.</w:t>
      </w:r>
    </w:p>
    <w:p w:rsidR="006A61BE" w:rsidRDefault="006A61BE" w:rsidP="000B3F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284" w:right="-622"/>
        <w:jc w:val="both"/>
        <w:rPr>
          <w:noProof/>
          <w:sz w:val="24"/>
          <w:szCs w:val="24"/>
          <w:lang w:val="el-GR"/>
        </w:rPr>
      </w:pPr>
      <w:r w:rsidRPr="00C46270">
        <w:rPr>
          <w:noProof/>
          <w:sz w:val="24"/>
          <w:szCs w:val="24"/>
          <w:lang w:val="el-GR"/>
        </w:rPr>
        <w:t xml:space="preserve">Σε περίπτωση που υπάρχουν περισσότεροι του ενός συμμετέχοντες που αιτούνται Τμήματα Ραδιοσυχνοτήτων στην </w:t>
      </w:r>
      <w:r w:rsidR="004122E2">
        <w:rPr>
          <w:noProof/>
          <w:sz w:val="24"/>
          <w:szCs w:val="24"/>
          <w:lang w:val="el-GR"/>
        </w:rPr>
        <w:t xml:space="preserve">φασματική περιοχή 26 </w:t>
      </w:r>
      <w:bookmarkStart w:id="21" w:name="_GoBack"/>
      <w:bookmarkEnd w:id="21"/>
      <w:r w:rsidRPr="00C46270">
        <w:rPr>
          <w:noProof/>
          <w:sz w:val="24"/>
          <w:szCs w:val="24"/>
          <w:lang w:val="el-GR"/>
        </w:rPr>
        <w:t xml:space="preserve">με την παρούσα προσφέρω το ποσό των </w:t>
      </w:r>
      <w:r w:rsidR="00774E1B" w:rsidRPr="00536EB6">
        <w:rPr>
          <w:sz w:val="24"/>
          <w:szCs w:val="24"/>
          <w:lang w:val="el-GR"/>
        </w:rPr>
        <w:t>(</w:t>
      </w:r>
      <w:r w:rsidR="00774E1B" w:rsidRPr="00774E1B">
        <w:rPr>
          <w:sz w:val="16"/>
          <w:szCs w:val="16"/>
          <w:lang w:val="el-GR"/>
        </w:rPr>
        <w:t>…</w:t>
      </w:r>
      <w:r w:rsidR="00774E1B" w:rsidRPr="00536EB6">
        <w:rPr>
          <w:sz w:val="16"/>
          <w:szCs w:val="16"/>
          <w:lang w:val="el-GR"/>
        </w:rPr>
        <w:t>ολογράφως</w:t>
      </w:r>
      <w:r w:rsidR="00774E1B">
        <w:rPr>
          <w:sz w:val="16"/>
          <w:szCs w:val="16"/>
          <w:lang w:val="el-GR"/>
        </w:rPr>
        <w:t>…</w:t>
      </w:r>
      <w:r w:rsidR="00774E1B" w:rsidRPr="00536EB6">
        <w:rPr>
          <w:sz w:val="24"/>
          <w:szCs w:val="24"/>
          <w:lang w:val="el-GR"/>
        </w:rPr>
        <w:t>)</w:t>
      </w:r>
      <w:r w:rsidR="00774E1B" w:rsidRPr="00536EB6">
        <w:rPr>
          <w:sz w:val="16"/>
          <w:szCs w:val="16"/>
          <w:lang w:val="el-GR"/>
        </w:rPr>
        <w:t xml:space="preserve"> </w:t>
      </w:r>
      <w:r w:rsidRPr="00C46270">
        <w:rPr>
          <w:noProof/>
          <w:sz w:val="24"/>
          <w:szCs w:val="24"/>
          <w:lang w:val="el-GR"/>
        </w:rPr>
        <w:t xml:space="preserve">προκείμενου να επιλέξω πρώτος, σε ποια θέση θα τοποθετήσω τα Τμήματα Ραδιοσυχνοτήτων που αιτούμαι. </w:t>
      </w:r>
    </w:p>
    <w:p w:rsidR="00C067EE" w:rsidRDefault="00C067EE" w:rsidP="000B3F1B">
      <w:pPr>
        <w:pStyle w:val="CoverTitle"/>
        <w:framePr w:w="0" w:hSpace="0" w:vSpace="0" w:wrap="auto" w:vAnchor="margin" w:xAlign="left" w:yAlign="inline"/>
        <w:numPr>
          <w:ilvl w:val="0"/>
          <w:numId w:val="2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uto"/>
        <w:ind w:left="-284" w:right="-622" w:hanging="284"/>
        <w:jc w:val="both"/>
        <w:rPr>
          <w:sz w:val="24"/>
          <w:szCs w:val="24"/>
          <w:lang w:val="el-GR"/>
        </w:rPr>
      </w:pPr>
      <w:r w:rsidRPr="00C067EE">
        <w:rPr>
          <w:sz w:val="24"/>
          <w:szCs w:val="24"/>
          <w:lang w:val="el-GR"/>
        </w:rPr>
        <w:t>Σε περίπτωση</w:t>
      </w:r>
      <w:r w:rsidRPr="00C46270">
        <w:rPr>
          <w:sz w:val="24"/>
          <w:szCs w:val="24"/>
          <w:lang w:val="el-GR"/>
        </w:rPr>
        <w:t xml:space="preserve"> που </w:t>
      </w:r>
      <w:r>
        <w:rPr>
          <w:sz w:val="24"/>
          <w:szCs w:val="24"/>
          <w:lang w:val="el-GR"/>
        </w:rPr>
        <w:t xml:space="preserve">δεσμευθούν τμήματα ραδιοσυχνοτήτων στη </w:t>
      </w:r>
      <w:r w:rsidRPr="00C067EE">
        <w:rPr>
          <w:b/>
          <w:sz w:val="24"/>
          <w:szCs w:val="24"/>
          <w:lang w:val="el-GR"/>
        </w:rPr>
        <w:t>φασματική περιοχή 3600</w:t>
      </w:r>
      <w:r w:rsidR="00C0453C" w:rsidRPr="001F2480">
        <w:rPr>
          <w:b/>
          <w:sz w:val="24"/>
          <w:szCs w:val="24"/>
          <w:lang w:val="el-GR"/>
        </w:rPr>
        <w:t xml:space="preserve"> </w:t>
      </w:r>
      <w:r w:rsidR="00C0453C">
        <w:rPr>
          <w:b/>
          <w:sz w:val="24"/>
          <w:szCs w:val="24"/>
          <w:lang w:val="en-US"/>
        </w:rPr>
        <w:t>MHz</w:t>
      </w:r>
      <w:r>
        <w:rPr>
          <w:sz w:val="24"/>
          <w:szCs w:val="24"/>
          <w:lang w:val="el-GR"/>
        </w:rPr>
        <w:t xml:space="preserve"> σύμφωνα με την παράγραφο 7.1 </w:t>
      </w:r>
      <w:r w:rsidRPr="00C46270">
        <w:rPr>
          <w:sz w:val="24"/>
          <w:szCs w:val="24"/>
          <w:lang w:val="el-GR"/>
        </w:rPr>
        <w:t xml:space="preserve">με την παρούσα προσφέρω το ποσό των </w:t>
      </w:r>
      <w:r w:rsidRPr="00536EB6">
        <w:rPr>
          <w:sz w:val="24"/>
          <w:szCs w:val="24"/>
          <w:lang w:val="el-GR"/>
        </w:rPr>
        <w:t>(</w:t>
      </w:r>
      <w:r w:rsidRPr="00774E1B">
        <w:rPr>
          <w:sz w:val="16"/>
          <w:szCs w:val="16"/>
          <w:lang w:val="el-GR"/>
        </w:rPr>
        <w:t>…</w:t>
      </w:r>
      <w:r w:rsidRPr="00536EB6">
        <w:rPr>
          <w:sz w:val="16"/>
          <w:szCs w:val="16"/>
          <w:lang w:val="el-GR"/>
        </w:rPr>
        <w:t>ολογράφως</w:t>
      </w:r>
      <w:r>
        <w:rPr>
          <w:sz w:val="16"/>
          <w:szCs w:val="16"/>
          <w:lang w:val="el-GR"/>
        </w:rPr>
        <w:t>…</w:t>
      </w:r>
      <w:r w:rsidRPr="00536EB6">
        <w:rPr>
          <w:sz w:val="24"/>
          <w:szCs w:val="24"/>
          <w:lang w:val="el-GR"/>
        </w:rPr>
        <w:t>)</w:t>
      </w:r>
      <w:r w:rsidRPr="00536EB6">
        <w:rPr>
          <w:sz w:val="16"/>
          <w:szCs w:val="16"/>
          <w:lang w:val="el-GR"/>
        </w:rPr>
        <w:t xml:space="preserve"> </w:t>
      </w:r>
      <w:r w:rsidRPr="00C46270">
        <w:rPr>
          <w:sz w:val="24"/>
          <w:szCs w:val="24"/>
          <w:lang w:val="el-GR"/>
        </w:rPr>
        <w:t xml:space="preserve">προκείμενου να επιλέξω πρώτος, σε ποια θέση θα τοποθετήσω τα Τμήματα Ραδιοσυχνοτήτων που </w:t>
      </w:r>
      <w:r>
        <w:rPr>
          <w:sz w:val="24"/>
          <w:szCs w:val="24"/>
          <w:lang w:val="el-GR"/>
        </w:rPr>
        <w:t>δεσμεύτηκαν για την εταιρεία μου</w:t>
      </w:r>
      <w:r w:rsidRPr="00C46270">
        <w:rPr>
          <w:sz w:val="24"/>
          <w:szCs w:val="24"/>
          <w:lang w:val="el-GR"/>
        </w:rPr>
        <w:t xml:space="preserve">. </w:t>
      </w:r>
    </w:p>
    <w:p w:rsidR="00A8346B" w:rsidRDefault="00A8346B" w:rsidP="000B3F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284" w:right="-622"/>
        <w:jc w:val="both"/>
        <w:rPr>
          <w:lang w:val="el-GR"/>
        </w:rPr>
      </w:pPr>
      <w:r>
        <w:rPr>
          <w:lang w:val="el-GR"/>
        </w:rPr>
        <w:t>Υπογραφή:-</w:t>
      </w:r>
    </w:p>
    <w:p w:rsidR="00A8346B" w:rsidRPr="003D2B20" w:rsidRDefault="00A8346B" w:rsidP="000B3F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284" w:right="-622"/>
        <w:jc w:val="both"/>
        <w:rPr>
          <w:lang w:val="el-GR"/>
        </w:rPr>
      </w:pPr>
      <w:r>
        <w:rPr>
          <w:lang w:val="el-GR"/>
        </w:rPr>
        <w:t>[Νόμιμος Εκπρόσωπος + Σφραγίδα Συμμετέχοντος]</w:t>
      </w:r>
      <w:bookmarkEnd w:id="12"/>
      <w:bookmarkEnd w:id="13"/>
    </w:p>
    <w:sectPr w:rsidR="00A8346B" w:rsidRPr="003D2B20" w:rsidSect="00242CE0">
      <w:headerReference w:type="default" r:id="rId19"/>
      <w:footerReference w:type="even" r:id="rId20"/>
      <w:footerReference w:type="default" r:id="rId21"/>
      <w:footnotePr>
        <w:pos w:val="beneathText"/>
        <w:numRestart w:val="eachSect"/>
      </w:footnotePr>
      <w:pgSz w:w="11909" w:h="16834" w:code="9"/>
      <w:pgMar w:top="1080" w:right="1800" w:bottom="1080" w:left="1800" w:header="72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437" w:rsidRDefault="00096437">
      <w:r>
        <w:separator/>
      </w:r>
    </w:p>
    <w:p w:rsidR="00096437" w:rsidRDefault="00096437"/>
  </w:endnote>
  <w:endnote w:type="continuationSeparator" w:id="0">
    <w:p w:rsidR="00096437" w:rsidRDefault="00096437">
      <w:r>
        <w:continuationSeparator/>
      </w:r>
    </w:p>
    <w:p w:rsidR="00096437" w:rsidRDefault="000964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Ravie">
    <w:panose1 w:val="04040805050809020602"/>
    <w:charset w:val="00"/>
    <w:family w:val="decorative"/>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Times">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4D" w:rsidRDefault="00AD2A4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AD2A4D" w:rsidRDefault="00AD2A4D">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4D" w:rsidRDefault="00AD2A4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122E2">
      <w:rPr>
        <w:rStyle w:val="a6"/>
        <w:noProof/>
      </w:rPr>
      <w:t>26</w:t>
    </w:r>
    <w:r>
      <w:rPr>
        <w:rStyle w:val="a6"/>
      </w:rPr>
      <w:fldChar w:fldCharType="end"/>
    </w:r>
  </w:p>
  <w:p w:rsidR="00AD2A4D" w:rsidRDefault="00AD2A4D" w:rsidP="00D336E1">
    <w:pPr>
      <w:pStyle w:val="a7"/>
      <w:ind w:right="360"/>
      <w:jc w:val="right"/>
      <w:rPr>
        <w:lang w:val="el-GR"/>
      </w:rPr>
    </w:pPr>
    <w:r>
      <w:rPr>
        <w:lang w:val="el-GR"/>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4D" w:rsidRDefault="00AD2A4D">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D2A4D" w:rsidRDefault="00AD2A4D">
    <w:pPr>
      <w:pStyle w:val="a7"/>
      <w:ind w:right="360"/>
    </w:pPr>
  </w:p>
  <w:p w:rsidR="00AD2A4D" w:rsidRDefault="00AD2A4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4D" w:rsidRDefault="00AD2A4D" w:rsidP="004E7276">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122E2">
      <w:rPr>
        <w:rStyle w:val="a6"/>
        <w:noProof/>
      </w:rPr>
      <w:t>27</w:t>
    </w:r>
    <w:r>
      <w:rPr>
        <w:rStyle w:val="a6"/>
      </w:rPr>
      <w:fldChar w:fldCharType="end"/>
    </w:r>
  </w:p>
  <w:p w:rsidR="00AD2A4D" w:rsidRDefault="00AD2A4D" w:rsidP="004E727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437" w:rsidRDefault="00096437">
      <w:r>
        <w:separator/>
      </w:r>
    </w:p>
    <w:p w:rsidR="00096437" w:rsidRDefault="00096437"/>
  </w:footnote>
  <w:footnote w:type="continuationSeparator" w:id="0">
    <w:p w:rsidR="00096437" w:rsidRDefault="00096437">
      <w:r>
        <w:continuationSeparator/>
      </w:r>
    </w:p>
    <w:p w:rsidR="00096437" w:rsidRDefault="00096437"/>
  </w:footnote>
  <w:footnote w:id="1">
    <w:p w:rsidR="00AD2A4D" w:rsidRPr="004934B7" w:rsidRDefault="00AD2A4D">
      <w:pPr>
        <w:pStyle w:val="a5"/>
        <w:rPr>
          <w:lang w:val="el-GR"/>
        </w:rPr>
      </w:pPr>
      <w:r w:rsidRPr="000F49AC">
        <w:rPr>
          <w:rStyle w:val="a9"/>
          <w:sz w:val="18"/>
          <w:szCs w:val="18"/>
        </w:rPr>
        <w:footnoteRef/>
      </w:r>
      <w:r w:rsidRPr="000F49AC">
        <w:rPr>
          <w:sz w:val="18"/>
          <w:szCs w:val="18"/>
          <w:lang w:val="el-GR"/>
        </w:rPr>
        <w:t xml:space="preserve"> Σε περίπτωση Κοινοπραξίας υποβάλλονται τα στοιχεία των προσώπων που συμμετέχουν στην Κοινοπραξία. Σε περίπτωση Εταιρείας υπό σύσταση παρέχονται τα στοιχεία των προσώπων που θα αποτελέσουν μετόχους της υπό σύσταση Εταιρείας και όλα τα μέχρι τη στιγμή της υποβολής της αίτησης υπάρχοντα στοιχεία της υπό σύσταση Εταιρείας.</w:t>
      </w:r>
    </w:p>
  </w:footnote>
  <w:footnote w:id="2">
    <w:p w:rsidR="00AD2A4D" w:rsidRPr="00007A2B" w:rsidRDefault="00AD2A4D" w:rsidP="00007A2B">
      <w:pPr>
        <w:contextualSpacing/>
        <w:jc w:val="both"/>
        <w:rPr>
          <w:sz w:val="14"/>
          <w:szCs w:val="14"/>
          <w:lang w:val="el-GR"/>
        </w:rPr>
      </w:pPr>
      <w:r w:rsidRPr="00AD2A4D">
        <w:rPr>
          <w:rStyle w:val="a9"/>
          <w:sz w:val="14"/>
          <w:szCs w:val="14"/>
        </w:rPr>
        <w:footnoteRef/>
      </w:r>
      <w:r w:rsidRPr="00AD2A4D">
        <w:rPr>
          <w:sz w:val="14"/>
          <w:szCs w:val="14"/>
          <w:lang w:val="el-GR"/>
        </w:rPr>
        <w:t xml:space="preserve"> Ο όμιλος ΟΤΕ μπορεί να αιτηθεί όχι περισσότερα από τρία  (3) τμήματα από τα Β1-Β9 και ένα (1) από τα Β10-Β12, ο όμιλος </w:t>
      </w:r>
      <w:r w:rsidRPr="00AD2A4D">
        <w:rPr>
          <w:sz w:val="14"/>
          <w:szCs w:val="14"/>
          <w:lang w:val="en-US"/>
        </w:rPr>
        <w:t>VODAFONE</w:t>
      </w:r>
      <w:r w:rsidRPr="00AD2A4D">
        <w:rPr>
          <w:sz w:val="14"/>
          <w:szCs w:val="14"/>
          <w:lang w:val="el-GR"/>
        </w:rPr>
        <w:t xml:space="preserve"> μπορεί να αιτηθεί όχι περισσότερα από τέσσερα (4) τμήματα από τα Β1-Β9 και ο όμιλος </w:t>
      </w:r>
      <w:r w:rsidRPr="00AD2A4D">
        <w:rPr>
          <w:sz w:val="14"/>
          <w:szCs w:val="14"/>
          <w:lang w:val="en-US"/>
        </w:rPr>
        <w:t>WIND</w:t>
      </w:r>
      <w:r w:rsidRPr="00AD2A4D">
        <w:rPr>
          <w:sz w:val="14"/>
          <w:szCs w:val="14"/>
          <w:lang w:val="el-GR"/>
        </w:rPr>
        <w:t xml:space="preserve"> μπορεί να αιτηθεί όχι περισσότερα από δύο  (2) τμήματα από τα Β1-Β9 και δύο (2) από τα Β10-Β12. Σε περίπτωση που οι δηλώσεις δεν είναι σύμφωνες με τα ανωτέρω, αρχικά δεσμεύονται για κάθε συμμετέχοντα τα τμήματα που ήδη έχει στην κατοχή του και εάν ο αριθμός τμημάτων που αιτείται είναι μεγαλύτερος από αυτά που έχει ήδη στην κατοχή του δεσμεύονται τα αντίστοιχα τμήματα από τα Β10-Β12.</w:t>
      </w:r>
    </w:p>
    <w:p w:rsidR="00AD2A4D" w:rsidRPr="00007A2B" w:rsidRDefault="00AD2A4D">
      <w:pPr>
        <w:pStyle w:val="a5"/>
        <w:rPr>
          <w:sz w:val="16"/>
          <w:szCs w:val="16"/>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4D" w:rsidRDefault="00AD2A4D">
    <w:pPr>
      <w:pStyle w:val="a4"/>
      <w:rPr>
        <w:lang w:val="el-GR"/>
      </w:rPr>
    </w:pPr>
    <w:r>
      <w:rPr>
        <w:noProof/>
        <w:lang w:val="el-GR"/>
      </w:rPr>
      <w:drawing>
        <wp:inline distT="0" distB="0" distL="0" distR="0">
          <wp:extent cx="2089150" cy="685800"/>
          <wp:effectExtent l="0" t="0" r="6350" b="0"/>
          <wp:docPr id="4" name="Εικόνα 2"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9150" cy="685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4D" w:rsidRDefault="00AD2A4D">
    <w:pPr>
      <w:pStyle w:val="a4"/>
      <w:rPr>
        <w:lang w:val="el-GR"/>
      </w:rPr>
    </w:pPr>
    <w:r>
      <w:rPr>
        <w:noProof/>
        <w:lang w:val="el-GR"/>
      </w:rPr>
      <w:drawing>
        <wp:inline distT="0" distB="0" distL="0" distR="0">
          <wp:extent cx="2095500" cy="685800"/>
          <wp:effectExtent l="0" t="0" r="0" b="0"/>
          <wp:docPr id="7"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858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8330"/>
    </w:tblGrid>
    <w:tr w:rsidR="00AD2A4D" w:rsidRPr="004122E2">
      <w:trPr>
        <w:cantSplit/>
        <w:trHeight w:val="253"/>
      </w:trPr>
      <w:tc>
        <w:tcPr>
          <w:tcW w:w="8330" w:type="dxa"/>
          <w:vMerge w:val="restart"/>
        </w:tcPr>
        <w:p w:rsidR="00AD2A4D" w:rsidRDefault="00AD2A4D" w:rsidP="00393108">
          <w:pPr>
            <w:pStyle w:val="a4"/>
            <w:pBdr>
              <w:bottom w:val="single" w:sz="4" w:space="1" w:color="auto"/>
            </w:pBdr>
            <w:jc w:val="right"/>
            <w:rPr>
              <w:b/>
              <w:lang w:val="el-GR" w:eastAsia="en-US"/>
            </w:rPr>
          </w:pPr>
          <w:r>
            <w:rPr>
              <w:b/>
              <w:i/>
              <w:lang w:val="el-GR" w:eastAsia="en-US"/>
            </w:rPr>
            <w:t>Αίτηση Συμμετοχής στη Δημοπρασία Χορήγησης Δικαιωμάτων Χρήσης Ραδιο</w:t>
          </w:r>
          <w:r w:rsidR="003E2B99">
            <w:rPr>
              <w:b/>
              <w:i/>
              <w:lang w:val="el-GR" w:eastAsia="en-US"/>
            </w:rPr>
            <w:t>φάσματος</w:t>
          </w:r>
          <w:r>
            <w:rPr>
              <w:b/>
              <w:i/>
              <w:lang w:val="el-GR" w:eastAsia="en-US"/>
            </w:rPr>
            <w:t xml:space="preserve"> στις ζώνες </w:t>
          </w:r>
          <w:r w:rsidR="003E2B99">
            <w:rPr>
              <w:b/>
              <w:i/>
              <w:lang w:val="el-GR" w:eastAsia="en-US"/>
            </w:rPr>
            <w:t xml:space="preserve">ραδιοσυχνοτήτων </w:t>
          </w:r>
          <w:r>
            <w:rPr>
              <w:b/>
              <w:i/>
              <w:lang w:val="el-GR" w:eastAsia="en-US"/>
            </w:rPr>
            <w:t xml:space="preserve">των </w:t>
          </w:r>
          <w:r w:rsidRPr="00393108">
            <w:rPr>
              <w:b/>
              <w:i/>
              <w:lang w:val="el-GR" w:eastAsia="en-US"/>
            </w:rPr>
            <w:t xml:space="preserve">700 </w:t>
          </w:r>
          <w:r>
            <w:rPr>
              <w:b/>
              <w:i/>
              <w:lang w:val="en-US" w:eastAsia="en-US"/>
            </w:rPr>
            <w:t>MHz</w:t>
          </w:r>
          <w:r w:rsidRPr="005B0198">
            <w:rPr>
              <w:b/>
              <w:i/>
              <w:lang w:val="el-GR" w:eastAsia="en-US"/>
            </w:rPr>
            <w:t xml:space="preserve">, </w:t>
          </w:r>
          <w:r w:rsidRPr="00393108">
            <w:rPr>
              <w:b/>
              <w:i/>
              <w:lang w:val="el-GR" w:eastAsia="en-US"/>
            </w:rPr>
            <w:t>2</w:t>
          </w:r>
          <w:r w:rsidRPr="005B0198">
            <w:rPr>
              <w:b/>
              <w:i/>
              <w:lang w:val="el-GR" w:eastAsia="en-US"/>
            </w:rPr>
            <w:t xml:space="preserve"> </w:t>
          </w:r>
          <w:r>
            <w:rPr>
              <w:b/>
              <w:i/>
              <w:lang w:val="en-US" w:eastAsia="en-US"/>
            </w:rPr>
            <w:t>GHz</w:t>
          </w:r>
          <w:r w:rsidRPr="00393108">
            <w:rPr>
              <w:b/>
              <w:i/>
              <w:lang w:val="el-GR" w:eastAsia="en-US"/>
            </w:rPr>
            <w:t xml:space="preserve">, </w:t>
          </w:r>
          <w:r w:rsidRPr="005B0198">
            <w:rPr>
              <w:b/>
              <w:i/>
              <w:lang w:val="el-GR" w:eastAsia="en-US"/>
            </w:rPr>
            <w:t>3400-</w:t>
          </w:r>
          <w:r w:rsidRPr="00393108">
            <w:rPr>
              <w:b/>
              <w:i/>
              <w:lang w:val="el-GR" w:eastAsia="en-US"/>
            </w:rPr>
            <w:t>3</w:t>
          </w:r>
          <w:r w:rsidRPr="005B0198">
            <w:rPr>
              <w:b/>
              <w:i/>
              <w:lang w:val="el-GR" w:eastAsia="en-US"/>
            </w:rPr>
            <w:t>8</w:t>
          </w:r>
          <w:r w:rsidRPr="00393108">
            <w:rPr>
              <w:b/>
              <w:i/>
              <w:lang w:val="el-GR" w:eastAsia="en-US"/>
            </w:rPr>
            <w:t xml:space="preserve">00 </w:t>
          </w:r>
          <w:r>
            <w:rPr>
              <w:b/>
              <w:i/>
              <w:lang w:val="en-US" w:eastAsia="en-US"/>
            </w:rPr>
            <w:t>MHz</w:t>
          </w:r>
          <w:r w:rsidRPr="00393108">
            <w:rPr>
              <w:b/>
              <w:i/>
              <w:lang w:val="el-GR" w:eastAsia="en-US"/>
            </w:rPr>
            <w:t xml:space="preserve">, </w:t>
          </w:r>
          <w:r>
            <w:rPr>
              <w:b/>
              <w:i/>
              <w:lang w:val="el-GR" w:eastAsia="en-US"/>
            </w:rPr>
            <w:t>και</w:t>
          </w:r>
          <w:r w:rsidRPr="0062650F">
            <w:rPr>
              <w:b/>
              <w:i/>
              <w:lang w:val="el-GR" w:eastAsia="en-US"/>
            </w:rPr>
            <w:t xml:space="preserve"> </w:t>
          </w:r>
          <w:r>
            <w:rPr>
              <w:b/>
              <w:i/>
              <w:lang w:val="el-GR" w:eastAsia="en-US"/>
            </w:rPr>
            <w:t xml:space="preserve">26 </w:t>
          </w:r>
          <w:r>
            <w:rPr>
              <w:b/>
              <w:i/>
              <w:lang w:val="en-US" w:eastAsia="en-US"/>
            </w:rPr>
            <w:t>GHz</w:t>
          </w:r>
          <w:r>
            <w:rPr>
              <w:b/>
              <w:i/>
              <w:lang w:val="el-GR" w:eastAsia="en-US"/>
            </w:rPr>
            <w:t xml:space="preserve"> </w:t>
          </w:r>
        </w:p>
        <w:p w:rsidR="00AD2A4D" w:rsidRDefault="00AD2A4D">
          <w:pPr>
            <w:rPr>
              <w:b/>
              <w:color w:val="0000FF"/>
              <w:lang w:val="el-GR"/>
            </w:rPr>
          </w:pPr>
        </w:p>
      </w:tc>
    </w:tr>
    <w:tr w:rsidR="00AD2A4D" w:rsidRPr="004122E2">
      <w:trPr>
        <w:cantSplit/>
        <w:trHeight w:val="253"/>
      </w:trPr>
      <w:tc>
        <w:tcPr>
          <w:tcW w:w="8330" w:type="dxa"/>
          <w:vMerge/>
        </w:tcPr>
        <w:p w:rsidR="00AD2A4D" w:rsidRDefault="00AD2A4D">
          <w:pPr>
            <w:rPr>
              <w:b/>
              <w:color w:val="0000FF"/>
              <w:lang w:val="el-GR"/>
            </w:rPr>
          </w:pPr>
        </w:p>
      </w:tc>
    </w:tr>
  </w:tbl>
  <w:p w:rsidR="00AD2A4D" w:rsidRDefault="00AD2A4D">
    <w:pPr>
      <w:pStyle w:val="a4"/>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4D" w:rsidRDefault="00AD2A4D">
    <w:pPr>
      <w:pStyle w:val="a4"/>
      <w:rPr>
        <w:lang w:val="el-GR"/>
      </w:rPr>
    </w:pPr>
    <w:r>
      <w:rPr>
        <w:noProof/>
        <w:lang w:val="el-GR"/>
      </w:rPr>
      <w:drawing>
        <wp:inline distT="0" distB="0" distL="0" distR="0">
          <wp:extent cx="2089150" cy="685800"/>
          <wp:effectExtent l="0" t="0" r="6350" b="0"/>
          <wp:docPr id="14" name="Εικόνα 3"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9150" cy="6858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4D" w:rsidRDefault="00AD2A4D" w:rsidP="003318FB">
    <w:pPr>
      <w:pStyle w:val="a4"/>
    </w:pPr>
    <w:r>
      <w:rPr>
        <w:noProof/>
        <w:lang w:val="el-GR"/>
      </w:rPr>
      <w:drawing>
        <wp:inline distT="0" distB="0" distL="0" distR="0">
          <wp:extent cx="2089150" cy="685800"/>
          <wp:effectExtent l="0" t="0" r="6350" b="0"/>
          <wp:docPr id="6" name="Εικόνα 4"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9150" cy="685800"/>
                  </a:xfrm>
                  <a:prstGeom prst="rect">
                    <a:avLst/>
                  </a:prstGeom>
                  <a:noFill/>
                  <a:ln>
                    <a:noFill/>
                  </a:ln>
                </pic:spPr>
              </pic:pic>
            </a:graphicData>
          </a:graphic>
        </wp:inline>
      </w:drawing>
    </w:r>
  </w:p>
  <w:p w:rsidR="00AD2A4D" w:rsidRDefault="00AD2A4D">
    <w:pPr>
      <w:pStyle w:val="a4"/>
    </w:pPr>
  </w:p>
  <w:p w:rsidR="00AD2A4D" w:rsidRDefault="00AD2A4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31AC"/>
    <w:multiLevelType w:val="hybridMultilevel"/>
    <w:tmpl w:val="BE2AD1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0D0462"/>
    <w:multiLevelType w:val="hybridMultilevel"/>
    <w:tmpl w:val="B8728E7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D032A4"/>
    <w:multiLevelType w:val="hybridMultilevel"/>
    <w:tmpl w:val="D3948BAE"/>
    <w:lvl w:ilvl="0" w:tplc="6756A856">
      <w:start w:val="1"/>
      <w:numFmt w:val="lowerRoman"/>
      <w:lvlText w:val="%1)"/>
      <w:lvlJc w:val="left"/>
      <w:pPr>
        <w:tabs>
          <w:tab w:val="num" w:pos="1440"/>
        </w:tabs>
        <w:ind w:left="1080" w:hanging="360"/>
      </w:pPr>
      <w:rPr>
        <w:rFonts w:cs="Times New Roman" w:hint="default"/>
        <w:b w:val="0"/>
        <w:i w:val="0"/>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11AD4BF9"/>
    <w:multiLevelType w:val="multilevel"/>
    <w:tmpl w:val="274CD86C"/>
    <w:lvl w:ilvl="0">
      <w:start w:val="1"/>
      <w:numFmt w:val="decimal"/>
      <w:pStyle w:val="2"/>
      <w:lvlText w:val="%1."/>
      <w:lvlJc w:val="left"/>
      <w:pPr>
        <w:tabs>
          <w:tab w:val="num" w:pos="1492"/>
        </w:tabs>
        <w:ind w:left="1492" w:hanging="360"/>
      </w:pPr>
      <w:rPr>
        <w:rFonts w:cs="Times New Roman"/>
      </w:rPr>
    </w:lvl>
    <w:lvl w:ilvl="1">
      <w:start w:val="1"/>
      <w:numFmt w:val="decimal"/>
      <w:lvlText w:val="%1.%2."/>
      <w:lvlJc w:val="left"/>
      <w:pPr>
        <w:tabs>
          <w:tab w:val="num" w:pos="2212"/>
        </w:tabs>
        <w:ind w:left="1924" w:hanging="432"/>
      </w:pPr>
      <w:rPr>
        <w:rFonts w:cs="Times New Roman"/>
      </w:rPr>
    </w:lvl>
    <w:lvl w:ilvl="2">
      <w:start w:val="1"/>
      <w:numFmt w:val="decimal"/>
      <w:lvlText w:val="%1.%2.%3."/>
      <w:lvlJc w:val="left"/>
      <w:pPr>
        <w:tabs>
          <w:tab w:val="num" w:pos="2572"/>
        </w:tabs>
        <w:ind w:left="2356" w:hanging="504"/>
      </w:pPr>
      <w:rPr>
        <w:rFonts w:cs="Times New Roman"/>
      </w:rPr>
    </w:lvl>
    <w:lvl w:ilvl="3">
      <w:start w:val="1"/>
      <w:numFmt w:val="decimal"/>
      <w:lvlText w:val="%1.%2.%3.%4."/>
      <w:lvlJc w:val="left"/>
      <w:pPr>
        <w:tabs>
          <w:tab w:val="num" w:pos="3292"/>
        </w:tabs>
        <w:ind w:left="2860" w:hanging="648"/>
      </w:pPr>
      <w:rPr>
        <w:rFonts w:cs="Times New Roman"/>
      </w:rPr>
    </w:lvl>
    <w:lvl w:ilvl="4">
      <w:start w:val="1"/>
      <w:numFmt w:val="decimal"/>
      <w:lvlText w:val="%1.%2.%3.%4.%5."/>
      <w:lvlJc w:val="left"/>
      <w:pPr>
        <w:tabs>
          <w:tab w:val="num" w:pos="4012"/>
        </w:tabs>
        <w:ind w:left="3364" w:hanging="792"/>
      </w:pPr>
      <w:rPr>
        <w:rFonts w:cs="Times New Roman"/>
      </w:rPr>
    </w:lvl>
    <w:lvl w:ilvl="5">
      <w:start w:val="1"/>
      <w:numFmt w:val="decimal"/>
      <w:lvlText w:val="%1.%2.%3.%4.%5.%6."/>
      <w:lvlJc w:val="left"/>
      <w:pPr>
        <w:tabs>
          <w:tab w:val="num" w:pos="4372"/>
        </w:tabs>
        <w:ind w:left="3868" w:hanging="936"/>
      </w:pPr>
      <w:rPr>
        <w:rFonts w:cs="Times New Roman"/>
      </w:rPr>
    </w:lvl>
    <w:lvl w:ilvl="6">
      <w:start w:val="1"/>
      <w:numFmt w:val="decimal"/>
      <w:lvlText w:val="%1.%2.%3.%4.%5.%6.%7."/>
      <w:lvlJc w:val="left"/>
      <w:pPr>
        <w:tabs>
          <w:tab w:val="num" w:pos="5092"/>
        </w:tabs>
        <w:ind w:left="4372" w:hanging="1080"/>
      </w:pPr>
      <w:rPr>
        <w:rFonts w:cs="Times New Roman"/>
      </w:rPr>
    </w:lvl>
    <w:lvl w:ilvl="7">
      <w:start w:val="1"/>
      <w:numFmt w:val="decimal"/>
      <w:lvlText w:val="%1.%2.%3.%4.%5.%6.%7.%8."/>
      <w:lvlJc w:val="left"/>
      <w:pPr>
        <w:tabs>
          <w:tab w:val="num" w:pos="5452"/>
        </w:tabs>
        <w:ind w:left="4876" w:hanging="1224"/>
      </w:pPr>
      <w:rPr>
        <w:rFonts w:cs="Times New Roman"/>
      </w:rPr>
    </w:lvl>
    <w:lvl w:ilvl="8">
      <w:start w:val="1"/>
      <w:numFmt w:val="decimal"/>
      <w:lvlText w:val="%1.%2.%3.%4.%5.%6.%7.%8.%9."/>
      <w:lvlJc w:val="left"/>
      <w:pPr>
        <w:tabs>
          <w:tab w:val="num" w:pos="6172"/>
        </w:tabs>
        <w:ind w:left="5452" w:hanging="1440"/>
      </w:pPr>
      <w:rPr>
        <w:rFonts w:cs="Times New Roman"/>
      </w:rPr>
    </w:lvl>
  </w:abstractNum>
  <w:abstractNum w:abstractNumId="4" w15:restartNumberingAfterBreak="0">
    <w:nsid w:val="156D3DF9"/>
    <w:multiLevelType w:val="hybridMultilevel"/>
    <w:tmpl w:val="660AE9CC"/>
    <w:lvl w:ilvl="0" w:tplc="627C91D4">
      <w:start w:val="1"/>
      <w:numFmt w:val="decimal"/>
      <w:lvlText w:val="%1."/>
      <w:lvlJc w:val="left"/>
      <w:pPr>
        <w:tabs>
          <w:tab w:val="num" w:pos="1080"/>
        </w:tabs>
        <w:ind w:left="1080" w:hanging="360"/>
      </w:pPr>
      <w:rPr>
        <w:rFonts w:cs="Ravie" w:hint="default"/>
        <w:i w:val="0"/>
        <w:iCs w:val="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0B1BC9"/>
    <w:multiLevelType w:val="multilevel"/>
    <w:tmpl w:val="3FC284BA"/>
    <w:lvl w:ilvl="0">
      <w:numFmt w:val="bullet"/>
      <w:lvlText w:val="-"/>
      <w:lvlJc w:val="left"/>
      <w:pPr>
        <w:tabs>
          <w:tab w:val="num" w:pos="1080"/>
        </w:tabs>
        <w:ind w:left="108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052231"/>
    <w:multiLevelType w:val="hybridMultilevel"/>
    <w:tmpl w:val="C90C7E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CE64792"/>
    <w:multiLevelType w:val="hybridMultilevel"/>
    <w:tmpl w:val="E152C986"/>
    <w:lvl w:ilvl="0" w:tplc="8438DD82">
      <w:start w:val="1"/>
      <w:numFmt w:val="decimal"/>
      <w:lvlText w:val="IV.%1."/>
      <w:lvlJc w:val="left"/>
      <w:pPr>
        <w:tabs>
          <w:tab w:val="num" w:pos="720"/>
        </w:tabs>
        <w:ind w:left="360" w:hanging="360"/>
      </w:pPr>
      <w:rPr>
        <w:rFonts w:cs="Times New Roman" w:hint="default"/>
      </w:rPr>
    </w:lvl>
    <w:lvl w:ilvl="1" w:tplc="3D4ACEE2" w:tentative="1">
      <w:start w:val="1"/>
      <w:numFmt w:val="lowerLetter"/>
      <w:lvlText w:val="%2."/>
      <w:lvlJc w:val="left"/>
      <w:pPr>
        <w:tabs>
          <w:tab w:val="num" w:pos="1440"/>
        </w:tabs>
        <w:ind w:left="1440" w:hanging="360"/>
      </w:pPr>
      <w:rPr>
        <w:rFonts w:cs="Times New Roman"/>
      </w:rPr>
    </w:lvl>
    <w:lvl w:ilvl="2" w:tplc="525629E4" w:tentative="1">
      <w:start w:val="1"/>
      <w:numFmt w:val="lowerRoman"/>
      <w:lvlText w:val="%3."/>
      <w:lvlJc w:val="right"/>
      <w:pPr>
        <w:tabs>
          <w:tab w:val="num" w:pos="2160"/>
        </w:tabs>
        <w:ind w:left="2160" w:hanging="180"/>
      </w:pPr>
      <w:rPr>
        <w:rFonts w:cs="Times New Roman"/>
      </w:rPr>
    </w:lvl>
    <w:lvl w:ilvl="3" w:tplc="74AA396A" w:tentative="1">
      <w:start w:val="1"/>
      <w:numFmt w:val="decimal"/>
      <w:lvlText w:val="%4."/>
      <w:lvlJc w:val="left"/>
      <w:pPr>
        <w:tabs>
          <w:tab w:val="num" w:pos="2880"/>
        </w:tabs>
        <w:ind w:left="2880" w:hanging="360"/>
      </w:pPr>
      <w:rPr>
        <w:rFonts w:cs="Times New Roman"/>
      </w:rPr>
    </w:lvl>
    <w:lvl w:ilvl="4" w:tplc="F7BEECAE" w:tentative="1">
      <w:start w:val="1"/>
      <w:numFmt w:val="lowerLetter"/>
      <w:lvlText w:val="%5."/>
      <w:lvlJc w:val="left"/>
      <w:pPr>
        <w:tabs>
          <w:tab w:val="num" w:pos="3600"/>
        </w:tabs>
        <w:ind w:left="3600" w:hanging="360"/>
      </w:pPr>
      <w:rPr>
        <w:rFonts w:cs="Times New Roman"/>
      </w:rPr>
    </w:lvl>
    <w:lvl w:ilvl="5" w:tplc="65D41278" w:tentative="1">
      <w:start w:val="1"/>
      <w:numFmt w:val="lowerRoman"/>
      <w:lvlText w:val="%6."/>
      <w:lvlJc w:val="right"/>
      <w:pPr>
        <w:tabs>
          <w:tab w:val="num" w:pos="4320"/>
        </w:tabs>
        <w:ind w:left="4320" w:hanging="180"/>
      </w:pPr>
      <w:rPr>
        <w:rFonts w:cs="Times New Roman"/>
      </w:rPr>
    </w:lvl>
    <w:lvl w:ilvl="6" w:tplc="FE02573E" w:tentative="1">
      <w:start w:val="1"/>
      <w:numFmt w:val="decimal"/>
      <w:lvlText w:val="%7."/>
      <w:lvlJc w:val="left"/>
      <w:pPr>
        <w:tabs>
          <w:tab w:val="num" w:pos="5040"/>
        </w:tabs>
        <w:ind w:left="5040" w:hanging="360"/>
      </w:pPr>
      <w:rPr>
        <w:rFonts w:cs="Times New Roman"/>
      </w:rPr>
    </w:lvl>
    <w:lvl w:ilvl="7" w:tplc="57EA226A" w:tentative="1">
      <w:start w:val="1"/>
      <w:numFmt w:val="lowerLetter"/>
      <w:lvlText w:val="%8."/>
      <w:lvlJc w:val="left"/>
      <w:pPr>
        <w:tabs>
          <w:tab w:val="num" w:pos="5760"/>
        </w:tabs>
        <w:ind w:left="5760" w:hanging="360"/>
      </w:pPr>
      <w:rPr>
        <w:rFonts w:cs="Times New Roman"/>
      </w:rPr>
    </w:lvl>
    <w:lvl w:ilvl="8" w:tplc="B872835C" w:tentative="1">
      <w:start w:val="1"/>
      <w:numFmt w:val="lowerRoman"/>
      <w:lvlText w:val="%9."/>
      <w:lvlJc w:val="right"/>
      <w:pPr>
        <w:tabs>
          <w:tab w:val="num" w:pos="6480"/>
        </w:tabs>
        <w:ind w:left="6480" w:hanging="180"/>
      </w:pPr>
      <w:rPr>
        <w:rFonts w:cs="Times New Roman"/>
      </w:rPr>
    </w:lvl>
  </w:abstractNum>
  <w:abstractNum w:abstractNumId="8" w15:restartNumberingAfterBreak="0">
    <w:nsid w:val="1D0917BC"/>
    <w:multiLevelType w:val="singleLevel"/>
    <w:tmpl w:val="BDD428A0"/>
    <w:lvl w:ilvl="0">
      <w:start w:val="1"/>
      <w:numFmt w:val="lowerRoman"/>
      <w:lvlText w:val="%1)"/>
      <w:lvlJc w:val="left"/>
      <w:pPr>
        <w:tabs>
          <w:tab w:val="num" w:pos="1440"/>
        </w:tabs>
        <w:ind w:left="1440" w:hanging="720"/>
      </w:pPr>
      <w:rPr>
        <w:rFonts w:cs="Times New Roman" w:hint="default"/>
      </w:rPr>
    </w:lvl>
  </w:abstractNum>
  <w:abstractNum w:abstractNumId="9" w15:restartNumberingAfterBreak="0">
    <w:nsid w:val="1F095D89"/>
    <w:multiLevelType w:val="multilevel"/>
    <w:tmpl w:val="4364E1C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Times New Roman" w:hAnsi="Times New Roman" w:cs="Times New Roman" w:hint="default"/>
        <w:b w:val="0"/>
        <w:i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2B96545D"/>
    <w:multiLevelType w:val="singleLevel"/>
    <w:tmpl w:val="6FFA59B8"/>
    <w:lvl w:ilvl="0">
      <w:start w:val="1"/>
      <w:numFmt w:val="decimal"/>
      <w:lvlText w:val="ΙΙΙ.%1."/>
      <w:lvlJc w:val="left"/>
      <w:pPr>
        <w:tabs>
          <w:tab w:val="num" w:pos="720"/>
        </w:tabs>
        <w:ind w:left="360" w:hanging="360"/>
      </w:pPr>
      <w:rPr>
        <w:rFonts w:cs="Times New Roman" w:hint="default"/>
      </w:rPr>
    </w:lvl>
  </w:abstractNum>
  <w:abstractNum w:abstractNumId="11" w15:restartNumberingAfterBreak="0">
    <w:nsid w:val="34AB52CE"/>
    <w:multiLevelType w:val="hybridMultilevel"/>
    <w:tmpl w:val="E610B2E4"/>
    <w:lvl w:ilvl="0" w:tplc="0408000F">
      <w:start w:val="1"/>
      <w:numFmt w:val="decimal"/>
      <w:lvlText w:val="%1."/>
      <w:lvlJc w:val="left"/>
      <w:pPr>
        <w:tabs>
          <w:tab w:val="num" w:pos="1495"/>
        </w:tabs>
        <w:ind w:left="1495" w:hanging="360"/>
      </w:pPr>
      <w:rPr>
        <w:rFonts w:cs="Times New Roman"/>
      </w:rPr>
    </w:lvl>
    <w:lvl w:ilvl="1" w:tplc="04080019" w:tentative="1">
      <w:start w:val="1"/>
      <w:numFmt w:val="lowerLetter"/>
      <w:lvlText w:val="%2."/>
      <w:lvlJc w:val="left"/>
      <w:pPr>
        <w:tabs>
          <w:tab w:val="num" w:pos="2215"/>
        </w:tabs>
        <w:ind w:left="2215" w:hanging="360"/>
      </w:pPr>
      <w:rPr>
        <w:rFonts w:cs="Times New Roman"/>
      </w:rPr>
    </w:lvl>
    <w:lvl w:ilvl="2" w:tplc="0408001B" w:tentative="1">
      <w:start w:val="1"/>
      <w:numFmt w:val="lowerRoman"/>
      <w:lvlText w:val="%3."/>
      <w:lvlJc w:val="right"/>
      <w:pPr>
        <w:tabs>
          <w:tab w:val="num" w:pos="2935"/>
        </w:tabs>
        <w:ind w:left="2935" w:hanging="180"/>
      </w:pPr>
      <w:rPr>
        <w:rFonts w:cs="Times New Roman"/>
      </w:rPr>
    </w:lvl>
    <w:lvl w:ilvl="3" w:tplc="0408000F" w:tentative="1">
      <w:start w:val="1"/>
      <w:numFmt w:val="decimal"/>
      <w:lvlText w:val="%4."/>
      <w:lvlJc w:val="left"/>
      <w:pPr>
        <w:tabs>
          <w:tab w:val="num" w:pos="3655"/>
        </w:tabs>
        <w:ind w:left="3655" w:hanging="360"/>
      </w:pPr>
      <w:rPr>
        <w:rFonts w:cs="Times New Roman"/>
      </w:rPr>
    </w:lvl>
    <w:lvl w:ilvl="4" w:tplc="04080019" w:tentative="1">
      <w:start w:val="1"/>
      <w:numFmt w:val="lowerLetter"/>
      <w:lvlText w:val="%5."/>
      <w:lvlJc w:val="left"/>
      <w:pPr>
        <w:tabs>
          <w:tab w:val="num" w:pos="4375"/>
        </w:tabs>
        <w:ind w:left="4375" w:hanging="360"/>
      </w:pPr>
      <w:rPr>
        <w:rFonts w:cs="Times New Roman"/>
      </w:rPr>
    </w:lvl>
    <w:lvl w:ilvl="5" w:tplc="0408001B" w:tentative="1">
      <w:start w:val="1"/>
      <w:numFmt w:val="lowerRoman"/>
      <w:lvlText w:val="%6."/>
      <w:lvlJc w:val="right"/>
      <w:pPr>
        <w:tabs>
          <w:tab w:val="num" w:pos="5095"/>
        </w:tabs>
        <w:ind w:left="5095" w:hanging="180"/>
      </w:pPr>
      <w:rPr>
        <w:rFonts w:cs="Times New Roman"/>
      </w:rPr>
    </w:lvl>
    <w:lvl w:ilvl="6" w:tplc="0408000F" w:tentative="1">
      <w:start w:val="1"/>
      <w:numFmt w:val="decimal"/>
      <w:lvlText w:val="%7."/>
      <w:lvlJc w:val="left"/>
      <w:pPr>
        <w:tabs>
          <w:tab w:val="num" w:pos="5815"/>
        </w:tabs>
        <w:ind w:left="5815" w:hanging="360"/>
      </w:pPr>
      <w:rPr>
        <w:rFonts w:cs="Times New Roman"/>
      </w:rPr>
    </w:lvl>
    <w:lvl w:ilvl="7" w:tplc="04080019" w:tentative="1">
      <w:start w:val="1"/>
      <w:numFmt w:val="lowerLetter"/>
      <w:lvlText w:val="%8."/>
      <w:lvlJc w:val="left"/>
      <w:pPr>
        <w:tabs>
          <w:tab w:val="num" w:pos="6535"/>
        </w:tabs>
        <w:ind w:left="6535" w:hanging="360"/>
      </w:pPr>
      <w:rPr>
        <w:rFonts w:cs="Times New Roman"/>
      </w:rPr>
    </w:lvl>
    <w:lvl w:ilvl="8" w:tplc="0408001B" w:tentative="1">
      <w:start w:val="1"/>
      <w:numFmt w:val="lowerRoman"/>
      <w:lvlText w:val="%9."/>
      <w:lvlJc w:val="right"/>
      <w:pPr>
        <w:tabs>
          <w:tab w:val="num" w:pos="7255"/>
        </w:tabs>
        <w:ind w:left="7255" w:hanging="180"/>
      </w:pPr>
      <w:rPr>
        <w:rFonts w:cs="Times New Roman"/>
      </w:rPr>
    </w:lvl>
  </w:abstractNum>
  <w:abstractNum w:abstractNumId="12" w15:restartNumberingAfterBreak="0">
    <w:nsid w:val="370568C7"/>
    <w:multiLevelType w:val="singleLevel"/>
    <w:tmpl w:val="C2A0244E"/>
    <w:lvl w:ilvl="0">
      <w:start w:val="1"/>
      <w:numFmt w:val="decimal"/>
      <w:lvlText w:val="%1)"/>
      <w:lvlJc w:val="left"/>
      <w:pPr>
        <w:tabs>
          <w:tab w:val="num" w:pos="725"/>
        </w:tabs>
        <w:ind w:left="725" w:hanging="705"/>
      </w:pPr>
      <w:rPr>
        <w:rFonts w:cs="Times New Roman" w:hint="default"/>
      </w:rPr>
    </w:lvl>
  </w:abstractNum>
  <w:abstractNum w:abstractNumId="13" w15:restartNumberingAfterBreak="0">
    <w:nsid w:val="37D41223"/>
    <w:multiLevelType w:val="singleLevel"/>
    <w:tmpl w:val="60482F4E"/>
    <w:lvl w:ilvl="0">
      <w:start w:val="1"/>
      <w:numFmt w:val="decimal"/>
      <w:lvlText w:val="IV.%1."/>
      <w:lvlJc w:val="left"/>
      <w:pPr>
        <w:tabs>
          <w:tab w:val="num" w:pos="720"/>
        </w:tabs>
        <w:ind w:left="360" w:hanging="360"/>
      </w:pPr>
      <w:rPr>
        <w:rFonts w:cs="Times New Roman" w:hint="default"/>
      </w:rPr>
    </w:lvl>
  </w:abstractNum>
  <w:abstractNum w:abstractNumId="14" w15:restartNumberingAfterBreak="0">
    <w:nsid w:val="3D69218C"/>
    <w:multiLevelType w:val="singleLevel"/>
    <w:tmpl w:val="2F38EB16"/>
    <w:lvl w:ilvl="0">
      <w:start w:val="1"/>
      <w:numFmt w:val="decimal"/>
      <w:lvlText w:val="ΙΙ.%1."/>
      <w:lvlJc w:val="left"/>
      <w:pPr>
        <w:tabs>
          <w:tab w:val="num" w:pos="720"/>
        </w:tabs>
        <w:ind w:left="360" w:hanging="360"/>
      </w:pPr>
      <w:rPr>
        <w:rFonts w:cs="Times New Roman" w:hint="default"/>
      </w:rPr>
    </w:lvl>
  </w:abstractNum>
  <w:abstractNum w:abstractNumId="15" w15:restartNumberingAfterBreak="0">
    <w:nsid w:val="3EF33B00"/>
    <w:multiLevelType w:val="hybridMultilevel"/>
    <w:tmpl w:val="3F30A8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1CE3655"/>
    <w:multiLevelType w:val="hybridMultilevel"/>
    <w:tmpl w:val="A4667280"/>
    <w:lvl w:ilvl="0" w:tplc="33DAC188">
      <w:start w:val="1"/>
      <w:numFmt w:val="decimal"/>
      <w:pStyle w:val="Gr-Note"/>
      <w:lvlText w:val="E%1"/>
      <w:lvlJc w:val="left"/>
      <w:pPr>
        <w:tabs>
          <w:tab w:val="num" w:pos="851"/>
        </w:tabs>
      </w:pPr>
      <w:rPr>
        <w:rFonts w:cs="Times New Roman" w:hint="default"/>
        <w:b/>
        <w:strike w:val="0"/>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7" w15:restartNumberingAfterBreak="0">
    <w:nsid w:val="42F751EE"/>
    <w:multiLevelType w:val="hybridMultilevel"/>
    <w:tmpl w:val="5D702BF2"/>
    <w:lvl w:ilvl="0" w:tplc="0408000F">
      <w:start w:val="2"/>
      <w:numFmt w:val="decimal"/>
      <w:lvlText w:val="%1."/>
      <w:lvlJc w:val="left"/>
      <w:pPr>
        <w:tabs>
          <w:tab w:val="num" w:pos="720"/>
        </w:tabs>
        <w:ind w:left="720" w:hanging="360"/>
      </w:pPr>
      <w:rPr>
        <w:rFonts w:cs="Times New Roman" w:hint="default"/>
      </w:rPr>
    </w:lvl>
    <w:lvl w:ilvl="1" w:tplc="5BE4B104">
      <w:start w:val="4"/>
      <w:numFmt w:val="lowerRoman"/>
      <w:lvlText w:val="%2)"/>
      <w:lvlJc w:val="left"/>
      <w:pPr>
        <w:tabs>
          <w:tab w:val="num" w:pos="1800"/>
        </w:tabs>
        <w:ind w:left="1800" w:hanging="720"/>
      </w:pPr>
      <w:rPr>
        <w:rFonts w:cs="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31F41DE"/>
    <w:multiLevelType w:val="hybridMultilevel"/>
    <w:tmpl w:val="3FC284BA"/>
    <w:lvl w:ilvl="0" w:tplc="DCE4A09C">
      <w:numFmt w:val="bullet"/>
      <w:lvlText w:val="-"/>
      <w:lvlJc w:val="left"/>
      <w:pPr>
        <w:tabs>
          <w:tab w:val="num" w:pos="1080"/>
        </w:tabs>
        <w:ind w:left="1080" w:hanging="360"/>
      </w:pPr>
      <w:rPr>
        <w:rFonts w:ascii="Arial" w:eastAsia="Times New Roman" w:hAnsi="Aria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2C4195"/>
    <w:multiLevelType w:val="singleLevel"/>
    <w:tmpl w:val="3EBACED4"/>
    <w:lvl w:ilvl="0">
      <w:start w:val="1"/>
      <w:numFmt w:val="decimal"/>
      <w:lvlText w:val="Ι.%1."/>
      <w:lvlJc w:val="left"/>
      <w:pPr>
        <w:tabs>
          <w:tab w:val="num" w:pos="360"/>
        </w:tabs>
        <w:ind w:left="360" w:hanging="360"/>
      </w:pPr>
      <w:rPr>
        <w:rFonts w:cs="Times New Roman" w:hint="default"/>
      </w:rPr>
    </w:lvl>
  </w:abstractNum>
  <w:abstractNum w:abstractNumId="20" w15:restartNumberingAfterBreak="0">
    <w:nsid w:val="451031C1"/>
    <w:multiLevelType w:val="hybridMultilevel"/>
    <w:tmpl w:val="04C439D6"/>
    <w:lvl w:ilvl="0" w:tplc="E77281EA">
      <w:start w:val="1"/>
      <w:numFmt w:val="decimal"/>
      <w:lvlText w:val="ΙΙ.%1."/>
      <w:lvlJc w:val="left"/>
      <w:pPr>
        <w:tabs>
          <w:tab w:val="num" w:pos="720"/>
        </w:tabs>
        <w:ind w:left="360" w:hanging="360"/>
      </w:pPr>
      <w:rPr>
        <w:rFonts w:cs="Times New Roman" w:hint="default"/>
      </w:rPr>
    </w:lvl>
    <w:lvl w:ilvl="1" w:tplc="5D12EB3E" w:tentative="1">
      <w:start w:val="1"/>
      <w:numFmt w:val="lowerLetter"/>
      <w:lvlText w:val="%2."/>
      <w:lvlJc w:val="left"/>
      <w:pPr>
        <w:tabs>
          <w:tab w:val="num" w:pos="1440"/>
        </w:tabs>
        <w:ind w:left="1440" w:hanging="360"/>
      </w:pPr>
      <w:rPr>
        <w:rFonts w:cs="Times New Roman"/>
      </w:rPr>
    </w:lvl>
    <w:lvl w:ilvl="2" w:tplc="593A9B36" w:tentative="1">
      <w:start w:val="1"/>
      <w:numFmt w:val="lowerRoman"/>
      <w:lvlText w:val="%3."/>
      <w:lvlJc w:val="right"/>
      <w:pPr>
        <w:tabs>
          <w:tab w:val="num" w:pos="2160"/>
        </w:tabs>
        <w:ind w:left="2160" w:hanging="180"/>
      </w:pPr>
      <w:rPr>
        <w:rFonts w:cs="Times New Roman"/>
      </w:rPr>
    </w:lvl>
    <w:lvl w:ilvl="3" w:tplc="CB5C37C6" w:tentative="1">
      <w:start w:val="1"/>
      <w:numFmt w:val="decimal"/>
      <w:lvlText w:val="%4."/>
      <w:lvlJc w:val="left"/>
      <w:pPr>
        <w:tabs>
          <w:tab w:val="num" w:pos="2880"/>
        </w:tabs>
        <w:ind w:left="2880" w:hanging="360"/>
      </w:pPr>
      <w:rPr>
        <w:rFonts w:cs="Times New Roman"/>
      </w:rPr>
    </w:lvl>
    <w:lvl w:ilvl="4" w:tplc="2EFAA1FC" w:tentative="1">
      <w:start w:val="1"/>
      <w:numFmt w:val="lowerLetter"/>
      <w:lvlText w:val="%5."/>
      <w:lvlJc w:val="left"/>
      <w:pPr>
        <w:tabs>
          <w:tab w:val="num" w:pos="3600"/>
        </w:tabs>
        <w:ind w:left="3600" w:hanging="360"/>
      </w:pPr>
      <w:rPr>
        <w:rFonts w:cs="Times New Roman"/>
      </w:rPr>
    </w:lvl>
    <w:lvl w:ilvl="5" w:tplc="DE8AED50" w:tentative="1">
      <w:start w:val="1"/>
      <w:numFmt w:val="lowerRoman"/>
      <w:lvlText w:val="%6."/>
      <w:lvlJc w:val="right"/>
      <w:pPr>
        <w:tabs>
          <w:tab w:val="num" w:pos="4320"/>
        </w:tabs>
        <w:ind w:left="4320" w:hanging="180"/>
      </w:pPr>
      <w:rPr>
        <w:rFonts w:cs="Times New Roman"/>
      </w:rPr>
    </w:lvl>
    <w:lvl w:ilvl="6" w:tplc="96D4BB28" w:tentative="1">
      <w:start w:val="1"/>
      <w:numFmt w:val="decimal"/>
      <w:lvlText w:val="%7."/>
      <w:lvlJc w:val="left"/>
      <w:pPr>
        <w:tabs>
          <w:tab w:val="num" w:pos="5040"/>
        </w:tabs>
        <w:ind w:left="5040" w:hanging="360"/>
      </w:pPr>
      <w:rPr>
        <w:rFonts w:cs="Times New Roman"/>
      </w:rPr>
    </w:lvl>
    <w:lvl w:ilvl="7" w:tplc="869EBB84" w:tentative="1">
      <w:start w:val="1"/>
      <w:numFmt w:val="lowerLetter"/>
      <w:lvlText w:val="%8."/>
      <w:lvlJc w:val="left"/>
      <w:pPr>
        <w:tabs>
          <w:tab w:val="num" w:pos="5760"/>
        </w:tabs>
        <w:ind w:left="5760" w:hanging="360"/>
      </w:pPr>
      <w:rPr>
        <w:rFonts w:cs="Times New Roman"/>
      </w:rPr>
    </w:lvl>
    <w:lvl w:ilvl="8" w:tplc="348E7CA8" w:tentative="1">
      <w:start w:val="1"/>
      <w:numFmt w:val="lowerRoman"/>
      <w:lvlText w:val="%9."/>
      <w:lvlJc w:val="right"/>
      <w:pPr>
        <w:tabs>
          <w:tab w:val="num" w:pos="6480"/>
        </w:tabs>
        <w:ind w:left="6480" w:hanging="180"/>
      </w:pPr>
      <w:rPr>
        <w:rFonts w:cs="Times New Roman"/>
      </w:rPr>
    </w:lvl>
  </w:abstractNum>
  <w:abstractNum w:abstractNumId="21" w15:restartNumberingAfterBreak="0">
    <w:nsid w:val="4B4612E4"/>
    <w:multiLevelType w:val="hybridMultilevel"/>
    <w:tmpl w:val="BDBA2A2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15:restartNumberingAfterBreak="0">
    <w:nsid w:val="4E7A577A"/>
    <w:multiLevelType w:val="hybridMultilevel"/>
    <w:tmpl w:val="52FC278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626AC3"/>
    <w:multiLevelType w:val="singleLevel"/>
    <w:tmpl w:val="1182EF3E"/>
    <w:lvl w:ilvl="0">
      <w:start w:val="1"/>
      <w:numFmt w:val="bullet"/>
      <w:pStyle w:val="Bulletbl"/>
      <w:lvlText w:val=""/>
      <w:legacy w:legacy="1" w:legacySpace="0" w:legacyIndent="360"/>
      <w:lvlJc w:val="left"/>
      <w:pPr>
        <w:ind w:left="360" w:hanging="360"/>
      </w:pPr>
      <w:rPr>
        <w:rFonts w:ascii="Wingdings" w:hAnsi="Wingdings" w:hint="default"/>
        <w:sz w:val="18"/>
      </w:rPr>
    </w:lvl>
  </w:abstractNum>
  <w:abstractNum w:abstractNumId="24" w15:restartNumberingAfterBreak="0">
    <w:nsid w:val="73222582"/>
    <w:multiLevelType w:val="hybridMultilevel"/>
    <w:tmpl w:val="9558E69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6D10B16"/>
    <w:multiLevelType w:val="hybridMultilevel"/>
    <w:tmpl w:val="FB7A17CC"/>
    <w:lvl w:ilvl="0" w:tplc="4A6A1F08">
      <w:start w:val="2"/>
      <w:numFmt w:val="decimal"/>
      <w:lvlText w:val="ΙΙ.%1."/>
      <w:lvlJc w:val="left"/>
      <w:pPr>
        <w:tabs>
          <w:tab w:val="num" w:pos="720"/>
        </w:tabs>
        <w:ind w:left="36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BB76E3B"/>
    <w:multiLevelType w:val="hybridMultilevel"/>
    <w:tmpl w:val="A72E26D8"/>
    <w:lvl w:ilvl="0" w:tplc="FFFFFFFF">
      <w:start w:val="1"/>
      <w:numFmt w:val="decimal"/>
      <w:lvlText w:val="%1."/>
      <w:lvlJc w:val="left"/>
      <w:pPr>
        <w:ind w:left="540" w:hanging="360"/>
      </w:pPr>
      <w:rPr>
        <w:rFonts w:cs="Times New Roman"/>
        <w:b w:val="0"/>
      </w:rPr>
    </w:lvl>
    <w:lvl w:ilvl="1" w:tplc="FFFFFFFF">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abstractNumId w:val="23"/>
  </w:num>
  <w:num w:numId="2">
    <w:abstractNumId w:val="8"/>
  </w:num>
  <w:num w:numId="3">
    <w:abstractNumId w:val="19"/>
  </w:num>
  <w:num w:numId="4">
    <w:abstractNumId w:val="14"/>
  </w:num>
  <w:num w:numId="5">
    <w:abstractNumId w:val="10"/>
  </w:num>
  <w:num w:numId="6">
    <w:abstractNumId w:val="13"/>
  </w:num>
  <w:num w:numId="7">
    <w:abstractNumId w:val="20"/>
  </w:num>
  <w:num w:numId="8">
    <w:abstractNumId w:val="7"/>
  </w:num>
  <w:num w:numId="9">
    <w:abstractNumId w:val="25"/>
  </w:num>
  <w:num w:numId="10">
    <w:abstractNumId w:val="17"/>
  </w:num>
  <w:num w:numId="11">
    <w:abstractNumId w:val="9"/>
  </w:num>
  <w:num w:numId="12">
    <w:abstractNumId w:val="1"/>
  </w:num>
  <w:num w:numId="13">
    <w:abstractNumId w:val="22"/>
  </w:num>
  <w:num w:numId="14">
    <w:abstractNumId w:val="23"/>
  </w:num>
  <w:num w:numId="15">
    <w:abstractNumId w:val="3"/>
  </w:num>
  <w:num w:numId="16">
    <w:abstractNumId w:val="2"/>
  </w:num>
  <w:num w:numId="17">
    <w:abstractNumId w:val="24"/>
  </w:num>
  <w:num w:numId="18">
    <w:abstractNumId w:val="18"/>
  </w:num>
  <w:num w:numId="19">
    <w:abstractNumId w:val="5"/>
  </w:num>
  <w:num w:numId="20">
    <w:abstractNumId w:val="4"/>
  </w:num>
  <w:num w:numId="21">
    <w:abstractNumId w:val="26"/>
  </w:num>
  <w:num w:numId="22">
    <w:abstractNumId w:val="11"/>
  </w:num>
  <w:num w:numId="23">
    <w:abstractNumId w:val="16"/>
  </w:num>
  <w:num w:numId="24">
    <w:abstractNumId w:val="12"/>
  </w:num>
  <w:num w:numId="25">
    <w:abstractNumId w:val="21"/>
  </w:num>
  <w:num w:numId="26">
    <w:abstractNumId w:val="0"/>
  </w:num>
  <w:num w:numId="27">
    <w:abstractNumId w:val="15"/>
  </w:num>
  <w:num w:numId="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ratigaki Lina">
    <w15:presenceInfo w15:providerId="AD" w15:userId="S-1-5-21-1053044466-855662483-561332275-14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898"/>
    <w:rsid w:val="000021B7"/>
    <w:rsid w:val="00007A2B"/>
    <w:rsid w:val="00007E09"/>
    <w:rsid w:val="00012D30"/>
    <w:rsid w:val="000145F8"/>
    <w:rsid w:val="0003320A"/>
    <w:rsid w:val="00033937"/>
    <w:rsid w:val="00035E1E"/>
    <w:rsid w:val="0004191A"/>
    <w:rsid w:val="00041A1F"/>
    <w:rsid w:val="00042B34"/>
    <w:rsid w:val="000445D0"/>
    <w:rsid w:val="00044DA4"/>
    <w:rsid w:val="00055D62"/>
    <w:rsid w:val="0006002E"/>
    <w:rsid w:val="000657AE"/>
    <w:rsid w:val="00082586"/>
    <w:rsid w:val="00087E18"/>
    <w:rsid w:val="00090083"/>
    <w:rsid w:val="00092B90"/>
    <w:rsid w:val="00096437"/>
    <w:rsid w:val="000969D3"/>
    <w:rsid w:val="000A64A1"/>
    <w:rsid w:val="000A6EA8"/>
    <w:rsid w:val="000A7879"/>
    <w:rsid w:val="000B025F"/>
    <w:rsid w:val="000B10B5"/>
    <w:rsid w:val="000B1E5E"/>
    <w:rsid w:val="000B3F1B"/>
    <w:rsid w:val="000C0985"/>
    <w:rsid w:val="000C5331"/>
    <w:rsid w:val="000C738A"/>
    <w:rsid w:val="000D069D"/>
    <w:rsid w:val="000D3694"/>
    <w:rsid w:val="000D36C6"/>
    <w:rsid w:val="000D6DCD"/>
    <w:rsid w:val="000E6EA4"/>
    <w:rsid w:val="000F1365"/>
    <w:rsid w:val="000F1D36"/>
    <w:rsid w:val="000F47FD"/>
    <w:rsid w:val="000F49AC"/>
    <w:rsid w:val="00100B61"/>
    <w:rsid w:val="00102CCF"/>
    <w:rsid w:val="001100DD"/>
    <w:rsid w:val="00112B01"/>
    <w:rsid w:val="0011347B"/>
    <w:rsid w:val="00114B0A"/>
    <w:rsid w:val="0011776D"/>
    <w:rsid w:val="00117F03"/>
    <w:rsid w:val="00122B3A"/>
    <w:rsid w:val="00127B28"/>
    <w:rsid w:val="00132268"/>
    <w:rsid w:val="00133462"/>
    <w:rsid w:val="001432F8"/>
    <w:rsid w:val="001433FB"/>
    <w:rsid w:val="00143CBA"/>
    <w:rsid w:val="001447E9"/>
    <w:rsid w:val="0015049C"/>
    <w:rsid w:val="001511D1"/>
    <w:rsid w:val="00156BA9"/>
    <w:rsid w:val="00162EE8"/>
    <w:rsid w:val="00167F28"/>
    <w:rsid w:val="00174E75"/>
    <w:rsid w:val="00174EB7"/>
    <w:rsid w:val="001750C8"/>
    <w:rsid w:val="001778B1"/>
    <w:rsid w:val="0018239C"/>
    <w:rsid w:val="001848CB"/>
    <w:rsid w:val="001865CB"/>
    <w:rsid w:val="001879C0"/>
    <w:rsid w:val="00197FF7"/>
    <w:rsid w:val="001A1578"/>
    <w:rsid w:val="001A28B3"/>
    <w:rsid w:val="001B036E"/>
    <w:rsid w:val="001C3344"/>
    <w:rsid w:val="001C4CD6"/>
    <w:rsid w:val="001C58B8"/>
    <w:rsid w:val="001D3F58"/>
    <w:rsid w:val="001E4EBE"/>
    <w:rsid w:val="001F2480"/>
    <w:rsid w:val="0020558A"/>
    <w:rsid w:val="0020711F"/>
    <w:rsid w:val="00212C52"/>
    <w:rsid w:val="00221B06"/>
    <w:rsid w:val="00232C63"/>
    <w:rsid w:val="002332AE"/>
    <w:rsid w:val="00237342"/>
    <w:rsid w:val="00240D5C"/>
    <w:rsid w:val="00242CE0"/>
    <w:rsid w:val="00252984"/>
    <w:rsid w:val="0025782A"/>
    <w:rsid w:val="00262A46"/>
    <w:rsid w:val="0026396E"/>
    <w:rsid w:val="002670C9"/>
    <w:rsid w:val="00277131"/>
    <w:rsid w:val="002771C0"/>
    <w:rsid w:val="002901F7"/>
    <w:rsid w:val="0029568F"/>
    <w:rsid w:val="002A089F"/>
    <w:rsid w:val="002A328F"/>
    <w:rsid w:val="002A50DB"/>
    <w:rsid w:val="002A739B"/>
    <w:rsid w:val="002A7595"/>
    <w:rsid w:val="002B55F4"/>
    <w:rsid w:val="002B6992"/>
    <w:rsid w:val="002C0DBA"/>
    <w:rsid w:val="002C0DF3"/>
    <w:rsid w:val="002C3781"/>
    <w:rsid w:val="002C3DC9"/>
    <w:rsid w:val="002C77AD"/>
    <w:rsid w:val="002E1F10"/>
    <w:rsid w:val="002E42B1"/>
    <w:rsid w:val="002F2353"/>
    <w:rsid w:val="002F26F7"/>
    <w:rsid w:val="00307D23"/>
    <w:rsid w:val="00310B9E"/>
    <w:rsid w:val="00311FB0"/>
    <w:rsid w:val="0032460A"/>
    <w:rsid w:val="00326EAE"/>
    <w:rsid w:val="00327DA0"/>
    <w:rsid w:val="003318FB"/>
    <w:rsid w:val="00342CEF"/>
    <w:rsid w:val="00351183"/>
    <w:rsid w:val="00356458"/>
    <w:rsid w:val="0035668C"/>
    <w:rsid w:val="00357AFD"/>
    <w:rsid w:val="0036277E"/>
    <w:rsid w:val="00365359"/>
    <w:rsid w:val="00365EE6"/>
    <w:rsid w:val="00366DC7"/>
    <w:rsid w:val="00371099"/>
    <w:rsid w:val="003725C6"/>
    <w:rsid w:val="00374931"/>
    <w:rsid w:val="00382B5E"/>
    <w:rsid w:val="003830A2"/>
    <w:rsid w:val="003860F2"/>
    <w:rsid w:val="00392FA7"/>
    <w:rsid w:val="00393108"/>
    <w:rsid w:val="003A1FAC"/>
    <w:rsid w:val="003A5EFC"/>
    <w:rsid w:val="003B01EB"/>
    <w:rsid w:val="003B21E1"/>
    <w:rsid w:val="003C1B4B"/>
    <w:rsid w:val="003D2B20"/>
    <w:rsid w:val="003D4664"/>
    <w:rsid w:val="003D51B9"/>
    <w:rsid w:val="003D5254"/>
    <w:rsid w:val="003E2B99"/>
    <w:rsid w:val="003E74C5"/>
    <w:rsid w:val="003F01FF"/>
    <w:rsid w:val="003F2EB4"/>
    <w:rsid w:val="00401254"/>
    <w:rsid w:val="00401671"/>
    <w:rsid w:val="0040221C"/>
    <w:rsid w:val="00405EF6"/>
    <w:rsid w:val="004122E2"/>
    <w:rsid w:val="00414483"/>
    <w:rsid w:val="00416102"/>
    <w:rsid w:val="00416D14"/>
    <w:rsid w:val="00417289"/>
    <w:rsid w:val="00420580"/>
    <w:rsid w:val="00420B17"/>
    <w:rsid w:val="00431E51"/>
    <w:rsid w:val="004335D6"/>
    <w:rsid w:val="00450059"/>
    <w:rsid w:val="004512F1"/>
    <w:rsid w:val="004531EE"/>
    <w:rsid w:val="00454C57"/>
    <w:rsid w:val="004556CA"/>
    <w:rsid w:val="00456D03"/>
    <w:rsid w:val="00457841"/>
    <w:rsid w:val="0046358A"/>
    <w:rsid w:val="00466525"/>
    <w:rsid w:val="004700B7"/>
    <w:rsid w:val="0047067B"/>
    <w:rsid w:val="00471F80"/>
    <w:rsid w:val="00473159"/>
    <w:rsid w:val="004762A1"/>
    <w:rsid w:val="004866F8"/>
    <w:rsid w:val="004934B7"/>
    <w:rsid w:val="00495337"/>
    <w:rsid w:val="0049706D"/>
    <w:rsid w:val="004A0F68"/>
    <w:rsid w:val="004A1C9E"/>
    <w:rsid w:val="004A4588"/>
    <w:rsid w:val="004A5392"/>
    <w:rsid w:val="004B1EEF"/>
    <w:rsid w:val="004C4EDE"/>
    <w:rsid w:val="004C6EA9"/>
    <w:rsid w:val="004C72CE"/>
    <w:rsid w:val="004D0C86"/>
    <w:rsid w:val="004D542E"/>
    <w:rsid w:val="004E7276"/>
    <w:rsid w:val="004E77C2"/>
    <w:rsid w:val="004F6832"/>
    <w:rsid w:val="004F7F9A"/>
    <w:rsid w:val="00500B1E"/>
    <w:rsid w:val="00510094"/>
    <w:rsid w:val="00512537"/>
    <w:rsid w:val="00513539"/>
    <w:rsid w:val="005155BE"/>
    <w:rsid w:val="0051643A"/>
    <w:rsid w:val="00521020"/>
    <w:rsid w:val="0052138F"/>
    <w:rsid w:val="0052457C"/>
    <w:rsid w:val="0052778D"/>
    <w:rsid w:val="0053206B"/>
    <w:rsid w:val="00536EB6"/>
    <w:rsid w:val="00542376"/>
    <w:rsid w:val="00542650"/>
    <w:rsid w:val="00544B24"/>
    <w:rsid w:val="00546057"/>
    <w:rsid w:val="00552FD0"/>
    <w:rsid w:val="0056208C"/>
    <w:rsid w:val="005726F0"/>
    <w:rsid w:val="00575A1F"/>
    <w:rsid w:val="00577832"/>
    <w:rsid w:val="00584E70"/>
    <w:rsid w:val="00586644"/>
    <w:rsid w:val="005945C4"/>
    <w:rsid w:val="00597C38"/>
    <w:rsid w:val="005A0554"/>
    <w:rsid w:val="005A2E34"/>
    <w:rsid w:val="005B0198"/>
    <w:rsid w:val="005B1894"/>
    <w:rsid w:val="005B4D69"/>
    <w:rsid w:val="005B7758"/>
    <w:rsid w:val="005C0591"/>
    <w:rsid w:val="005D11AB"/>
    <w:rsid w:val="005D3918"/>
    <w:rsid w:val="005E7ACD"/>
    <w:rsid w:val="005F5CF3"/>
    <w:rsid w:val="005F7033"/>
    <w:rsid w:val="00615CE8"/>
    <w:rsid w:val="00622B7D"/>
    <w:rsid w:val="0062650F"/>
    <w:rsid w:val="00630FE2"/>
    <w:rsid w:val="006405CC"/>
    <w:rsid w:val="00646DF8"/>
    <w:rsid w:val="00650B89"/>
    <w:rsid w:val="00654623"/>
    <w:rsid w:val="006557EC"/>
    <w:rsid w:val="00655D4A"/>
    <w:rsid w:val="00657F94"/>
    <w:rsid w:val="006621D2"/>
    <w:rsid w:val="006635BC"/>
    <w:rsid w:val="00683FE7"/>
    <w:rsid w:val="00684CFB"/>
    <w:rsid w:val="00684F12"/>
    <w:rsid w:val="006A4713"/>
    <w:rsid w:val="006A595F"/>
    <w:rsid w:val="006A61BE"/>
    <w:rsid w:val="006B0E0D"/>
    <w:rsid w:val="006B2954"/>
    <w:rsid w:val="006B670E"/>
    <w:rsid w:val="006C3690"/>
    <w:rsid w:val="006C7582"/>
    <w:rsid w:val="006D5D05"/>
    <w:rsid w:val="006D7657"/>
    <w:rsid w:val="006F223F"/>
    <w:rsid w:val="006F5E60"/>
    <w:rsid w:val="007063C3"/>
    <w:rsid w:val="0071002E"/>
    <w:rsid w:val="00717248"/>
    <w:rsid w:val="0072033E"/>
    <w:rsid w:val="00724736"/>
    <w:rsid w:val="00735452"/>
    <w:rsid w:val="00736EC7"/>
    <w:rsid w:val="00737C4F"/>
    <w:rsid w:val="0074222A"/>
    <w:rsid w:val="007448D1"/>
    <w:rsid w:val="00744DFA"/>
    <w:rsid w:val="00746EE0"/>
    <w:rsid w:val="0075537D"/>
    <w:rsid w:val="00762EA2"/>
    <w:rsid w:val="00766085"/>
    <w:rsid w:val="00771CDB"/>
    <w:rsid w:val="00774E1B"/>
    <w:rsid w:val="00775DF3"/>
    <w:rsid w:val="00783BBE"/>
    <w:rsid w:val="00783DAD"/>
    <w:rsid w:val="00785960"/>
    <w:rsid w:val="007869A0"/>
    <w:rsid w:val="00790D1D"/>
    <w:rsid w:val="007935AE"/>
    <w:rsid w:val="007965E5"/>
    <w:rsid w:val="007A34F4"/>
    <w:rsid w:val="007A66E5"/>
    <w:rsid w:val="007B005D"/>
    <w:rsid w:val="007B35C3"/>
    <w:rsid w:val="007B36BD"/>
    <w:rsid w:val="007C6A9E"/>
    <w:rsid w:val="007D4014"/>
    <w:rsid w:val="007D4968"/>
    <w:rsid w:val="007D55CE"/>
    <w:rsid w:val="007D781C"/>
    <w:rsid w:val="007E51A8"/>
    <w:rsid w:val="007F13D6"/>
    <w:rsid w:val="007F5C36"/>
    <w:rsid w:val="007F60D4"/>
    <w:rsid w:val="00801DDF"/>
    <w:rsid w:val="00803477"/>
    <w:rsid w:val="008116CB"/>
    <w:rsid w:val="0081380D"/>
    <w:rsid w:val="00813E44"/>
    <w:rsid w:val="008156EB"/>
    <w:rsid w:val="0081792D"/>
    <w:rsid w:val="00825FFE"/>
    <w:rsid w:val="008264F6"/>
    <w:rsid w:val="00827C4C"/>
    <w:rsid w:val="00834868"/>
    <w:rsid w:val="00835805"/>
    <w:rsid w:val="00846AC3"/>
    <w:rsid w:val="00853870"/>
    <w:rsid w:val="0087012D"/>
    <w:rsid w:val="00871C91"/>
    <w:rsid w:val="008911FB"/>
    <w:rsid w:val="00892CAD"/>
    <w:rsid w:val="00894495"/>
    <w:rsid w:val="00897EEC"/>
    <w:rsid w:val="008A390A"/>
    <w:rsid w:val="008A6922"/>
    <w:rsid w:val="008B20A6"/>
    <w:rsid w:val="008C1288"/>
    <w:rsid w:val="008C3A73"/>
    <w:rsid w:val="008C5064"/>
    <w:rsid w:val="008C66A6"/>
    <w:rsid w:val="008D394B"/>
    <w:rsid w:val="008E37C5"/>
    <w:rsid w:val="008F58F9"/>
    <w:rsid w:val="008F74D5"/>
    <w:rsid w:val="008F7BAF"/>
    <w:rsid w:val="0090240F"/>
    <w:rsid w:val="00903DDF"/>
    <w:rsid w:val="009055F4"/>
    <w:rsid w:val="009142AC"/>
    <w:rsid w:val="00917B7D"/>
    <w:rsid w:val="00917CF2"/>
    <w:rsid w:val="00922336"/>
    <w:rsid w:val="00926C39"/>
    <w:rsid w:val="009455B8"/>
    <w:rsid w:val="00950867"/>
    <w:rsid w:val="00956414"/>
    <w:rsid w:val="009666FE"/>
    <w:rsid w:val="00973E5E"/>
    <w:rsid w:val="00981FA5"/>
    <w:rsid w:val="0098220B"/>
    <w:rsid w:val="00982DE3"/>
    <w:rsid w:val="009866DD"/>
    <w:rsid w:val="009867E4"/>
    <w:rsid w:val="0098694F"/>
    <w:rsid w:val="009A54F2"/>
    <w:rsid w:val="009B06BA"/>
    <w:rsid w:val="009B0910"/>
    <w:rsid w:val="009B4B83"/>
    <w:rsid w:val="009C16D4"/>
    <w:rsid w:val="009C6138"/>
    <w:rsid w:val="009C735A"/>
    <w:rsid w:val="009D5503"/>
    <w:rsid w:val="009E23B7"/>
    <w:rsid w:val="009E6DCC"/>
    <w:rsid w:val="009E7C18"/>
    <w:rsid w:val="009F56B2"/>
    <w:rsid w:val="00A048A4"/>
    <w:rsid w:val="00A06829"/>
    <w:rsid w:val="00A14EB6"/>
    <w:rsid w:val="00A165DC"/>
    <w:rsid w:val="00A20ADF"/>
    <w:rsid w:val="00A27F68"/>
    <w:rsid w:val="00A27F9B"/>
    <w:rsid w:val="00A32966"/>
    <w:rsid w:val="00A33587"/>
    <w:rsid w:val="00A44CB3"/>
    <w:rsid w:val="00A45A0F"/>
    <w:rsid w:val="00A4613D"/>
    <w:rsid w:val="00A462B1"/>
    <w:rsid w:val="00A532DB"/>
    <w:rsid w:val="00A62E2A"/>
    <w:rsid w:val="00A661C5"/>
    <w:rsid w:val="00A7340D"/>
    <w:rsid w:val="00A777C0"/>
    <w:rsid w:val="00A8346B"/>
    <w:rsid w:val="00A852E5"/>
    <w:rsid w:val="00A91075"/>
    <w:rsid w:val="00A911FA"/>
    <w:rsid w:val="00A918C8"/>
    <w:rsid w:val="00A918D9"/>
    <w:rsid w:val="00A9297A"/>
    <w:rsid w:val="00A92C34"/>
    <w:rsid w:val="00A930FB"/>
    <w:rsid w:val="00A93941"/>
    <w:rsid w:val="00A95C1B"/>
    <w:rsid w:val="00AA0FFF"/>
    <w:rsid w:val="00AA7FCD"/>
    <w:rsid w:val="00AB3160"/>
    <w:rsid w:val="00AB3298"/>
    <w:rsid w:val="00AB4615"/>
    <w:rsid w:val="00AB73A7"/>
    <w:rsid w:val="00AC0E27"/>
    <w:rsid w:val="00AC30A7"/>
    <w:rsid w:val="00AC53D2"/>
    <w:rsid w:val="00AD2A4D"/>
    <w:rsid w:val="00AD354E"/>
    <w:rsid w:val="00AE0304"/>
    <w:rsid w:val="00AF0044"/>
    <w:rsid w:val="00AF0878"/>
    <w:rsid w:val="00AF50D1"/>
    <w:rsid w:val="00AF7E72"/>
    <w:rsid w:val="00B05F5B"/>
    <w:rsid w:val="00B06F01"/>
    <w:rsid w:val="00B13019"/>
    <w:rsid w:val="00B1741B"/>
    <w:rsid w:val="00B22CC2"/>
    <w:rsid w:val="00B255C7"/>
    <w:rsid w:val="00B43556"/>
    <w:rsid w:val="00B4759A"/>
    <w:rsid w:val="00B556D5"/>
    <w:rsid w:val="00B65089"/>
    <w:rsid w:val="00B656FB"/>
    <w:rsid w:val="00B71A68"/>
    <w:rsid w:val="00B763DC"/>
    <w:rsid w:val="00B76887"/>
    <w:rsid w:val="00B81021"/>
    <w:rsid w:val="00B84C1E"/>
    <w:rsid w:val="00B855E5"/>
    <w:rsid w:val="00B86334"/>
    <w:rsid w:val="00B96A7C"/>
    <w:rsid w:val="00BA1BE1"/>
    <w:rsid w:val="00BB08AD"/>
    <w:rsid w:val="00BB4FFD"/>
    <w:rsid w:val="00BC252C"/>
    <w:rsid w:val="00BC702D"/>
    <w:rsid w:val="00BD2644"/>
    <w:rsid w:val="00BD293F"/>
    <w:rsid w:val="00BD5176"/>
    <w:rsid w:val="00BD6898"/>
    <w:rsid w:val="00BE23BC"/>
    <w:rsid w:val="00BE3417"/>
    <w:rsid w:val="00BF1ADE"/>
    <w:rsid w:val="00BF4875"/>
    <w:rsid w:val="00C0453C"/>
    <w:rsid w:val="00C067EE"/>
    <w:rsid w:val="00C10DDA"/>
    <w:rsid w:val="00C15CC8"/>
    <w:rsid w:val="00C16C51"/>
    <w:rsid w:val="00C170D3"/>
    <w:rsid w:val="00C27D2B"/>
    <w:rsid w:val="00C3453F"/>
    <w:rsid w:val="00C45827"/>
    <w:rsid w:val="00C46270"/>
    <w:rsid w:val="00C46409"/>
    <w:rsid w:val="00C46D2E"/>
    <w:rsid w:val="00C51B59"/>
    <w:rsid w:val="00C527C5"/>
    <w:rsid w:val="00C62676"/>
    <w:rsid w:val="00C74751"/>
    <w:rsid w:val="00C74F29"/>
    <w:rsid w:val="00C907AE"/>
    <w:rsid w:val="00C927C4"/>
    <w:rsid w:val="00CA46B1"/>
    <w:rsid w:val="00CB77A2"/>
    <w:rsid w:val="00CC1307"/>
    <w:rsid w:val="00CC554A"/>
    <w:rsid w:val="00CD5170"/>
    <w:rsid w:val="00CD550C"/>
    <w:rsid w:val="00CD76F7"/>
    <w:rsid w:val="00CE7D82"/>
    <w:rsid w:val="00CF057C"/>
    <w:rsid w:val="00CF0B1E"/>
    <w:rsid w:val="00CF4DCB"/>
    <w:rsid w:val="00CF4E32"/>
    <w:rsid w:val="00D04A33"/>
    <w:rsid w:val="00D26F29"/>
    <w:rsid w:val="00D30FAB"/>
    <w:rsid w:val="00D336E1"/>
    <w:rsid w:val="00D36A47"/>
    <w:rsid w:val="00D44CA1"/>
    <w:rsid w:val="00D45462"/>
    <w:rsid w:val="00D4708C"/>
    <w:rsid w:val="00D60F02"/>
    <w:rsid w:val="00D70567"/>
    <w:rsid w:val="00D76C31"/>
    <w:rsid w:val="00D8024E"/>
    <w:rsid w:val="00D80E5B"/>
    <w:rsid w:val="00D931B7"/>
    <w:rsid w:val="00D938E6"/>
    <w:rsid w:val="00D9454E"/>
    <w:rsid w:val="00DA18F8"/>
    <w:rsid w:val="00DA1D51"/>
    <w:rsid w:val="00DA7615"/>
    <w:rsid w:val="00DB55F1"/>
    <w:rsid w:val="00DB7E24"/>
    <w:rsid w:val="00DC5CA7"/>
    <w:rsid w:val="00DC7E17"/>
    <w:rsid w:val="00DD2B69"/>
    <w:rsid w:val="00DE059F"/>
    <w:rsid w:val="00DE7F1F"/>
    <w:rsid w:val="00DF5A73"/>
    <w:rsid w:val="00DF6868"/>
    <w:rsid w:val="00DF6BB5"/>
    <w:rsid w:val="00DF73EF"/>
    <w:rsid w:val="00E0183E"/>
    <w:rsid w:val="00E06F86"/>
    <w:rsid w:val="00E116E5"/>
    <w:rsid w:val="00E1356B"/>
    <w:rsid w:val="00E141FC"/>
    <w:rsid w:val="00E2653E"/>
    <w:rsid w:val="00E327F1"/>
    <w:rsid w:val="00E32B43"/>
    <w:rsid w:val="00E33815"/>
    <w:rsid w:val="00E3460C"/>
    <w:rsid w:val="00E402E8"/>
    <w:rsid w:val="00E460F2"/>
    <w:rsid w:val="00E52687"/>
    <w:rsid w:val="00E52F5D"/>
    <w:rsid w:val="00E74626"/>
    <w:rsid w:val="00E81131"/>
    <w:rsid w:val="00E83256"/>
    <w:rsid w:val="00E93D3A"/>
    <w:rsid w:val="00E96080"/>
    <w:rsid w:val="00EA04E6"/>
    <w:rsid w:val="00EB151B"/>
    <w:rsid w:val="00EB5628"/>
    <w:rsid w:val="00EB56F6"/>
    <w:rsid w:val="00EB654C"/>
    <w:rsid w:val="00EC480B"/>
    <w:rsid w:val="00ED2202"/>
    <w:rsid w:val="00ED334F"/>
    <w:rsid w:val="00ED46A1"/>
    <w:rsid w:val="00EF1D75"/>
    <w:rsid w:val="00EF5201"/>
    <w:rsid w:val="00EF7C81"/>
    <w:rsid w:val="00F01621"/>
    <w:rsid w:val="00F01F17"/>
    <w:rsid w:val="00F13D2F"/>
    <w:rsid w:val="00F14F02"/>
    <w:rsid w:val="00F16627"/>
    <w:rsid w:val="00F22CA3"/>
    <w:rsid w:val="00F30B3C"/>
    <w:rsid w:val="00F3744D"/>
    <w:rsid w:val="00F45E26"/>
    <w:rsid w:val="00F542C3"/>
    <w:rsid w:val="00F60C8B"/>
    <w:rsid w:val="00F61CF4"/>
    <w:rsid w:val="00F80A41"/>
    <w:rsid w:val="00F826A4"/>
    <w:rsid w:val="00F8574B"/>
    <w:rsid w:val="00F85998"/>
    <w:rsid w:val="00F8727F"/>
    <w:rsid w:val="00F92D41"/>
    <w:rsid w:val="00FB0898"/>
    <w:rsid w:val="00FB3614"/>
    <w:rsid w:val="00FC4E64"/>
    <w:rsid w:val="00FD1D03"/>
    <w:rsid w:val="00FD4392"/>
    <w:rsid w:val="00FD516E"/>
    <w:rsid w:val="00FD6F3D"/>
    <w:rsid w:val="00FE549B"/>
    <w:rsid w:val="00FF02E0"/>
    <w:rsid w:val="00FF62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6D7AB8"/>
  <w15:docId w15:val="{6F3565D7-D8A2-402D-9EA1-64A8E811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B1E"/>
    <w:rPr>
      <w:sz w:val="22"/>
      <w:lang w:val="en-GB"/>
    </w:rPr>
  </w:style>
  <w:style w:type="paragraph" w:styleId="1">
    <w:name w:val="heading 1"/>
    <w:basedOn w:val="a"/>
    <w:next w:val="a"/>
    <w:link w:val="1Char"/>
    <w:uiPriority w:val="99"/>
    <w:qFormat/>
    <w:rsid w:val="00500B1E"/>
    <w:pPr>
      <w:keepNext/>
      <w:spacing w:line="360" w:lineRule="auto"/>
      <w:jc w:val="center"/>
      <w:outlineLvl w:val="0"/>
    </w:pPr>
    <w:rPr>
      <w:rFonts w:ascii="Cambria" w:hAnsi="Cambria"/>
      <w:b/>
      <w:bCs/>
      <w:kern w:val="32"/>
      <w:sz w:val="32"/>
      <w:szCs w:val="32"/>
    </w:rPr>
  </w:style>
  <w:style w:type="paragraph" w:styleId="20">
    <w:name w:val="heading 2"/>
    <w:aliases w:val="h2"/>
    <w:basedOn w:val="a"/>
    <w:next w:val="a"/>
    <w:link w:val="2Char"/>
    <w:uiPriority w:val="99"/>
    <w:qFormat/>
    <w:rsid w:val="00500B1E"/>
    <w:pPr>
      <w:keepNext/>
      <w:spacing w:after="240"/>
      <w:jc w:val="both"/>
      <w:outlineLvl w:val="1"/>
    </w:pPr>
    <w:rPr>
      <w:rFonts w:ascii="Cambria" w:hAnsi="Cambria"/>
      <w:b/>
      <w:bCs/>
      <w:i/>
      <w:iCs/>
      <w:sz w:val="28"/>
      <w:szCs w:val="28"/>
    </w:rPr>
  </w:style>
  <w:style w:type="paragraph" w:styleId="3">
    <w:name w:val="heading 3"/>
    <w:aliases w:val="Level 1 - 1"/>
    <w:basedOn w:val="a"/>
    <w:next w:val="a"/>
    <w:link w:val="3Char"/>
    <w:uiPriority w:val="99"/>
    <w:qFormat/>
    <w:rsid w:val="00500B1E"/>
    <w:pPr>
      <w:keepNext/>
      <w:tabs>
        <w:tab w:val="num" w:pos="576"/>
      </w:tabs>
      <w:spacing w:after="240"/>
      <w:jc w:val="both"/>
      <w:outlineLvl w:val="2"/>
    </w:pPr>
    <w:rPr>
      <w:rFonts w:ascii="Cambria" w:hAnsi="Cambria"/>
      <w:b/>
      <w:bCs/>
      <w:sz w:val="26"/>
      <w:szCs w:val="26"/>
    </w:rPr>
  </w:style>
  <w:style w:type="paragraph" w:styleId="4">
    <w:name w:val="heading 4"/>
    <w:basedOn w:val="a"/>
    <w:next w:val="a"/>
    <w:link w:val="4Char"/>
    <w:uiPriority w:val="99"/>
    <w:qFormat/>
    <w:rsid w:val="00500B1E"/>
    <w:pPr>
      <w:keepNext/>
      <w:outlineLvl w:val="3"/>
    </w:pPr>
    <w:rPr>
      <w:rFonts w:ascii="Calibri" w:hAnsi="Calibri"/>
      <w:b/>
      <w:bCs/>
      <w:sz w:val="28"/>
      <w:szCs w:val="28"/>
    </w:rPr>
  </w:style>
  <w:style w:type="paragraph" w:styleId="5">
    <w:name w:val="heading 5"/>
    <w:basedOn w:val="a"/>
    <w:next w:val="a"/>
    <w:link w:val="5Char"/>
    <w:uiPriority w:val="99"/>
    <w:qFormat/>
    <w:rsid w:val="00500B1E"/>
    <w:pPr>
      <w:keepNext/>
      <w:jc w:val="center"/>
      <w:outlineLvl w:val="4"/>
    </w:pPr>
    <w:rPr>
      <w:rFonts w:ascii="Calibri" w:hAnsi="Calibri"/>
      <w:b/>
      <w:bCs/>
      <w:i/>
      <w:iCs/>
      <w:sz w:val="26"/>
      <w:szCs w:val="26"/>
    </w:rPr>
  </w:style>
  <w:style w:type="paragraph" w:styleId="6">
    <w:name w:val="heading 6"/>
    <w:basedOn w:val="a"/>
    <w:next w:val="a"/>
    <w:link w:val="6Char"/>
    <w:uiPriority w:val="99"/>
    <w:qFormat/>
    <w:rsid w:val="00500B1E"/>
    <w:pPr>
      <w:keepNext/>
      <w:outlineLvl w:val="5"/>
    </w:pPr>
    <w:rPr>
      <w:rFonts w:ascii="Calibri" w:hAnsi="Calibri"/>
      <w:b/>
      <w:bCs/>
      <w:sz w:val="20"/>
    </w:rPr>
  </w:style>
  <w:style w:type="paragraph" w:styleId="7">
    <w:name w:val="heading 7"/>
    <w:basedOn w:val="a"/>
    <w:next w:val="a"/>
    <w:link w:val="7Char"/>
    <w:uiPriority w:val="99"/>
    <w:qFormat/>
    <w:rsid w:val="00500B1E"/>
    <w:pPr>
      <w:keepNext/>
      <w:jc w:val="center"/>
      <w:outlineLvl w:val="6"/>
    </w:pPr>
    <w:rPr>
      <w:rFonts w:ascii="Calibri" w:hAnsi="Calibri"/>
      <w:sz w:val="24"/>
      <w:szCs w:val="24"/>
    </w:rPr>
  </w:style>
  <w:style w:type="paragraph" w:styleId="8">
    <w:name w:val="heading 8"/>
    <w:basedOn w:val="a"/>
    <w:next w:val="a"/>
    <w:link w:val="8Char"/>
    <w:uiPriority w:val="99"/>
    <w:qFormat/>
    <w:rsid w:val="00500B1E"/>
    <w:pPr>
      <w:keepNext/>
      <w:jc w:val="both"/>
      <w:outlineLvl w:val="7"/>
    </w:pPr>
    <w:rPr>
      <w:rFonts w:ascii="Calibri" w:hAnsi="Calibri"/>
      <w:i/>
      <w:iCs/>
      <w:sz w:val="24"/>
      <w:szCs w:val="24"/>
    </w:rPr>
  </w:style>
  <w:style w:type="paragraph" w:styleId="9">
    <w:name w:val="heading 9"/>
    <w:basedOn w:val="a"/>
    <w:next w:val="a"/>
    <w:link w:val="9Char"/>
    <w:uiPriority w:val="99"/>
    <w:qFormat/>
    <w:rsid w:val="00500B1E"/>
    <w:pPr>
      <w:keepNext/>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locked/>
    <w:rsid w:val="0053206B"/>
    <w:rPr>
      <w:rFonts w:ascii="Cambria" w:hAnsi="Cambria"/>
      <w:b/>
      <w:kern w:val="32"/>
      <w:sz w:val="32"/>
      <w:lang w:val="en-GB"/>
    </w:rPr>
  </w:style>
  <w:style w:type="character" w:customStyle="1" w:styleId="2Char">
    <w:name w:val="Επικεφαλίδα 2 Char"/>
    <w:aliases w:val="h2 Char"/>
    <w:link w:val="20"/>
    <w:uiPriority w:val="99"/>
    <w:semiHidden/>
    <w:locked/>
    <w:rsid w:val="0053206B"/>
    <w:rPr>
      <w:rFonts w:ascii="Cambria" w:hAnsi="Cambria"/>
      <w:b/>
      <w:i/>
      <w:sz w:val="28"/>
      <w:lang w:val="en-GB"/>
    </w:rPr>
  </w:style>
  <w:style w:type="character" w:customStyle="1" w:styleId="3Char">
    <w:name w:val="Επικεφαλίδα 3 Char"/>
    <w:aliases w:val="Level 1 - 1 Char"/>
    <w:link w:val="3"/>
    <w:uiPriority w:val="99"/>
    <w:semiHidden/>
    <w:locked/>
    <w:rsid w:val="0053206B"/>
    <w:rPr>
      <w:rFonts w:ascii="Cambria" w:hAnsi="Cambria"/>
      <w:b/>
      <w:sz w:val="26"/>
      <w:lang w:val="en-GB"/>
    </w:rPr>
  </w:style>
  <w:style w:type="character" w:customStyle="1" w:styleId="4Char">
    <w:name w:val="Επικεφαλίδα 4 Char"/>
    <w:link w:val="4"/>
    <w:uiPriority w:val="99"/>
    <w:semiHidden/>
    <w:locked/>
    <w:rsid w:val="0053206B"/>
    <w:rPr>
      <w:rFonts w:ascii="Calibri" w:hAnsi="Calibri"/>
      <w:b/>
      <w:sz w:val="28"/>
      <w:lang w:val="en-GB"/>
    </w:rPr>
  </w:style>
  <w:style w:type="character" w:customStyle="1" w:styleId="5Char">
    <w:name w:val="Επικεφαλίδα 5 Char"/>
    <w:link w:val="5"/>
    <w:uiPriority w:val="99"/>
    <w:semiHidden/>
    <w:locked/>
    <w:rsid w:val="0053206B"/>
    <w:rPr>
      <w:rFonts w:ascii="Calibri" w:hAnsi="Calibri"/>
      <w:b/>
      <w:i/>
      <w:sz w:val="26"/>
      <w:lang w:val="en-GB"/>
    </w:rPr>
  </w:style>
  <w:style w:type="character" w:customStyle="1" w:styleId="6Char">
    <w:name w:val="Επικεφαλίδα 6 Char"/>
    <w:link w:val="6"/>
    <w:uiPriority w:val="99"/>
    <w:semiHidden/>
    <w:locked/>
    <w:rsid w:val="0053206B"/>
    <w:rPr>
      <w:rFonts w:ascii="Calibri" w:hAnsi="Calibri"/>
      <w:b/>
      <w:lang w:val="en-GB"/>
    </w:rPr>
  </w:style>
  <w:style w:type="character" w:customStyle="1" w:styleId="7Char">
    <w:name w:val="Επικεφαλίδα 7 Char"/>
    <w:link w:val="7"/>
    <w:uiPriority w:val="99"/>
    <w:semiHidden/>
    <w:locked/>
    <w:rsid w:val="0053206B"/>
    <w:rPr>
      <w:rFonts w:ascii="Calibri" w:hAnsi="Calibri"/>
      <w:sz w:val="24"/>
      <w:lang w:val="en-GB"/>
    </w:rPr>
  </w:style>
  <w:style w:type="character" w:customStyle="1" w:styleId="8Char">
    <w:name w:val="Επικεφαλίδα 8 Char"/>
    <w:link w:val="8"/>
    <w:uiPriority w:val="99"/>
    <w:semiHidden/>
    <w:locked/>
    <w:rsid w:val="0053206B"/>
    <w:rPr>
      <w:rFonts w:ascii="Calibri" w:hAnsi="Calibri"/>
      <w:i/>
      <w:sz w:val="24"/>
      <w:lang w:val="en-GB"/>
    </w:rPr>
  </w:style>
  <w:style w:type="character" w:customStyle="1" w:styleId="9Char">
    <w:name w:val="Επικεφαλίδα 9 Char"/>
    <w:link w:val="9"/>
    <w:uiPriority w:val="99"/>
    <w:semiHidden/>
    <w:locked/>
    <w:rsid w:val="0053206B"/>
    <w:rPr>
      <w:rFonts w:ascii="Cambria" w:hAnsi="Cambria"/>
      <w:lang w:val="en-GB"/>
    </w:rPr>
  </w:style>
  <w:style w:type="paragraph" w:styleId="a3">
    <w:name w:val="Balloon Text"/>
    <w:basedOn w:val="a"/>
    <w:link w:val="Char"/>
    <w:uiPriority w:val="99"/>
    <w:semiHidden/>
    <w:rsid w:val="00500B1E"/>
    <w:rPr>
      <w:sz w:val="2"/>
    </w:rPr>
  </w:style>
  <w:style w:type="character" w:customStyle="1" w:styleId="Char">
    <w:name w:val="Κείμενο πλαισίου Char"/>
    <w:link w:val="a3"/>
    <w:uiPriority w:val="99"/>
    <w:semiHidden/>
    <w:locked/>
    <w:rsid w:val="0053206B"/>
    <w:rPr>
      <w:sz w:val="2"/>
      <w:lang w:val="en-GB"/>
    </w:rPr>
  </w:style>
  <w:style w:type="paragraph" w:styleId="21">
    <w:name w:val="Body Text 2"/>
    <w:basedOn w:val="a"/>
    <w:link w:val="2Char0"/>
    <w:uiPriority w:val="99"/>
    <w:rsid w:val="00500B1E"/>
    <w:pPr>
      <w:spacing w:line="360" w:lineRule="auto"/>
      <w:jc w:val="both"/>
    </w:pPr>
    <w:rPr>
      <w:sz w:val="20"/>
    </w:rPr>
  </w:style>
  <w:style w:type="character" w:customStyle="1" w:styleId="2Char0">
    <w:name w:val="Σώμα κείμενου 2 Char"/>
    <w:link w:val="21"/>
    <w:uiPriority w:val="99"/>
    <w:semiHidden/>
    <w:locked/>
    <w:rsid w:val="0053206B"/>
    <w:rPr>
      <w:sz w:val="20"/>
      <w:lang w:val="en-GB"/>
    </w:rPr>
  </w:style>
  <w:style w:type="paragraph" w:customStyle="1" w:styleId="8-left">
    <w:name w:val="8-left"/>
    <w:uiPriority w:val="99"/>
    <w:rsid w:val="00500B1E"/>
    <w:pPr>
      <w:spacing w:before="160" w:line="260" w:lineRule="exact"/>
    </w:pPr>
    <w:rPr>
      <w:rFonts w:ascii="Times" w:hAnsi="Times"/>
      <w:sz w:val="22"/>
    </w:rPr>
  </w:style>
  <w:style w:type="paragraph" w:styleId="a4">
    <w:name w:val="header"/>
    <w:basedOn w:val="a"/>
    <w:link w:val="Char0"/>
    <w:uiPriority w:val="99"/>
    <w:rsid w:val="00500B1E"/>
    <w:pPr>
      <w:tabs>
        <w:tab w:val="center" w:pos="4153"/>
        <w:tab w:val="right" w:pos="8306"/>
      </w:tabs>
    </w:pPr>
    <w:rPr>
      <w:sz w:val="20"/>
    </w:rPr>
  </w:style>
  <w:style w:type="character" w:customStyle="1" w:styleId="Char0">
    <w:name w:val="Κεφαλίδα Char"/>
    <w:link w:val="a4"/>
    <w:uiPriority w:val="99"/>
    <w:semiHidden/>
    <w:locked/>
    <w:rsid w:val="0053206B"/>
    <w:rPr>
      <w:sz w:val="20"/>
      <w:lang w:val="en-GB"/>
    </w:rPr>
  </w:style>
  <w:style w:type="paragraph" w:customStyle="1" w:styleId="Bulletbl">
    <w:name w:val="Bullet.bl"/>
    <w:uiPriority w:val="99"/>
    <w:rsid w:val="00500B1E"/>
    <w:pPr>
      <w:widowControl w:val="0"/>
      <w:numPr>
        <w:numId w:val="1"/>
      </w:numPr>
      <w:tabs>
        <w:tab w:val="right" w:pos="6690"/>
      </w:tabs>
      <w:spacing w:after="130" w:line="260" w:lineRule="exact"/>
      <w:jc w:val="both"/>
    </w:pPr>
    <w:rPr>
      <w:sz w:val="22"/>
      <w:lang w:val="en-GB"/>
    </w:rPr>
  </w:style>
  <w:style w:type="paragraph" w:customStyle="1" w:styleId="Bodyby">
    <w:name w:val="Body.by"/>
    <w:uiPriority w:val="99"/>
    <w:rsid w:val="00500B1E"/>
    <w:pPr>
      <w:spacing w:after="260" w:line="260" w:lineRule="exact"/>
      <w:jc w:val="both"/>
    </w:pPr>
    <w:rPr>
      <w:rFonts w:ascii="Times" w:hAnsi="Times"/>
      <w:sz w:val="22"/>
    </w:rPr>
  </w:style>
  <w:style w:type="paragraph" w:styleId="a5">
    <w:name w:val="footnote text"/>
    <w:basedOn w:val="a"/>
    <w:link w:val="Char1"/>
    <w:uiPriority w:val="99"/>
    <w:semiHidden/>
    <w:rsid w:val="00500B1E"/>
    <w:pPr>
      <w:widowControl w:val="0"/>
    </w:pPr>
    <w:rPr>
      <w:sz w:val="20"/>
    </w:rPr>
  </w:style>
  <w:style w:type="character" w:customStyle="1" w:styleId="Char1">
    <w:name w:val="Κείμενο υποσημείωσης Char"/>
    <w:link w:val="a5"/>
    <w:uiPriority w:val="99"/>
    <w:semiHidden/>
    <w:locked/>
    <w:rsid w:val="0053206B"/>
    <w:rPr>
      <w:sz w:val="20"/>
      <w:lang w:val="en-GB"/>
    </w:rPr>
  </w:style>
  <w:style w:type="character" w:styleId="a6">
    <w:name w:val="page number"/>
    <w:uiPriority w:val="99"/>
    <w:rsid w:val="00500B1E"/>
    <w:rPr>
      <w:rFonts w:cs="Times New Roman"/>
    </w:rPr>
  </w:style>
  <w:style w:type="paragraph" w:styleId="a7">
    <w:name w:val="footer"/>
    <w:basedOn w:val="a"/>
    <w:link w:val="Char2"/>
    <w:uiPriority w:val="99"/>
    <w:rsid w:val="00500B1E"/>
    <w:pPr>
      <w:tabs>
        <w:tab w:val="center" w:pos="4320"/>
        <w:tab w:val="right" w:pos="8640"/>
      </w:tabs>
    </w:pPr>
    <w:rPr>
      <w:sz w:val="20"/>
    </w:rPr>
  </w:style>
  <w:style w:type="character" w:customStyle="1" w:styleId="Char2">
    <w:name w:val="Υποσέλιδο Char"/>
    <w:link w:val="a7"/>
    <w:uiPriority w:val="99"/>
    <w:semiHidden/>
    <w:locked/>
    <w:rsid w:val="0053206B"/>
    <w:rPr>
      <w:sz w:val="20"/>
      <w:lang w:val="en-GB"/>
    </w:rPr>
  </w:style>
  <w:style w:type="paragraph" w:styleId="a8">
    <w:name w:val="Document Map"/>
    <w:basedOn w:val="a"/>
    <w:link w:val="Char3"/>
    <w:uiPriority w:val="99"/>
    <w:semiHidden/>
    <w:rsid w:val="00500B1E"/>
    <w:pPr>
      <w:shd w:val="clear" w:color="auto" w:fill="000080"/>
    </w:pPr>
    <w:rPr>
      <w:sz w:val="2"/>
    </w:rPr>
  </w:style>
  <w:style w:type="character" w:customStyle="1" w:styleId="Char3">
    <w:name w:val="Χάρτης εγγράφου Char"/>
    <w:link w:val="a8"/>
    <w:uiPriority w:val="99"/>
    <w:semiHidden/>
    <w:locked/>
    <w:rsid w:val="0053206B"/>
    <w:rPr>
      <w:sz w:val="2"/>
      <w:lang w:val="en-GB"/>
    </w:rPr>
  </w:style>
  <w:style w:type="character" w:styleId="a9">
    <w:name w:val="footnote reference"/>
    <w:uiPriority w:val="99"/>
    <w:semiHidden/>
    <w:rsid w:val="00500B1E"/>
    <w:rPr>
      <w:rFonts w:cs="Times New Roman"/>
      <w:vertAlign w:val="superscript"/>
    </w:rPr>
  </w:style>
  <w:style w:type="paragraph" w:styleId="aa">
    <w:name w:val="Body Text"/>
    <w:basedOn w:val="a"/>
    <w:link w:val="Char4"/>
    <w:uiPriority w:val="99"/>
    <w:rsid w:val="00500B1E"/>
    <w:pPr>
      <w:jc w:val="both"/>
    </w:pPr>
    <w:rPr>
      <w:sz w:val="20"/>
    </w:rPr>
  </w:style>
  <w:style w:type="character" w:customStyle="1" w:styleId="Char4">
    <w:name w:val="Σώμα κειμένου Char"/>
    <w:link w:val="aa"/>
    <w:uiPriority w:val="99"/>
    <w:semiHidden/>
    <w:locked/>
    <w:rsid w:val="0053206B"/>
    <w:rPr>
      <w:sz w:val="20"/>
      <w:lang w:val="en-GB"/>
    </w:rPr>
  </w:style>
  <w:style w:type="paragraph" w:styleId="ab">
    <w:name w:val="Body Text Indent"/>
    <w:basedOn w:val="a"/>
    <w:link w:val="Char5"/>
    <w:uiPriority w:val="99"/>
    <w:rsid w:val="00500B1E"/>
    <w:pPr>
      <w:spacing w:line="360" w:lineRule="auto"/>
      <w:ind w:left="720"/>
      <w:jc w:val="both"/>
    </w:pPr>
    <w:rPr>
      <w:sz w:val="20"/>
    </w:rPr>
  </w:style>
  <w:style w:type="character" w:customStyle="1" w:styleId="Char5">
    <w:name w:val="Σώμα κείμενου με εσοχή Char"/>
    <w:link w:val="ab"/>
    <w:uiPriority w:val="99"/>
    <w:semiHidden/>
    <w:locked/>
    <w:rsid w:val="0053206B"/>
    <w:rPr>
      <w:sz w:val="20"/>
      <w:lang w:val="en-GB"/>
    </w:rPr>
  </w:style>
  <w:style w:type="paragraph" w:styleId="22">
    <w:name w:val="Body Text Indent 2"/>
    <w:basedOn w:val="a"/>
    <w:link w:val="2Char1"/>
    <w:uiPriority w:val="99"/>
    <w:rsid w:val="00500B1E"/>
    <w:pPr>
      <w:tabs>
        <w:tab w:val="left" w:pos="8640"/>
        <w:tab w:val="left" w:pos="9360"/>
        <w:tab w:val="left" w:pos="10080"/>
        <w:tab w:val="left" w:pos="10800"/>
        <w:tab w:val="left" w:pos="11520"/>
        <w:tab w:val="left" w:pos="12240"/>
        <w:tab w:val="left" w:pos="12960"/>
        <w:tab w:val="left" w:pos="13680"/>
        <w:tab w:val="left" w:pos="14400"/>
        <w:tab w:val="left" w:pos="15120"/>
      </w:tabs>
      <w:ind w:left="720"/>
    </w:pPr>
    <w:rPr>
      <w:sz w:val="20"/>
    </w:rPr>
  </w:style>
  <w:style w:type="character" w:customStyle="1" w:styleId="2Char1">
    <w:name w:val="Σώμα κείμενου με εσοχή 2 Char"/>
    <w:link w:val="22"/>
    <w:uiPriority w:val="99"/>
    <w:semiHidden/>
    <w:locked/>
    <w:rsid w:val="0053206B"/>
    <w:rPr>
      <w:sz w:val="20"/>
      <w:lang w:val="en-GB"/>
    </w:rPr>
  </w:style>
  <w:style w:type="paragraph" w:styleId="30">
    <w:name w:val="Body Text Indent 3"/>
    <w:basedOn w:val="a"/>
    <w:link w:val="3Char0"/>
    <w:uiPriority w:val="99"/>
    <w:rsid w:val="00500B1E"/>
    <w:pPr>
      <w:spacing w:line="360" w:lineRule="auto"/>
      <w:ind w:left="426"/>
      <w:jc w:val="both"/>
    </w:pPr>
    <w:rPr>
      <w:sz w:val="16"/>
      <w:szCs w:val="16"/>
    </w:rPr>
  </w:style>
  <w:style w:type="character" w:customStyle="1" w:styleId="3Char0">
    <w:name w:val="Σώμα κείμενου με εσοχή 3 Char"/>
    <w:link w:val="30"/>
    <w:uiPriority w:val="99"/>
    <w:semiHidden/>
    <w:locked/>
    <w:rsid w:val="0053206B"/>
    <w:rPr>
      <w:sz w:val="16"/>
      <w:lang w:val="en-GB"/>
    </w:rPr>
  </w:style>
  <w:style w:type="paragraph" w:styleId="31">
    <w:name w:val="Body Text 3"/>
    <w:basedOn w:val="a"/>
    <w:link w:val="3Char1"/>
    <w:uiPriority w:val="99"/>
    <w:rsid w:val="00500B1E"/>
    <w:pPr>
      <w:jc w:val="center"/>
    </w:pPr>
    <w:rPr>
      <w:sz w:val="16"/>
      <w:szCs w:val="16"/>
    </w:rPr>
  </w:style>
  <w:style w:type="character" w:customStyle="1" w:styleId="3Char1">
    <w:name w:val="Σώμα κείμενου 3 Char"/>
    <w:link w:val="31"/>
    <w:uiPriority w:val="99"/>
    <w:semiHidden/>
    <w:locked/>
    <w:rsid w:val="0053206B"/>
    <w:rPr>
      <w:sz w:val="16"/>
      <w:lang w:val="en-GB"/>
    </w:rPr>
  </w:style>
  <w:style w:type="paragraph" w:styleId="Web">
    <w:name w:val="Normal (Web)"/>
    <w:basedOn w:val="a"/>
    <w:uiPriority w:val="99"/>
    <w:rsid w:val="00500B1E"/>
    <w:pPr>
      <w:spacing w:before="100" w:beforeAutospacing="1" w:after="100" w:afterAutospacing="1"/>
    </w:pPr>
    <w:rPr>
      <w:rFonts w:ascii="Arial Unicode MS" w:eastAsia="Arial Unicode MS" w:hAnsi="Arial Unicode MS" w:cs="Arial Unicode MS"/>
      <w:sz w:val="24"/>
      <w:szCs w:val="24"/>
      <w:lang w:val="el-GR"/>
    </w:rPr>
  </w:style>
  <w:style w:type="paragraph" w:customStyle="1" w:styleId="CoverTitle">
    <w:name w:val="Cover Title"/>
    <w:aliases w:val="ct"/>
    <w:basedOn w:val="a"/>
    <w:uiPriority w:val="99"/>
    <w:rsid w:val="00500B1E"/>
    <w:pPr>
      <w:framePr w:w="5999" w:hSpace="180" w:vSpace="180" w:wrap="auto" w:vAnchor="page" w:hAnchor="text" w:xAlign="center" w:y="4593"/>
      <w:spacing w:line="440" w:lineRule="exact"/>
      <w:jc w:val="center"/>
    </w:pPr>
    <w:rPr>
      <w:noProof/>
      <w:sz w:val="36"/>
    </w:rPr>
  </w:style>
  <w:style w:type="paragraph" w:styleId="10">
    <w:name w:val="toc 1"/>
    <w:basedOn w:val="a"/>
    <w:next w:val="a"/>
    <w:autoRedefine/>
    <w:uiPriority w:val="39"/>
    <w:rsid w:val="00500B1E"/>
    <w:pPr>
      <w:spacing w:before="120" w:after="120"/>
    </w:pPr>
    <w:rPr>
      <w:b/>
      <w:caps/>
      <w:sz w:val="20"/>
    </w:rPr>
  </w:style>
  <w:style w:type="paragraph" w:styleId="11">
    <w:name w:val="index 1"/>
    <w:basedOn w:val="a"/>
    <w:next w:val="a"/>
    <w:autoRedefine/>
    <w:uiPriority w:val="99"/>
    <w:semiHidden/>
    <w:rsid w:val="00500B1E"/>
    <w:pPr>
      <w:spacing w:after="240"/>
      <w:ind w:left="1701" w:hanging="1701"/>
      <w:outlineLvl w:val="0"/>
    </w:pPr>
    <w:rPr>
      <w:b/>
      <w:caps/>
      <w:sz w:val="20"/>
      <w:lang w:val="el-GR"/>
    </w:rPr>
  </w:style>
  <w:style w:type="paragraph" w:styleId="23">
    <w:name w:val="toc 2"/>
    <w:basedOn w:val="a"/>
    <w:next w:val="a"/>
    <w:autoRedefine/>
    <w:uiPriority w:val="99"/>
    <w:semiHidden/>
    <w:rsid w:val="00500B1E"/>
    <w:pPr>
      <w:ind w:left="220"/>
    </w:pPr>
    <w:rPr>
      <w:smallCaps/>
      <w:sz w:val="20"/>
    </w:rPr>
  </w:style>
  <w:style w:type="paragraph" w:styleId="32">
    <w:name w:val="toc 3"/>
    <w:basedOn w:val="a"/>
    <w:next w:val="a"/>
    <w:autoRedefine/>
    <w:uiPriority w:val="99"/>
    <w:semiHidden/>
    <w:rsid w:val="00500B1E"/>
    <w:pPr>
      <w:ind w:left="440"/>
    </w:pPr>
    <w:rPr>
      <w:i/>
      <w:sz w:val="20"/>
    </w:rPr>
  </w:style>
  <w:style w:type="paragraph" w:styleId="40">
    <w:name w:val="toc 4"/>
    <w:basedOn w:val="a"/>
    <w:next w:val="a"/>
    <w:autoRedefine/>
    <w:uiPriority w:val="99"/>
    <w:semiHidden/>
    <w:rsid w:val="00500B1E"/>
    <w:pPr>
      <w:ind w:left="660"/>
    </w:pPr>
    <w:rPr>
      <w:sz w:val="18"/>
    </w:rPr>
  </w:style>
  <w:style w:type="paragraph" w:styleId="50">
    <w:name w:val="toc 5"/>
    <w:basedOn w:val="a"/>
    <w:next w:val="a"/>
    <w:autoRedefine/>
    <w:uiPriority w:val="99"/>
    <w:semiHidden/>
    <w:rsid w:val="00500B1E"/>
    <w:pPr>
      <w:ind w:left="880"/>
    </w:pPr>
    <w:rPr>
      <w:sz w:val="18"/>
    </w:rPr>
  </w:style>
  <w:style w:type="paragraph" w:styleId="60">
    <w:name w:val="toc 6"/>
    <w:basedOn w:val="a"/>
    <w:next w:val="a"/>
    <w:autoRedefine/>
    <w:uiPriority w:val="99"/>
    <w:semiHidden/>
    <w:rsid w:val="00500B1E"/>
    <w:pPr>
      <w:ind w:left="1100"/>
    </w:pPr>
    <w:rPr>
      <w:sz w:val="18"/>
    </w:rPr>
  </w:style>
  <w:style w:type="paragraph" w:styleId="70">
    <w:name w:val="toc 7"/>
    <w:basedOn w:val="a"/>
    <w:next w:val="a"/>
    <w:autoRedefine/>
    <w:uiPriority w:val="99"/>
    <w:semiHidden/>
    <w:rsid w:val="00500B1E"/>
    <w:pPr>
      <w:ind w:left="1320"/>
    </w:pPr>
    <w:rPr>
      <w:sz w:val="18"/>
    </w:rPr>
  </w:style>
  <w:style w:type="paragraph" w:styleId="80">
    <w:name w:val="toc 8"/>
    <w:basedOn w:val="a"/>
    <w:next w:val="a"/>
    <w:autoRedefine/>
    <w:uiPriority w:val="99"/>
    <w:semiHidden/>
    <w:rsid w:val="00500B1E"/>
    <w:pPr>
      <w:ind w:left="1540"/>
    </w:pPr>
    <w:rPr>
      <w:sz w:val="18"/>
    </w:rPr>
  </w:style>
  <w:style w:type="paragraph" w:styleId="90">
    <w:name w:val="toc 9"/>
    <w:basedOn w:val="a"/>
    <w:next w:val="a"/>
    <w:autoRedefine/>
    <w:uiPriority w:val="99"/>
    <w:semiHidden/>
    <w:rsid w:val="00500B1E"/>
    <w:pPr>
      <w:ind w:left="1760"/>
    </w:pPr>
    <w:rPr>
      <w:sz w:val="18"/>
    </w:rPr>
  </w:style>
  <w:style w:type="character" w:styleId="-">
    <w:name w:val="Hyperlink"/>
    <w:uiPriority w:val="99"/>
    <w:rsid w:val="00500B1E"/>
    <w:rPr>
      <w:rFonts w:cs="Times New Roman"/>
      <w:color w:val="0000FF"/>
      <w:u w:val="single"/>
    </w:rPr>
  </w:style>
  <w:style w:type="paragraph" w:styleId="ac">
    <w:name w:val="endnote text"/>
    <w:basedOn w:val="a"/>
    <w:link w:val="Char6"/>
    <w:uiPriority w:val="99"/>
    <w:semiHidden/>
    <w:rsid w:val="00500B1E"/>
    <w:rPr>
      <w:sz w:val="20"/>
    </w:rPr>
  </w:style>
  <w:style w:type="character" w:customStyle="1" w:styleId="Char6">
    <w:name w:val="Κείμενο σημείωσης τέλους Char"/>
    <w:link w:val="ac"/>
    <w:uiPriority w:val="99"/>
    <w:semiHidden/>
    <w:locked/>
    <w:rsid w:val="0053206B"/>
    <w:rPr>
      <w:sz w:val="20"/>
      <w:lang w:val="en-GB"/>
    </w:rPr>
  </w:style>
  <w:style w:type="character" w:styleId="ad">
    <w:name w:val="endnote reference"/>
    <w:uiPriority w:val="99"/>
    <w:semiHidden/>
    <w:rsid w:val="00500B1E"/>
    <w:rPr>
      <w:rFonts w:cs="Times New Roman"/>
      <w:vertAlign w:val="superscript"/>
    </w:rPr>
  </w:style>
  <w:style w:type="paragraph" w:customStyle="1" w:styleId="bodytexttable">
    <w:name w:val="body text table"/>
    <w:basedOn w:val="a"/>
    <w:uiPriority w:val="99"/>
    <w:rsid w:val="00500B1E"/>
    <w:pPr>
      <w:spacing w:line="240" w:lineRule="exact"/>
    </w:pPr>
    <w:rPr>
      <w:sz w:val="18"/>
      <w:lang w:val="el-GR"/>
    </w:rPr>
  </w:style>
  <w:style w:type="character" w:styleId="ae">
    <w:name w:val="annotation reference"/>
    <w:uiPriority w:val="99"/>
    <w:semiHidden/>
    <w:rsid w:val="00500B1E"/>
    <w:rPr>
      <w:rFonts w:cs="Times New Roman"/>
      <w:sz w:val="16"/>
    </w:rPr>
  </w:style>
  <w:style w:type="paragraph" w:styleId="af">
    <w:name w:val="annotation text"/>
    <w:basedOn w:val="a"/>
    <w:link w:val="Char7"/>
    <w:uiPriority w:val="99"/>
    <w:semiHidden/>
    <w:rsid w:val="00500B1E"/>
    <w:rPr>
      <w:sz w:val="20"/>
    </w:rPr>
  </w:style>
  <w:style w:type="character" w:customStyle="1" w:styleId="Char7">
    <w:name w:val="Κείμενο σχολίου Char"/>
    <w:link w:val="af"/>
    <w:uiPriority w:val="99"/>
    <w:semiHidden/>
    <w:locked/>
    <w:rsid w:val="0053206B"/>
    <w:rPr>
      <w:sz w:val="20"/>
      <w:lang w:val="en-GB"/>
    </w:rPr>
  </w:style>
  <w:style w:type="paragraph" w:styleId="af0">
    <w:name w:val="Title"/>
    <w:basedOn w:val="a"/>
    <w:link w:val="Char8"/>
    <w:uiPriority w:val="99"/>
    <w:qFormat/>
    <w:rsid w:val="00416102"/>
    <w:pPr>
      <w:spacing w:line="360" w:lineRule="atLeast"/>
      <w:jc w:val="center"/>
    </w:pPr>
    <w:rPr>
      <w:rFonts w:ascii="Cambria" w:hAnsi="Cambria"/>
      <w:b/>
      <w:bCs/>
      <w:kern w:val="28"/>
      <w:sz w:val="32"/>
      <w:szCs w:val="32"/>
    </w:rPr>
  </w:style>
  <w:style w:type="character" w:customStyle="1" w:styleId="Char8">
    <w:name w:val="Τίτλος Char"/>
    <w:link w:val="af0"/>
    <w:uiPriority w:val="99"/>
    <w:locked/>
    <w:rsid w:val="0053206B"/>
    <w:rPr>
      <w:rFonts w:ascii="Cambria" w:hAnsi="Cambria"/>
      <w:b/>
      <w:kern w:val="28"/>
      <w:sz w:val="32"/>
      <w:lang w:val="en-GB"/>
    </w:rPr>
  </w:style>
  <w:style w:type="paragraph" w:styleId="-HTML">
    <w:name w:val="HTML Preformatted"/>
    <w:basedOn w:val="a"/>
    <w:link w:val="-HTMLChar"/>
    <w:uiPriority w:val="99"/>
    <w:rsid w:val="00416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pPr>
    <w:rPr>
      <w:rFonts w:ascii="Courier New" w:hAnsi="Courier New"/>
      <w:sz w:val="20"/>
    </w:rPr>
  </w:style>
  <w:style w:type="character" w:customStyle="1" w:styleId="-HTMLChar">
    <w:name w:val="Προ-διαμορφωμένο HTML Char"/>
    <w:link w:val="-HTML"/>
    <w:uiPriority w:val="99"/>
    <w:semiHidden/>
    <w:locked/>
    <w:rsid w:val="0053206B"/>
    <w:rPr>
      <w:rFonts w:ascii="Courier New" w:hAnsi="Courier New"/>
      <w:sz w:val="20"/>
      <w:lang w:val="en-GB"/>
    </w:rPr>
  </w:style>
  <w:style w:type="paragraph" w:customStyle="1" w:styleId="2">
    <w:name w:val="Στυλ2"/>
    <w:basedOn w:val="41"/>
    <w:uiPriority w:val="99"/>
    <w:rsid w:val="00242CE0"/>
    <w:pPr>
      <w:numPr>
        <w:numId w:val="15"/>
      </w:numPr>
      <w:spacing w:line="276" w:lineRule="auto"/>
    </w:pPr>
    <w:rPr>
      <w:rFonts w:ascii="Calibri" w:hAnsi="Calibri" w:cs="Calibri"/>
      <w:szCs w:val="22"/>
      <w:lang w:eastAsia="en-US"/>
    </w:rPr>
  </w:style>
  <w:style w:type="paragraph" w:styleId="41">
    <w:name w:val="List Continue 4"/>
    <w:basedOn w:val="a"/>
    <w:uiPriority w:val="99"/>
    <w:rsid w:val="00242CE0"/>
    <w:pPr>
      <w:spacing w:after="120"/>
      <w:ind w:left="1132"/>
    </w:pPr>
  </w:style>
  <w:style w:type="paragraph" w:customStyle="1" w:styleId="Gr-Note">
    <w:name w:val="Gr-Note"/>
    <w:basedOn w:val="a"/>
    <w:uiPriority w:val="99"/>
    <w:rsid w:val="00801DDF"/>
    <w:pPr>
      <w:numPr>
        <w:numId w:val="23"/>
      </w:numPr>
      <w:tabs>
        <w:tab w:val="left" w:pos="1134"/>
      </w:tabs>
      <w:overflowPunct w:val="0"/>
      <w:autoSpaceDE w:val="0"/>
      <w:autoSpaceDN w:val="0"/>
      <w:adjustRightInd w:val="0"/>
      <w:spacing w:before="80"/>
      <w:jc w:val="both"/>
      <w:textAlignment w:val="baseline"/>
    </w:pPr>
    <w:rPr>
      <w:sz w:val="18"/>
      <w:lang w:val="el-GR" w:eastAsia="en-US"/>
    </w:rPr>
  </w:style>
  <w:style w:type="paragraph" w:styleId="af1">
    <w:name w:val="List Paragraph"/>
    <w:basedOn w:val="a"/>
    <w:link w:val="Char9"/>
    <w:uiPriority w:val="34"/>
    <w:qFormat/>
    <w:rsid w:val="000F1D36"/>
    <w:pPr>
      <w:spacing w:after="160" w:line="259" w:lineRule="auto"/>
      <w:ind w:left="720"/>
      <w:contextualSpacing/>
    </w:pPr>
  </w:style>
  <w:style w:type="character" w:customStyle="1" w:styleId="Char9">
    <w:name w:val="Παράγραφος λίστας Char"/>
    <w:link w:val="af1"/>
    <w:uiPriority w:val="34"/>
    <w:qFormat/>
    <w:locked/>
    <w:rsid w:val="000F1D36"/>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675275">
      <w:bodyDiv w:val="1"/>
      <w:marLeft w:val="0"/>
      <w:marRight w:val="0"/>
      <w:marTop w:val="0"/>
      <w:marBottom w:val="0"/>
      <w:divBdr>
        <w:top w:val="none" w:sz="0" w:space="0" w:color="auto"/>
        <w:left w:val="none" w:sz="0" w:space="0" w:color="auto"/>
        <w:bottom w:val="none" w:sz="0" w:space="0" w:color="auto"/>
        <w:right w:val="none" w:sz="0" w:space="0" w:color="auto"/>
      </w:divBdr>
    </w:div>
    <w:div w:id="1659503877">
      <w:marLeft w:val="0"/>
      <w:marRight w:val="0"/>
      <w:marTop w:val="0"/>
      <w:marBottom w:val="0"/>
      <w:divBdr>
        <w:top w:val="none" w:sz="0" w:space="0" w:color="auto"/>
        <w:left w:val="none" w:sz="0" w:space="0" w:color="auto"/>
        <w:bottom w:val="none" w:sz="0" w:space="0" w:color="auto"/>
        <w:right w:val="none" w:sz="0" w:space="0" w:color="auto"/>
      </w:divBdr>
    </w:div>
    <w:div w:id="1659503878">
      <w:marLeft w:val="0"/>
      <w:marRight w:val="0"/>
      <w:marTop w:val="0"/>
      <w:marBottom w:val="0"/>
      <w:divBdr>
        <w:top w:val="none" w:sz="0" w:space="0" w:color="auto"/>
        <w:left w:val="none" w:sz="0" w:space="0" w:color="auto"/>
        <w:bottom w:val="none" w:sz="0" w:space="0" w:color="auto"/>
        <w:right w:val="none" w:sz="0" w:space="0" w:color="auto"/>
      </w:divBdr>
    </w:div>
    <w:div w:id="16595038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ktpae.gr/&#924;&#949;&#955;&#941;&#964;&#951;-&#945;&#957;&#940;&#955;&#965;&#963;&#951;&#962;-3-&#963;&#949;&#957;&#945;&#961;&#943;&#969;&#957;-&#964;&#951;&#962;-&#917;&#917;&#932;&#932;"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FFA6B-37B0-4C63-A81A-9DD7E6296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27</Pages>
  <Words>5350</Words>
  <Characters>28896</Characters>
  <Application>Microsoft Office Word</Application>
  <DocSecurity>0</DocSecurity>
  <Lines>240</Lines>
  <Paragraphs>68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ΠΑΡΑΡΤΗΜΑΤΑ  A-Β-Γ-Δ</vt:lpstr>
      <vt:lpstr>ΠΑΡΑΡΤΗΜΑΤΑ  A-Β-Γ-Δ</vt:lpstr>
    </vt:vector>
  </TitlesOfParts>
  <Company>ΕΕΤΤ</Company>
  <LinksUpToDate>false</LinksUpToDate>
  <CharactersWithSpaces>34178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ΠΑΡΑΡΤΗΜΑΤΑ  A-Β-Γ-Δ</dc:title>
  <dc:subject/>
  <dc:creator>kolyvas</dc:creator>
  <cp:keywords/>
  <dc:description/>
  <cp:lastModifiedBy>user</cp:lastModifiedBy>
  <cp:revision>56</cp:revision>
  <cp:lastPrinted>2020-06-15T11:09:00Z</cp:lastPrinted>
  <dcterms:created xsi:type="dcterms:W3CDTF">2020-07-01T06:44:00Z</dcterms:created>
  <dcterms:modified xsi:type="dcterms:W3CDTF">2020-10-01T11:01:00Z</dcterms:modified>
</cp:coreProperties>
</file>