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40D" w:rsidRDefault="00A7340D">
      <w:pPr>
        <w:pStyle w:val="8-left"/>
        <w:spacing w:before="0" w:line="240" w:lineRule="auto"/>
        <w:rPr>
          <w:rFonts w:ascii="Times New Roman" w:hAnsi="Times New Roman"/>
        </w:rPr>
      </w:pPr>
      <w:bookmarkStart w:id="0" w:name="_Toc496502546"/>
    </w:p>
    <w:p w:rsidR="00A7340D" w:rsidRPr="008D394B" w:rsidRDefault="00A7340D" w:rsidP="0036277E">
      <w:pPr>
        <w:pStyle w:val="CoverTitle"/>
        <w:framePr w:w="8376" w:hSpace="181" w:vSpace="181" w:wrap="around" w:hAnchor="page" w:x="1881" w:y="5405"/>
        <w:spacing w:after="240" w:line="240" w:lineRule="auto"/>
        <w:rPr>
          <w:b/>
          <w:noProof w:val="0"/>
          <w:color w:val="0000FF"/>
          <w:sz w:val="40"/>
          <w:lang w:val="el-GR"/>
        </w:rPr>
      </w:pPr>
      <w:r w:rsidRPr="008D394B">
        <w:rPr>
          <w:b/>
          <w:noProof w:val="0"/>
          <w:color w:val="0000FF"/>
          <w:sz w:val="40"/>
          <w:lang w:val="el-GR"/>
        </w:rPr>
        <w:t xml:space="preserve">Δημοπρασία για τη </w:t>
      </w:r>
    </w:p>
    <w:p w:rsidR="00A7340D" w:rsidRPr="008D394B" w:rsidRDefault="00A7340D" w:rsidP="0036277E">
      <w:pPr>
        <w:pStyle w:val="CoverTitle"/>
        <w:framePr w:w="8376" w:hSpace="181" w:vSpace="181" w:wrap="around" w:hAnchor="page" w:x="1881" w:y="5405"/>
        <w:spacing w:after="240" w:line="240" w:lineRule="auto"/>
        <w:rPr>
          <w:b/>
          <w:noProof w:val="0"/>
          <w:color w:val="0000FF"/>
          <w:sz w:val="40"/>
          <w:lang w:val="el-GR"/>
        </w:rPr>
      </w:pPr>
      <w:r w:rsidRPr="008D394B">
        <w:rPr>
          <w:b/>
          <w:noProof w:val="0"/>
          <w:color w:val="0000FF"/>
          <w:sz w:val="40"/>
          <w:lang w:val="el-GR"/>
        </w:rPr>
        <w:t>Χορήγηση Δικαι</w:t>
      </w:r>
      <w:r>
        <w:rPr>
          <w:b/>
          <w:noProof w:val="0"/>
          <w:color w:val="0000FF"/>
          <w:sz w:val="40"/>
          <w:lang w:val="el-GR"/>
        </w:rPr>
        <w:t xml:space="preserve">ωμάτων </w:t>
      </w:r>
      <w:r w:rsidRPr="008D394B">
        <w:rPr>
          <w:b/>
          <w:noProof w:val="0"/>
          <w:color w:val="0000FF"/>
          <w:sz w:val="40"/>
          <w:lang w:val="el-GR"/>
        </w:rPr>
        <w:t xml:space="preserve">Χρήσης Ραδιοσυχνοτήτων </w:t>
      </w:r>
    </w:p>
    <w:p w:rsidR="00A7340D" w:rsidRPr="008D394B" w:rsidRDefault="00A7340D" w:rsidP="0036277E">
      <w:pPr>
        <w:pStyle w:val="CoverTitle"/>
        <w:framePr w:w="8376" w:hSpace="181" w:vSpace="181" w:wrap="around" w:hAnchor="page" w:x="1881" w:y="5405"/>
        <w:spacing w:after="240" w:line="240" w:lineRule="auto"/>
        <w:rPr>
          <w:b/>
          <w:noProof w:val="0"/>
          <w:color w:val="0000FF"/>
          <w:sz w:val="40"/>
          <w:lang w:val="el-GR"/>
        </w:rPr>
      </w:pPr>
      <w:r w:rsidRPr="008D394B">
        <w:rPr>
          <w:b/>
          <w:noProof w:val="0"/>
          <w:color w:val="0000FF"/>
          <w:sz w:val="40"/>
          <w:lang w:val="el-GR"/>
        </w:rPr>
        <w:t xml:space="preserve">στις ζώνες των 900 </w:t>
      </w:r>
      <w:r w:rsidRPr="008D394B">
        <w:rPr>
          <w:b/>
          <w:noProof w:val="0"/>
          <w:color w:val="0000FF"/>
          <w:sz w:val="40"/>
          <w:lang w:val="en-US"/>
        </w:rPr>
        <w:t>MHz</w:t>
      </w:r>
      <w:r w:rsidRPr="008D394B">
        <w:rPr>
          <w:b/>
          <w:noProof w:val="0"/>
          <w:color w:val="0000FF"/>
          <w:sz w:val="40"/>
          <w:lang w:val="el-GR"/>
        </w:rPr>
        <w:t xml:space="preserve"> και 1800 </w:t>
      </w:r>
      <w:r w:rsidRPr="008D394B">
        <w:rPr>
          <w:b/>
          <w:noProof w:val="0"/>
          <w:color w:val="0000FF"/>
          <w:sz w:val="40"/>
          <w:lang w:val="en-US"/>
        </w:rPr>
        <w:t>MHz</w:t>
      </w:r>
    </w:p>
    <w:p w:rsidR="00A7340D" w:rsidRPr="008D394B" w:rsidRDefault="00A7340D">
      <w:pPr>
        <w:pStyle w:val="CoverTitle"/>
        <w:framePr w:w="8376" w:hSpace="181" w:vSpace="181" w:wrap="around" w:hAnchor="page" w:x="1881" w:y="5405"/>
        <w:spacing w:after="240" w:line="240" w:lineRule="auto"/>
        <w:rPr>
          <w:b/>
          <w:noProof w:val="0"/>
          <w:color w:val="0000FF"/>
          <w:sz w:val="40"/>
          <w:lang w:val="el-GR"/>
        </w:rPr>
      </w:pPr>
    </w:p>
    <w:p w:rsidR="00A7340D" w:rsidRPr="008D394B" w:rsidRDefault="00A7340D">
      <w:pPr>
        <w:framePr w:w="8376" w:hSpace="181" w:vSpace="181" w:wrap="around" w:vAnchor="page" w:hAnchor="page" w:x="1881" w:y="5405"/>
        <w:spacing w:after="240"/>
        <w:jc w:val="center"/>
        <w:rPr>
          <w:b/>
          <w:color w:val="0000FF"/>
          <w:sz w:val="36"/>
          <w:lang w:val="el-GR"/>
        </w:rPr>
      </w:pPr>
      <w:r w:rsidRPr="008D394B">
        <w:rPr>
          <w:b/>
          <w:color w:val="0000FF"/>
          <w:sz w:val="36"/>
          <w:lang w:val="el-GR"/>
        </w:rPr>
        <w:t xml:space="preserve">Παραρτήματα Α-Ε του Τεύχους Προκήρυξης </w:t>
      </w:r>
    </w:p>
    <w:p w:rsidR="00A7340D" w:rsidRPr="008D394B" w:rsidRDefault="00A7340D">
      <w:pPr>
        <w:pStyle w:val="CoverTitle"/>
        <w:framePr w:w="8376" w:hSpace="181" w:vSpace="181" w:wrap="around" w:hAnchor="page" w:x="1881" w:y="5405"/>
        <w:spacing w:after="240" w:line="240" w:lineRule="auto"/>
        <w:rPr>
          <w:b/>
          <w:noProof w:val="0"/>
          <w:sz w:val="28"/>
          <w:lang w:val="el-GR"/>
        </w:rPr>
      </w:pPr>
    </w:p>
    <w:p w:rsidR="00A7340D" w:rsidRPr="008D394B" w:rsidRDefault="00725064">
      <w:pPr>
        <w:pStyle w:val="8-left"/>
        <w:spacing w:before="0" w:line="240" w:lineRule="auto"/>
        <w:rPr>
          <w:rFonts w:ascii="Times New Roman" w:hAnsi="Times New Roman"/>
        </w:rPr>
      </w:pPr>
      <w:r w:rsidRPr="00725064">
        <w:rPr>
          <w:noProof/>
        </w:rPr>
        <w:pict>
          <v:shapetype id="_x0000_t202" coordsize="21600,21600" o:spt="202" path="m,l,21600r21600,l21600,xe">
            <v:stroke joinstyle="miter"/>
            <v:path gradientshapeok="t" o:connecttype="rect"/>
          </v:shapetype>
          <v:shape id="_x0000_s1026" type="#_x0000_t202" style="position:absolute;margin-left:4.05pt;margin-top:647.6pt;width:352.8pt;height:57.6pt;z-index:251658240" filled="f" stroked="f">
            <v:textbox style="mso-next-textbox:#_x0000_s1026">
              <w:txbxContent>
                <w:p w:rsidR="00A7340D" w:rsidRDefault="00A7340D" w:rsidP="009666FE">
                  <w:pPr>
                    <w:rPr>
                      <w:color w:val="0000FF"/>
                      <w:sz w:val="28"/>
                      <w:lang w:val="el-GR"/>
                    </w:rPr>
                  </w:pPr>
                  <w:r w:rsidRPr="009866DD">
                    <w:rPr>
                      <w:color w:val="0000FF"/>
                      <w:sz w:val="28"/>
                    </w:rPr>
                    <w:t xml:space="preserve">Μαρούσι, </w:t>
                  </w:r>
                  <w:r>
                    <w:rPr>
                      <w:color w:val="0000FF"/>
                      <w:sz w:val="28"/>
                      <w:lang w:val="el-GR"/>
                    </w:rPr>
                    <w:t>Οκτώβριος 2011</w:t>
                  </w:r>
                </w:p>
                <w:p w:rsidR="00A7340D" w:rsidRDefault="00A7340D" w:rsidP="009666FE">
                  <w:pPr>
                    <w:rPr>
                      <w:color w:val="0000FF"/>
                      <w:lang w:val="el-GR"/>
                    </w:rPr>
                  </w:pPr>
                  <w:r>
                    <w:rPr>
                      <w:color w:val="0000FF"/>
                      <w:sz w:val="28"/>
                      <w:lang w:val="el-GR"/>
                    </w:rPr>
                    <w:t>Εθνική Επιτροπή Τηλεπικοινωνιών και Ταχυδρομείων</w:t>
                  </w:r>
                </w:p>
                <w:p w:rsidR="00A7340D" w:rsidRDefault="00A7340D" w:rsidP="009666FE">
                  <w:pPr>
                    <w:rPr>
                      <w:color w:val="0000FF"/>
                      <w:lang w:val="el-GR"/>
                    </w:rPr>
                  </w:pPr>
                </w:p>
              </w:txbxContent>
            </v:textbox>
          </v:shape>
        </w:pict>
      </w:r>
      <w:r w:rsidR="00A7340D" w:rsidRPr="008D394B">
        <w:rPr>
          <w:rFonts w:ascii="Times New Roman" w:hAnsi="Times New Roman"/>
        </w:rPr>
        <w:br w:type="page"/>
      </w: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outlineLvl w:val="0"/>
        <w:rPr>
          <w:b/>
          <w:sz w:val="28"/>
          <w:lang w:val="el-GR"/>
        </w:rPr>
      </w:pPr>
      <w:r w:rsidRPr="008D394B">
        <w:rPr>
          <w:b/>
          <w:sz w:val="28"/>
          <w:lang w:val="el-GR"/>
        </w:rPr>
        <w:t xml:space="preserve">ΠΕΡΙΕΧΟΜΕΝΑ </w:t>
      </w:r>
    </w:p>
    <w:p w:rsidR="00A7340D" w:rsidRPr="008D394B" w:rsidRDefault="00A7340D">
      <w:pPr>
        <w:rPr>
          <w:b/>
          <w:sz w:val="28"/>
          <w:lang w:val="el-GR"/>
        </w:rPr>
      </w:pPr>
    </w:p>
    <w:p w:rsidR="00A7340D" w:rsidRDefault="00725064">
      <w:pPr>
        <w:pStyle w:val="10"/>
        <w:tabs>
          <w:tab w:val="right" w:leader="dot" w:pos="8299"/>
        </w:tabs>
        <w:rPr>
          <w:b w:val="0"/>
          <w:caps w:val="0"/>
          <w:noProof/>
          <w:sz w:val="24"/>
          <w:szCs w:val="24"/>
          <w:lang w:val="el-GR"/>
        </w:rPr>
      </w:pPr>
      <w:r w:rsidRPr="00725064">
        <w:rPr>
          <w:b w:val="0"/>
          <w:sz w:val="24"/>
          <w:lang w:val="el-GR"/>
        </w:rPr>
        <w:fldChar w:fldCharType="begin"/>
      </w:r>
      <w:r w:rsidR="00A7340D" w:rsidRPr="008D394B">
        <w:rPr>
          <w:b w:val="0"/>
          <w:sz w:val="24"/>
          <w:lang w:val="el-GR"/>
        </w:rPr>
        <w:instrText xml:space="preserve"> </w:instrText>
      </w:r>
      <w:r w:rsidR="00A7340D" w:rsidRPr="008D394B">
        <w:rPr>
          <w:b w:val="0"/>
          <w:sz w:val="24"/>
        </w:rPr>
        <w:instrText>TOC</w:instrText>
      </w:r>
      <w:r w:rsidR="00A7340D" w:rsidRPr="008D394B">
        <w:rPr>
          <w:b w:val="0"/>
          <w:sz w:val="24"/>
          <w:lang w:val="el-GR"/>
        </w:rPr>
        <w:instrText xml:space="preserve"> \</w:instrText>
      </w:r>
      <w:r w:rsidR="00A7340D" w:rsidRPr="008D394B">
        <w:rPr>
          <w:b w:val="0"/>
          <w:sz w:val="24"/>
        </w:rPr>
        <w:instrText>o</w:instrText>
      </w:r>
      <w:r w:rsidR="00A7340D" w:rsidRPr="008D394B">
        <w:rPr>
          <w:b w:val="0"/>
          <w:sz w:val="24"/>
          <w:lang w:val="el-GR"/>
        </w:rPr>
        <w:instrText xml:space="preserve"> "1-1" </w:instrText>
      </w:r>
      <w:r w:rsidRPr="00725064">
        <w:rPr>
          <w:b w:val="0"/>
          <w:sz w:val="24"/>
          <w:lang w:val="el-GR"/>
        </w:rPr>
        <w:fldChar w:fldCharType="separate"/>
      </w:r>
      <w:r w:rsidR="00A7340D" w:rsidRPr="001A28B3">
        <w:rPr>
          <w:noProof/>
          <w:lang w:val="el-GR"/>
        </w:rPr>
        <w:t xml:space="preserve">ΠΑΡΑΡΤΗΜΑ </w:t>
      </w:r>
      <w:r w:rsidR="00A7340D">
        <w:rPr>
          <w:noProof/>
        </w:rPr>
        <w:t>A</w:t>
      </w:r>
      <w:r w:rsidR="00A7340D" w:rsidRPr="001A28B3">
        <w:rPr>
          <w:noProof/>
          <w:lang w:val="el-GR"/>
        </w:rPr>
        <w:t xml:space="preserve"> : ΣΥΜΠΛΗΡΩΣΗ  ΤΟΥ ΕΝΤΥΠΟΥ ΤΗΣ ΑΙΤΗΣΗΣ</w:t>
      </w:r>
      <w:r w:rsidR="00A7340D" w:rsidRPr="001A28B3">
        <w:rPr>
          <w:noProof/>
          <w:lang w:val="el-GR"/>
        </w:rPr>
        <w:tab/>
      </w:r>
      <w:r w:rsidRPr="001A28B3">
        <w:rPr>
          <w:noProof/>
          <w:lang w:val="el-GR"/>
        </w:rPr>
        <w:fldChar w:fldCharType="begin"/>
      </w:r>
      <w:r w:rsidR="00A7340D" w:rsidRPr="001A28B3">
        <w:rPr>
          <w:noProof/>
          <w:lang w:val="el-GR"/>
        </w:rPr>
        <w:instrText xml:space="preserve"> </w:instrText>
      </w:r>
      <w:r w:rsidR="00A7340D">
        <w:rPr>
          <w:noProof/>
        </w:rPr>
        <w:instrText>PAGEREF</w:instrText>
      </w:r>
      <w:r w:rsidR="00A7340D" w:rsidRPr="001A28B3">
        <w:rPr>
          <w:noProof/>
          <w:lang w:val="el-GR"/>
        </w:rPr>
        <w:instrText xml:space="preserve"> _</w:instrText>
      </w:r>
      <w:r w:rsidR="00A7340D">
        <w:rPr>
          <w:noProof/>
        </w:rPr>
        <w:instrText>Toc</w:instrText>
      </w:r>
      <w:r w:rsidR="00A7340D" w:rsidRPr="001A28B3">
        <w:rPr>
          <w:noProof/>
          <w:lang w:val="el-GR"/>
        </w:rPr>
        <w:instrText>305066419 \</w:instrText>
      </w:r>
      <w:r w:rsidR="00A7340D">
        <w:rPr>
          <w:noProof/>
        </w:rPr>
        <w:instrText>h</w:instrText>
      </w:r>
      <w:r w:rsidR="00A7340D" w:rsidRPr="001A28B3">
        <w:rPr>
          <w:noProof/>
          <w:lang w:val="el-GR"/>
        </w:rPr>
        <w:instrText xml:space="preserve"> </w:instrText>
      </w:r>
      <w:r w:rsidRPr="001A28B3">
        <w:rPr>
          <w:noProof/>
          <w:lang w:val="el-GR"/>
        </w:rPr>
      </w:r>
      <w:r w:rsidRPr="001A28B3">
        <w:rPr>
          <w:noProof/>
          <w:lang w:val="el-GR"/>
        </w:rPr>
        <w:fldChar w:fldCharType="separate"/>
      </w:r>
      <w:r w:rsidR="00A7340D">
        <w:rPr>
          <w:noProof/>
        </w:rPr>
        <w:t>3</w:t>
      </w:r>
      <w:r w:rsidRPr="001A28B3">
        <w:rPr>
          <w:noProof/>
          <w:lang w:val="el-GR"/>
        </w:rPr>
        <w:fldChar w:fldCharType="end"/>
      </w:r>
    </w:p>
    <w:p w:rsidR="00A7340D" w:rsidRDefault="00A7340D">
      <w:pPr>
        <w:pStyle w:val="10"/>
        <w:tabs>
          <w:tab w:val="right" w:leader="dot" w:pos="8299"/>
        </w:tabs>
        <w:rPr>
          <w:b w:val="0"/>
          <w:caps w:val="0"/>
          <w:noProof/>
          <w:sz w:val="24"/>
          <w:szCs w:val="24"/>
          <w:lang w:val="el-GR"/>
        </w:rPr>
      </w:pPr>
      <w:r w:rsidRPr="001A28B3">
        <w:rPr>
          <w:noProof/>
          <w:lang w:val="el-GR"/>
        </w:rPr>
        <w:t>ΠΑΡΑΡΤΗΜΑ Β : ΥΠΟΔΕΙΓΜΑΤΑ ΕΓΓΥΗΤΙΚΩΝ ΕΠΙΣΤΟΛΩΝ</w:t>
      </w:r>
      <w:r w:rsidRPr="001A28B3">
        <w:rPr>
          <w:noProof/>
          <w:lang w:val="el-GR"/>
        </w:rPr>
        <w:tab/>
      </w:r>
      <w:r w:rsidR="00725064" w:rsidRPr="001A28B3">
        <w:rPr>
          <w:noProof/>
          <w:lang w:val="el-GR"/>
        </w:rPr>
        <w:fldChar w:fldCharType="begin"/>
      </w:r>
      <w:r w:rsidRPr="001A28B3">
        <w:rPr>
          <w:noProof/>
          <w:lang w:val="el-GR"/>
        </w:rPr>
        <w:instrText xml:space="preserve"> </w:instrText>
      </w:r>
      <w:r>
        <w:rPr>
          <w:noProof/>
        </w:rPr>
        <w:instrText>PAGEREF</w:instrText>
      </w:r>
      <w:r w:rsidRPr="001A28B3">
        <w:rPr>
          <w:noProof/>
          <w:lang w:val="el-GR"/>
        </w:rPr>
        <w:instrText xml:space="preserve"> _</w:instrText>
      </w:r>
      <w:r>
        <w:rPr>
          <w:noProof/>
        </w:rPr>
        <w:instrText>Toc</w:instrText>
      </w:r>
      <w:r w:rsidRPr="001A28B3">
        <w:rPr>
          <w:noProof/>
          <w:lang w:val="el-GR"/>
        </w:rPr>
        <w:instrText>305066420 \</w:instrText>
      </w:r>
      <w:r>
        <w:rPr>
          <w:noProof/>
        </w:rPr>
        <w:instrText>h</w:instrText>
      </w:r>
      <w:r w:rsidRPr="001A28B3">
        <w:rPr>
          <w:noProof/>
          <w:lang w:val="el-GR"/>
        </w:rPr>
        <w:instrText xml:space="preserve"> </w:instrText>
      </w:r>
      <w:r w:rsidR="00725064" w:rsidRPr="001A28B3">
        <w:rPr>
          <w:noProof/>
          <w:lang w:val="el-GR"/>
        </w:rPr>
      </w:r>
      <w:r w:rsidR="00725064" w:rsidRPr="001A28B3">
        <w:rPr>
          <w:noProof/>
          <w:lang w:val="el-GR"/>
        </w:rPr>
        <w:fldChar w:fldCharType="separate"/>
      </w:r>
      <w:r>
        <w:rPr>
          <w:noProof/>
        </w:rPr>
        <w:t>15</w:t>
      </w:r>
      <w:r w:rsidR="00725064" w:rsidRPr="001A28B3">
        <w:rPr>
          <w:noProof/>
          <w:lang w:val="el-GR"/>
        </w:rPr>
        <w:fldChar w:fldCharType="end"/>
      </w:r>
    </w:p>
    <w:p w:rsidR="00A7340D" w:rsidRDefault="00A7340D">
      <w:pPr>
        <w:pStyle w:val="10"/>
        <w:tabs>
          <w:tab w:val="right" w:leader="dot" w:pos="8299"/>
        </w:tabs>
        <w:rPr>
          <w:b w:val="0"/>
          <w:caps w:val="0"/>
          <w:noProof/>
          <w:sz w:val="24"/>
          <w:szCs w:val="24"/>
          <w:lang w:val="el-GR"/>
        </w:rPr>
      </w:pPr>
      <w:r w:rsidRPr="001A28B3">
        <w:rPr>
          <w:noProof/>
          <w:lang w:val="el-GR"/>
        </w:rPr>
        <w:t>ΠΑΡΑΡΤΗΜΑ Γ : ΣΥΜΒΑΣΗ ΠΑΡΑΧΩΡΗΣΗΣ</w:t>
      </w:r>
      <w:r w:rsidRPr="001A28B3">
        <w:rPr>
          <w:noProof/>
          <w:lang w:val="el-GR"/>
        </w:rPr>
        <w:tab/>
      </w:r>
      <w:r w:rsidR="00725064" w:rsidRPr="001A28B3">
        <w:rPr>
          <w:noProof/>
          <w:lang w:val="el-GR"/>
        </w:rPr>
        <w:fldChar w:fldCharType="begin"/>
      </w:r>
      <w:r w:rsidRPr="001A28B3">
        <w:rPr>
          <w:noProof/>
          <w:lang w:val="el-GR"/>
        </w:rPr>
        <w:instrText xml:space="preserve"> </w:instrText>
      </w:r>
      <w:r>
        <w:rPr>
          <w:noProof/>
        </w:rPr>
        <w:instrText>PAGEREF</w:instrText>
      </w:r>
      <w:r w:rsidRPr="001A28B3">
        <w:rPr>
          <w:noProof/>
          <w:lang w:val="el-GR"/>
        </w:rPr>
        <w:instrText xml:space="preserve"> _</w:instrText>
      </w:r>
      <w:r>
        <w:rPr>
          <w:noProof/>
        </w:rPr>
        <w:instrText>Toc</w:instrText>
      </w:r>
      <w:r w:rsidRPr="001A28B3">
        <w:rPr>
          <w:noProof/>
          <w:lang w:val="el-GR"/>
        </w:rPr>
        <w:instrText>305066421 \</w:instrText>
      </w:r>
      <w:r>
        <w:rPr>
          <w:noProof/>
        </w:rPr>
        <w:instrText>h</w:instrText>
      </w:r>
      <w:r w:rsidRPr="001A28B3">
        <w:rPr>
          <w:noProof/>
          <w:lang w:val="el-GR"/>
        </w:rPr>
        <w:instrText xml:space="preserve"> </w:instrText>
      </w:r>
      <w:r w:rsidR="00725064" w:rsidRPr="001A28B3">
        <w:rPr>
          <w:noProof/>
          <w:lang w:val="el-GR"/>
        </w:rPr>
      </w:r>
      <w:r w:rsidR="00725064" w:rsidRPr="001A28B3">
        <w:rPr>
          <w:noProof/>
          <w:lang w:val="el-GR"/>
        </w:rPr>
        <w:fldChar w:fldCharType="separate"/>
      </w:r>
      <w:r>
        <w:rPr>
          <w:noProof/>
        </w:rPr>
        <w:t>16</w:t>
      </w:r>
      <w:r w:rsidR="00725064" w:rsidRPr="001A28B3">
        <w:rPr>
          <w:noProof/>
          <w:lang w:val="el-GR"/>
        </w:rPr>
        <w:fldChar w:fldCharType="end"/>
      </w:r>
    </w:p>
    <w:p w:rsidR="00A7340D" w:rsidRDefault="00A7340D">
      <w:pPr>
        <w:pStyle w:val="10"/>
        <w:tabs>
          <w:tab w:val="right" w:leader="dot" w:pos="8299"/>
        </w:tabs>
        <w:rPr>
          <w:b w:val="0"/>
          <w:caps w:val="0"/>
          <w:noProof/>
          <w:sz w:val="24"/>
          <w:szCs w:val="24"/>
          <w:lang w:val="el-GR"/>
        </w:rPr>
      </w:pPr>
      <w:r w:rsidRPr="001A28B3">
        <w:rPr>
          <w:noProof/>
          <w:lang w:val="el-GR"/>
        </w:rPr>
        <w:t>ΠΑΡΑΡΤΗΜΑ Δ: Αίτηση χορηγησησ Τμήματων Ραδιοσυχνοτήτων</w:t>
      </w:r>
      <w:r w:rsidRPr="001A28B3">
        <w:rPr>
          <w:noProof/>
          <w:lang w:val="el-GR"/>
        </w:rPr>
        <w:tab/>
      </w:r>
      <w:r w:rsidR="00725064" w:rsidRPr="001A28B3">
        <w:rPr>
          <w:noProof/>
          <w:lang w:val="el-GR"/>
        </w:rPr>
        <w:fldChar w:fldCharType="begin"/>
      </w:r>
      <w:r w:rsidRPr="001A28B3">
        <w:rPr>
          <w:noProof/>
          <w:lang w:val="el-GR"/>
        </w:rPr>
        <w:instrText xml:space="preserve"> </w:instrText>
      </w:r>
      <w:r>
        <w:rPr>
          <w:noProof/>
        </w:rPr>
        <w:instrText>PAGEREF</w:instrText>
      </w:r>
      <w:r w:rsidRPr="001A28B3">
        <w:rPr>
          <w:noProof/>
          <w:lang w:val="el-GR"/>
        </w:rPr>
        <w:instrText xml:space="preserve"> _</w:instrText>
      </w:r>
      <w:r>
        <w:rPr>
          <w:noProof/>
        </w:rPr>
        <w:instrText>Toc</w:instrText>
      </w:r>
      <w:r w:rsidRPr="001A28B3">
        <w:rPr>
          <w:noProof/>
          <w:lang w:val="el-GR"/>
        </w:rPr>
        <w:instrText>305066422 \</w:instrText>
      </w:r>
      <w:r>
        <w:rPr>
          <w:noProof/>
        </w:rPr>
        <w:instrText>h</w:instrText>
      </w:r>
      <w:r w:rsidRPr="001A28B3">
        <w:rPr>
          <w:noProof/>
          <w:lang w:val="el-GR"/>
        </w:rPr>
        <w:instrText xml:space="preserve"> </w:instrText>
      </w:r>
      <w:r w:rsidR="00725064" w:rsidRPr="001A28B3">
        <w:rPr>
          <w:noProof/>
          <w:lang w:val="el-GR"/>
        </w:rPr>
      </w:r>
      <w:r w:rsidR="00725064" w:rsidRPr="001A28B3">
        <w:rPr>
          <w:noProof/>
          <w:lang w:val="el-GR"/>
        </w:rPr>
        <w:fldChar w:fldCharType="separate"/>
      </w:r>
      <w:r>
        <w:rPr>
          <w:noProof/>
        </w:rPr>
        <w:t>23</w:t>
      </w:r>
      <w:r w:rsidR="00725064" w:rsidRPr="001A28B3">
        <w:rPr>
          <w:noProof/>
          <w:lang w:val="el-GR"/>
        </w:rPr>
        <w:fldChar w:fldCharType="end"/>
      </w:r>
    </w:p>
    <w:p w:rsidR="00A7340D" w:rsidRDefault="00A7340D">
      <w:pPr>
        <w:pStyle w:val="10"/>
        <w:tabs>
          <w:tab w:val="right" w:leader="dot" w:pos="8299"/>
        </w:tabs>
        <w:rPr>
          <w:b w:val="0"/>
          <w:caps w:val="0"/>
          <w:noProof/>
          <w:sz w:val="24"/>
          <w:szCs w:val="24"/>
          <w:lang w:val="el-GR"/>
        </w:rPr>
      </w:pPr>
      <w:r w:rsidRPr="001A28B3">
        <w:rPr>
          <w:noProof/>
          <w:lang w:val="el-GR"/>
        </w:rPr>
        <w:t>ΠΑΡΑΡΤΗΜΑ Ε: ΣΧΕΔΙΟ ΔΙΚΑΙΩΜΑΤΟΣ ΧΡΗΣΗΣ ΡΑΔΙΟΣΥΧΝΟΤΗΤΩΝ</w:t>
      </w:r>
      <w:r w:rsidRPr="001A28B3">
        <w:rPr>
          <w:noProof/>
          <w:lang w:val="el-GR"/>
        </w:rPr>
        <w:tab/>
      </w:r>
      <w:r w:rsidR="00725064" w:rsidRPr="001A28B3">
        <w:rPr>
          <w:noProof/>
          <w:lang w:val="el-GR"/>
        </w:rPr>
        <w:fldChar w:fldCharType="begin"/>
      </w:r>
      <w:r w:rsidRPr="001A28B3">
        <w:rPr>
          <w:noProof/>
          <w:lang w:val="el-GR"/>
        </w:rPr>
        <w:instrText xml:space="preserve"> </w:instrText>
      </w:r>
      <w:r>
        <w:rPr>
          <w:noProof/>
        </w:rPr>
        <w:instrText>PAGEREF</w:instrText>
      </w:r>
      <w:r w:rsidRPr="001A28B3">
        <w:rPr>
          <w:noProof/>
          <w:lang w:val="el-GR"/>
        </w:rPr>
        <w:instrText xml:space="preserve"> _</w:instrText>
      </w:r>
      <w:r>
        <w:rPr>
          <w:noProof/>
        </w:rPr>
        <w:instrText>Toc</w:instrText>
      </w:r>
      <w:r w:rsidRPr="001A28B3">
        <w:rPr>
          <w:noProof/>
          <w:lang w:val="el-GR"/>
        </w:rPr>
        <w:instrText>305066423 \</w:instrText>
      </w:r>
      <w:r>
        <w:rPr>
          <w:noProof/>
        </w:rPr>
        <w:instrText>h</w:instrText>
      </w:r>
      <w:r w:rsidRPr="001A28B3">
        <w:rPr>
          <w:noProof/>
          <w:lang w:val="el-GR"/>
        </w:rPr>
        <w:instrText xml:space="preserve"> </w:instrText>
      </w:r>
      <w:r w:rsidR="00725064" w:rsidRPr="001A28B3">
        <w:rPr>
          <w:noProof/>
          <w:lang w:val="el-GR"/>
        </w:rPr>
      </w:r>
      <w:r w:rsidR="00725064" w:rsidRPr="001A28B3">
        <w:rPr>
          <w:noProof/>
          <w:lang w:val="el-GR"/>
        </w:rPr>
        <w:fldChar w:fldCharType="separate"/>
      </w:r>
      <w:r>
        <w:rPr>
          <w:noProof/>
        </w:rPr>
        <w:t>24</w:t>
      </w:r>
      <w:r w:rsidR="00725064" w:rsidRPr="001A28B3">
        <w:rPr>
          <w:noProof/>
          <w:lang w:val="el-GR"/>
        </w:rPr>
        <w:fldChar w:fldCharType="end"/>
      </w:r>
    </w:p>
    <w:p w:rsidR="00A7340D" w:rsidRPr="008D394B" w:rsidRDefault="00725064">
      <w:pPr>
        <w:pStyle w:val="1"/>
        <w:ind w:left="2268" w:hanging="2268"/>
        <w:jc w:val="left"/>
      </w:pPr>
      <w:r w:rsidRPr="008D394B">
        <w:rPr>
          <w:b w:val="0"/>
          <w:sz w:val="24"/>
        </w:rPr>
        <w:fldChar w:fldCharType="end"/>
      </w:r>
      <w:r w:rsidR="00A7340D" w:rsidRPr="008D394B">
        <w:t xml:space="preserve"> </w:t>
      </w:r>
    </w:p>
    <w:p w:rsidR="00A7340D" w:rsidRPr="008D394B" w:rsidRDefault="00A7340D">
      <w:pPr>
        <w:pStyle w:val="11"/>
      </w:pPr>
      <w:r w:rsidRPr="008D394B">
        <w:t xml:space="preserve"> </w:t>
      </w:r>
    </w:p>
    <w:p w:rsidR="00A7340D" w:rsidRPr="008D394B" w:rsidRDefault="00A7340D">
      <w:pPr>
        <w:pStyle w:val="10"/>
        <w:rPr>
          <w:lang w:val="el-GR"/>
        </w:rPr>
      </w:pPr>
      <w:r w:rsidRPr="008D394B">
        <w:rPr>
          <w:lang w:val="el-GR"/>
        </w:rPr>
        <w:br w:type="page"/>
      </w:r>
    </w:p>
    <w:p w:rsidR="00A7340D" w:rsidRPr="008D394B" w:rsidRDefault="00A7340D">
      <w:pPr>
        <w:pStyle w:val="1"/>
        <w:jc w:val="left"/>
      </w:pPr>
      <w:bookmarkStart w:id="1" w:name="_Toc305066419"/>
      <w:r w:rsidRPr="008D394B">
        <w:t>ΠΑΡΑΡΤΗΜΑ A : ΣΥΜΠΛΗΡΩΣΗ  ΤΟΥ ΕΝΤΥΠΟΥ ΤΗΣ ΑΙΤΗΣΗΣ</w:t>
      </w:r>
      <w:bookmarkEnd w:id="0"/>
      <w:bookmarkEnd w:id="1"/>
    </w:p>
    <w:p w:rsidR="00A7340D" w:rsidRPr="008D394B" w:rsidRDefault="00A7340D">
      <w:pPr>
        <w:rPr>
          <w:lang w:val="el-GR"/>
        </w:rPr>
      </w:pPr>
    </w:p>
    <w:p w:rsidR="00A7340D" w:rsidRPr="008D394B" w:rsidRDefault="00A7340D">
      <w:pPr>
        <w:pStyle w:val="21"/>
        <w:spacing w:after="240" w:line="240" w:lineRule="auto"/>
      </w:pPr>
      <w:r w:rsidRPr="008D394B">
        <w:t>Η Αίτηση περιλαμβάνει τα παρακάτω δικαιολογητικά</w:t>
      </w:r>
      <w:r w:rsidRPr="008D394B">
        <w:rPr>
          <w:snapToGrid w:val="0"/>
          <w:lang w:eastAsia="en-US"/>
        </w:rPr>
        <w:t>.</w:t>
      </w:r>
      <w:r w:rsidRPr="008D394B">
        <w:t xml:space="preserve"> Η υποβολή τους με την Αίτηση Συμμετοχής στη Δημοπρασία είναι υποχρεωτική.</w:t>
      </w:r>
    </w:p>
    <w:p w:rsidR="00A7340D" w:rsidRPr="008D394B" w:rsidRDefault="00A7340D">
      <w:pPr>
        <w:pStyle w:val="21"/>
        <w:spacing w:after="240" w:line="240" w:lineRule="auto"/>
      </w:pPr>
      <w:r w:rsidRPr="008D394B">
        <w:t xml:space="preserve">Παρακάτω παρέχονται οδηγίες για τη συμπλήρωση του εντύπου της Αίτησης. </w:t>
      </w:r>
    </w:p>
    <w:p w:rsidR="00A7340D" w:rsidRPr="008D394B" w:rsidRDefault="00A7340D">
      <w:pPr>
        <w:pStyle w:val="Bodyby"/>
        <w:spacing w:after="0" w:line="360" w:lineRule="auto"/>
        <w:outlineLvl w:val="0"/>
        <w:rPr>
          <w:rFonts w:ascii="Times New Roman" w:hAnsi="Times New Roman"/>
        </w:rPr>
      </w:pPr>
      <w:r w:rsidRPr="008D394B">
        <w:rPr>
          <w:b/>
          <w:sz w:val="24"/>
        </w:rPr>
        <w:t>Οδηγίες για τη συμπλήρωση του εντύπου της Αίτησης</w:t>
      </w:r>
    </w:p>
    <w:p w:rsidR="00A7340D" w:rsidRPr="008D394B" w:rsidRDefault="00A7340D">
      <w:pPr>
        <w:pStyle w:val="21"/>
        <w:spacing w:after="240" w:line="240" w:lineRule="auto"/>
      </w:pPr>
      <w:r w:rsidRPr="008D394B">
        <w:t>Οι αριθμοί των παραγράφων των οδηγιών, αντιστοιχούν σε πεδία των τμημάτων της Αίτησης. Επισυνάψατε όλα τα δικαιολογητικά</w:t>
      </w:r>
      <w:r>
        <w:t>.</w:t>
      </w:r>
      <w:r w:rsidRPr="008D394B">
        <w:t xml:space="preserve"> </w:t>
      </w:r>
    </w:p>
    <w:p w:rsidR="00A7340D" w:rsidRPr="008D394B" w:rsidRDefault="00A7340D">
      <w:pPr>
        <w:spacing w:after="240"/>
        <w:jc w:val="both"/>
        <w:outlineLvl w:val="0"/>
        <w:rPr>
          <w:b/>
          <w:lang w:val="el-GR"/>
        </w:rPr>
      </w:pPr>
      <w:r w:rsidRPr="008D394B">
        <w:rPr>
          <w:b/>
          <w:lang w:val="el-GR"/>
        </w:rPr>
        <w:t>Τμήμα Ι : Στοιχεία Αιτούντος:</w:t>
      </w:r>
    </w:p>
    <w:p w:rsidR="00A7340D" w:rsidRPr="008D394B" w:rsidRDefault="00A7340D">
      <w:pPr>
        <w:numPr>
          <w:ilvl w:val="0"/>
          <w:numId w:val="3"/>
        </w:numPr>
        <w:tabs>
          <w:tab w:val="clear" w:pos="360"/>
          <w:tab w:val="num" w:pos="567"/>
        </w:tabs>
        <w:spacing w:after="240"/>
        <w:ind w:left="567" w:hanging="567"/>
        <w:jc w:val="both"/>
        <w:rPr>
          <w:lang w:val="el-GR"/>
        </w:rPr>
      </w:pPr>
      <w:r w:rsidRPr="008D394B">
        <w:rPr>
          <w:lang w:val="el-GR"/>
        </w:rPr>
        <w:t>Όνομα και διεύθυνση του αιτούντος.</w:t>
      </w:r>
    </w:p>
    <w:p w:rsidR="00A7340D" w:rsidRPr="008D394B" w:rsidRDefault="00A7340D">
      <w:pPr>
        <w:numPr>
          <w:ilvl w:val="0"/>
          <w:numId w:val="3"/>
        </w:numPr>
        <w:tabs>
          <w:tab w:val="clear" w:pos="360"/>
          <w:tab w:val="num" w:pos="567"/>
        </w:tabs>
        <w:spacing w:after="240"/>
        <w:ind w:left="567" w:hanging="567"/>
        <w:jc w:val="both"/>
        <w:rPr>
          <w:lang w:val="el-GR"/>
        </w:rPr>
      </w:pPr>
      <w:r w:rsidRPr="008D394B">
        <w:rPr>
          <w:lang w:val="el-GR"/>
        </w:rPr>
        <w:t>Νομική μορφή του αιτούντος συμπεριλαμβανομένου και καταστατικού. Σε περίπτωση φυσικού προσώπου υποβάλλεται νομίμως επικυρωμένο αντίγραφο αστυνομικής ταυτότητας ή διαβατηρίου.</w:t>
      </w:r>
    </w:p>
    <w:p w:rsidR="00A7340D" w:rsidRPr="008D394B" w:rsidRDefault="00A7340D">
      <w:pPr>
        <w:numPr>
          <w:ilvl w:val="0"/>
          <w:numId w:val="3"/>
        </w:numPr>
        <w:tabs>
          <w:tab w:val="clear" w:pos="360"/>
          <w:tab w:val="num" w:pos="567"/>
        </w:tabs>
        <w:spacing w:after="240"/>
        <w:ind w:left="567" w:hanging="567"/>
        <w:jc w:val="both"/>
        <w:rPr>
          <w:lang w:val="el-GR"/>
        </w:rPr>
      </w:pPr>
      <w:r w:rsidRPr="008D394B">
        <w:rPr>
          <w:lang w:val="el-GR"/>
        </w:rPr>
        <w:t>ΑΦΜ του αιτούντος στο Κράτος όπου έχει την έδρα του.</w:t>
      </w:r>
    </w:p>
    <w:p w:rsidR="00A7340D" w:rsidRPr="008D394B" w:rsidRDefault="00A7340D">
      <w:pPr>
        <w:numPr>
          <w:ilvl w:val="0"/>
          <w:numId w:val="3"/>
        </w:numPr>
        <w:tabs>
          <w:tab w:val="clear" w:pos="360"/>
          <w:tab w:val="num" w:pos="567"/>
        </w:tabs>
        <w:spacing w:after="240"/>
        <w:ind w:left="567" w:hanging="567"/>
        <w:jc w:val="both"/>
        <w:rPr>
          <w:lang w:val="el-GR"/>
        </w:rPr>
      </w:pPr>
      <w:r w:rsidRPr="008D394B">
        <w:rPr>
          <w:lang w:val="el-GR"/>
        </w:rPr>
        <w:t>Επίσημο αντίγραφο της καταχώρησης της Εταιρείας από το Εμπορικό Επιμελητήριο ή την αντίστοιχη αρχή του Κράτους όπου έχει την έδρα του ο αιτών.</w:t>
      </w:r>
    </w:p>
    <w:p w:rsidR="00A7340D" w:rsidRPr="008D394B" w:rsidRDefault="00A7340D">
      <w:pPr>
        <w:numPr>
          <w:ilvl w:val="0"/>
          <w:numId w:val="3"/>
        </w:numPr>
        <w:tabs>
          <w:tab w:val="clear" w:pos="360"/>
          <w:tab w:val="num" w:pos="567"/>
        </w:tabs>
        <w:spacing w:after="240"/>
        <w:ind w:left="567" w:hanging="567"/>
        <w:jc w:val="both"/>
        <w:rPr>
          <w:lang w:val="el-GR"/>
        </w:rPr>
      </w:pPr>
      <w:r w:rsidRPr="008D394B">
        <w:rPr>
          <w:lang w:val="el-GR"/>
        </w:rPr>
        <w:t xml:space="preserve">Νόμιμοι εκπρόσωποι και αντίκλητος του αιτούντος στην Ελλάδα (συμπεριλαμβανομένου αριθμού τηλεφώνου και φαξ), προσκομίζοντας όλα τα έγγραφα από τα οποία προκύπτει ο ορισμός τους, βάση της κείμενης νομοθεσίας του κράτους που έχει την έδρα του ο αιτών. </w:t>
      </w:r>
    </w:p>
    <w:p w:rsidR="00A7340D" w:rsidRPr="008D394B" w:rsidRDefault="00A7340D">
      <w:pPr>
        <w:numPr>
          <w:ilvl w:val="0"/>
          <w:numId w:val="3"/>
        </w:numPr>
        <w:tabs>
          <w:tab w:val="clear" w:pos="360"/>
          <w:tab w:val="num" w:pos="567"/>
        </w:tabs>
        <w:spacing w:after="240"/>
        <w:ind w:left="567" w:hanging="567"/>
        <w:jc w:val="both"/>
        <w:rPr>
          <w:lang w:val="el-GR"/>
        </w:rPr>
      </w:pPr>
      <w:r w:rsidRPr="008D394B">
        <w:rPr>
          <w:lang w:val="el-GR"/>
        </w:rPr>
        <w:t xml:space="preserve">Εξουσιοδοτημένα πρόσωπα για αντιπροσώπευση του Συμμετέχοντος στη διαδικασία, προσκομίζοντας όλα τα έγγραφα από τα οποία προκύπτει ο ορισμός τους. </w:t>
      </w:r>
    </w:p>
    <w:p w:rsidR="00A7340D" w:rsidRPr="008D394B" w:rsidRDefault="00A7340D">
      <w:pPr>
        <w:pStyle w:val="21"/>
        <w:spacing w:after="240" w:line="240" w:lineRule="auto"/>
      </w:pPr>
      <w:r w:rsidRPr="008D394B">
        <w:t xml:space="preserve">Σε περίπτωση Κοινοπραξίας υποβάλλονται τα στοιχεία των προσώπων που συμμετέχουν στην Κοινοπραξία. Σε περίπτωση Εταιρείας υπό σύσταση παρέχονται τα στοιχεία των προσώπων που είναι εταίροι/μέτοχοι της υπό σύσταση Εταιρείας και όλα τα μέχρι τη στιγμή της υποβολής της Αίτησης υπάρχοντα στοιχεία της υπό σύσταση Εταιρείας. </w:t>
      </w:r>
    </w:p>
    <w:p w:rsidR="00A7340D" w:rsidRPr="008D394B" w:rsidRDefault="00A7340D">
      <w:pPr>
        <w:spacing w:after="240"/>
        <w:jc w:val="both"/>
        <w:outlineLvl w:val="0"/>
        <w:rPr>
          <w:b/>
          <w:lang w:val="el-GR"/>
        </w:rPr>
      </w:pPr>
    </w:p>
    <w:p w:rsidR="00A7340D" w:rsidRPr="008D394B" w:rsidRDefault="00A7340D">
      <w:pPr>
        <w:spacing w:after="240"/>
        <w:jc w:val="both"/>
        <w:outlineLvl w:val="0"/>
        <w:rPr>
          <w:b/>
          <w:lang w:val="el-GR"/>
        </w:rPr>
      </w:pPr>
      <w:r w:rsidRPr="008D394B">
        <w:rPr>
          <w:b/>
          <w:lang w:val="el-GR"/>
        </w:rPr>
        <w:t>Τμήμα ΙΙ : Έγγραφα σχετικά με το ιδιοκτησιακό καθεστώς:</w:t>
      </w:r>
    </w:p>
    <w:p w:rsidR="00A7340D" w:rsidRPr="008D394B" w:rsidRDefault="00A7340D">
      <w:pPr>
        <w:pStyle w:val="Bulletbl"/>
        <w:widowControl/>
        <w:numPr>
          <w:ilvl w:val="0"/>
          <w:numId w:val="4"/>
        </w:numPr>
        <w:tabs>
          <w:tab w:val="clear" w:pos="6690"/>
        </w:tabs>
        <w:spacing w:after="240" w:line="240" w:lineRule="auto"/>
        <w:ind w:left="357" w:hanging="357"/>
        <w:rPr>
          <w:lang w:val="el-GR"/>
        </w:rPr>
      </w:pPr>
      <w:r w:rsidRPr="008D394B">
        <w:rPr>
          <w:lang w:val="el-GR"/>
        </w:rPr>
        <w:t>Μετοχική ή εταιρική σύνθεση του αιτούντος</w:t>
      </w:r>
    </w:p>
    <w:p w:rsidR="00A7340D" w:rsidRPr="008D394B" w:rsidRDefault="00A7340D">
      <w:pPr>
        <w:pStyle w:val="21"/>
        <w:spacing w:after="240" w:line="240" w:lineRule="auto"/>
      </w:pPr>
      <w:r w:rsidRPr="008D394B">
        <w:t>Περιγράψτε λεπτομερώς τη μετοχική σύνθεση του Συμμετέχοντος (είδος, αριθμό, αξία και διασπορά των μετοχών). Περιγράψτε λεπτομερώς ποιοι είναι οι κάτοχοι των μετοχών του Συμμετέχοντος (παροχή λίστας κατόχων με Επωνυμία και αριθμό μετοχών που τους αντιστοιχεί). Αν πρόκειται για Κοινοπραξία ή υπό σύσταση εταιρεία περιγράψτε με λεπτομέρειες την οικονομική συμμετοχή και τις υποχρεώσεις του κάθε μέλους</w:t>
      </w:r>
      <w:r>
        <w:t>,</w:t>
      </w:r>
      <w:r w:rsidRPr="008D394B">
        <w:t xml:space="preserve"> προσκομίζοντας σχετικές συμβάσεις ή ιδιωτικά συμφωνητικά. </w:t>
      </w:r>
    </w:p>
    <w:p w:rsidR="00A7340D" w:rsidRPr="008D394B" w:rsidRDefault="00A7340D">
      <w:pPr>
        <w:pStyle w:val="Bulletbl"/>
        <w:widowControl/>
        <w:numPr>
          <w:ilvl w:val="0"/>
          <w:numId w:val="0"/>
        </w:numPr>
        <w:tabs>
          <w:tab w:val="clear" w:pos="6690"/>
        </w:tabs>
        <w:spacing w:after="240" w:line="240" w:lineRule="auto"/>
        <w:rPr>
          <w:lang w:val="el-GR"/>
        </w:rPr>
      </w:pPr>
      <w:r w:rsidRPr="008D394B">
        <w:rPr>
          <w:lang w:val="el-GR"/>
        </w:rPr>
        <w:lastRenderedPageBreak/>
        <w:t>Περιγράψτε εν συντομία τυχόν συμφωνίες μεταξύ των μετόχων του Συμμετέχοντος σχετικά με την Διοίκηση του Συμμετέχοντος.</w:t>
      </w:r>
    </w:p>
    <w:p w:rsidR="00A7340D" w:rsidRPr="008D394B" w:rsidRDefault="00A7340D">
      <w:pPr>
        <w:pStyle w:val="Bodyby"/>
        <w:spacing w:after="0" w:line="360" w:lineRule="auto"/>
        <w:rPr>
          <w:rFonts w:ascii="Times New Roman" w:hAnsi="Times New Roman"/>
        </w:rPr>
      </w:pPr>
    </w:p>
    <w:p w:rsidR="00A7340D" w:rsidRPr="008D394B" w:rsidRDefault="00A7340D">
      <w:pPr>
        <w:spacing w:after="240"/>
        <w:jc w:val="both"/>
        <w:outlineLvl w:val="0"/>
        <w:rPr>
          <w:b/>
          <w:lang w:val="el-GR"/>
        </w:rPr>
      </w:pPr>
      <w:r w:rsidRPr="008D394B">
        <w:rPr>
          <w:b/>
          <w:lang w:val="el-GR"/>
        </w:rPr>
        <w:t>Τμήμα ΙΙΙ : Περιγραφή Τεχνικών Στοιχείων</w:t>
      </w:r>
    </w:p>
    <w:p w:rsidR="00A7340D" w:rsidRPr="008D394B" w:rsidRDefault="00A7340D">
      <w:pPr>
        <w:pStyle w:val="Bulletbl"/>
        <w:widowControl/>
        <w:numPr>
          <w:ilvl w:val="0"/>
          <w:numId w:val="5"/>
        </w:numPr>
        <w:tabs>
          <w:tab w:val="clear" w:pos="6690"/>
        </w:tabs>
        <w:spacing w:after="240" w:line="240" w:lineRule="auto"/>
        <w:ind w:left="709" w:hanging="709"/>
        <w:rPr>
          <w:lang w:val="el-GR"/>
        </w:rPr>
      </w:pPr>
      <w:r w:rsidRPr="008D394B">
        <w:rPr>
          <w:lang w:val="el-GR"/>
        </w:rPr>
        <w:t>Τεχνική περιγραφή, χαρακτηριστικά και τοπολογία δικτύου, περιγραφή χρησιμοποιούμενου εξοπλισμού και συμβατότητα με ισχύοντα πρότυπα.</w:t>
      </w:r>
    </w:p>
    <w:p w:rsidR="00A7340D" w:rsidRPr="008D394B" w:rsidRDefault="00A7340D">
      <w:pPr>
        <w:pStyle w:val="Bulletbl"/>
        <w:widowControl/>
        <w:numPr>
          <w:ilvl w:val="0"/>
          <w:numId w:val="5"/>
        </w:numPr>
        <w:tabs>
          <w:tab w:val="clear" w:pos="6690"/>
        </w:tabs>
        <w:spacing w:after="240" w:line="240" w:lineRule="auto"/>
        <w:ind w:left="709" w:hanging="709"/>
        <w:rPr>
          <w:lang w:val="el-GR"/>
        </w:rPr>
      </w:pPr>
      <w:r w:rsidRPr="008D394B">
        <w:rPr>
          <w:lang w:val="el-GR"/>
        </w:rPr>
        <w:t>Διαθεσιμότητα του δικτύου και των υπηρεσιών και πρότυπα που θα ακολουθηθούν.</w:t>
      </w:r>
    </w:p>
    <w:p w:rsidR="00A7340D" w:rsidRPr="008D394B" w:rsidRDefault="00A7340D">
      <w:pPr>
        <w:pStyle w:val="Bulletbl"/>
        <w:widowControl/>
        <w:numPr>
          <w:ilvl w:val="0"/>
          <w:numId w:val="5"/>
        </w:numPr>
        <w:tabs>
          <w:tab w:val="clear" w:pos="6690"/>
        </w:tabs>
        <w:spacing w:after="240" w:line="240" w:lineRule="auto"/>
        <w:ind w:left="709" w:hanging="709"/>
        <w:rPr>
          <w:lang w:val="el-GR"/>
        </w:rPr>
      </w:pPr>
      <w:r w:rsidRPr="008D394B">
        <w:rPr>
          <w:lang w:val="el-GR"/>
        </w:rPr>
        <w:t>Χρονοδιάγραμμα υλοποίησης και ανάπτυξης του δικτύου και προτεινόμενη ημερομηνία έναρξης λειτουργίας και παροχής των υπηρεσιών.</w:t>
      </w:r>
    </w:p>
    <w:p w:rsidR="00A7340D" w:rsidRPr="008D394B" w:rsidRDefault="00A7340D" w:rsidP="00684CFB">
      <w:pPr>
        <w:pStyle w:val="Bulletbl"/>
        <w:widowControl/>
        <w:numPr>
          <w:ilvl w:val="0"/>
          <w:numId w:val="0"/>
        </w:numPr>
        <w:tabs>
          <w:tab w:val="clear" w:pos="6690"/>
        </w:tabs>
        <w:spacing w:after="240" w:line="240" w:lineRule="auto"/>
        <w:rPr>
          <w:lang w:val="el-GR"/>
        </w:rPr>
      </w:pPr>
      <w:r w:rsidRPr="008D394B">
        <w:rPr>
          <w:lang w:val="el-GR"/>
        </w:rPr>
        <w:t>Σημειώνεται ότι ειδικά για τους υφιστάμενους κατόχους δικαιωμάτων χρήσης ραδιοσυχνοτήτων στις ζώνες των 900 MHz και 1800 MHz, δεν απαιτείται η υποβολή του τμήματος ΙΙΙ «Περιγραφή Τεχνικών Στοιχείων» κατά την υποβολή της αίτησης συμμετοχής στην ανωτέρω Δημοπρασία.</w:t>
      </w:r>
    </w:p>
    <w:p w:rsidR="00A7340D" w:rsidRPr="008D394B" w:rsidRDefault="00A7340D">
      <w:pPr>
        <w:spacing w:after="240"/>
        <w:ind w:left="1418" w:hanging="1418"/>
        <w:jc w:val="both"/>
        <w:rPr>
          <w:b/>
          <w:lang w:val="el-GR"/>
        </w:rPr>
      </w:pPr>
    </w:p>
    <w:p w:rsidR="00A7340D" w:rsidRPr="008D394B" w:rsidRDefault="00A7340D">
      <w:pPr>
        <w:spacing w:after="240"/>
        <w:ind w:left="1418" w:hanging="1418"/>
        <w:jc w:val="both"/>
        <w:rPr>
          <w:b/>
          <w:lang w:val="el-GR"/>
        </w:rPr>
      </w:pPr>
      <w:r w:rsidRPr="008D394B">
        <w:rPr>
          <w:b/>
          <w:lang w:val="el-GR"/>
        </w:rPr>
        <w:t xml:space="preserve">Τμήμα ΙV : Στοιχεία που αποδεικνύουν την Αποτελεσματικότητα και Αξιοπιστία του αιτούντος </w:t>
      </w:r>
    </w:p>
    <w:p w:rsidR="00A7340D" w:rsidRPr="008D394B" w:rsidRDefault="00A7340D">
      <w:pPr>
        <w:pStyle w:val="Bulletbl"/>
        <w:widowControl/>
        <w:numPr>
          <w:ilvl w:val="0"/>
          <w:numId w:val="6"/>
        </w:numPr>
        <w:tabs>
          <w:tab w:val="clear" w:pos="6690"/>
        </w:tabs>
        <w:spacing w:after="240" w:line="240" w:lineRule="auto"/>
        <w:ind w:left="357" w:hanging="357"/>
        <w:rPr>
          <w:lang w:val="el-GR"/>
        </w:rPr>
      </w:pPr>
      <w:r w:rsidRPr="008D394B">
        <w:rPr>
          <w:lang w:val="el-GR"/>
        </w:rPr>
        <w:t>Απόδειξη της αποτελεσματικότητας</w:t>
      </w:r>
    </w:p>
    <w:p w:rsidR="00A7340D" w:rsidRPr="008D394B" w:rsidRDefault="00A7340D">
      <w:pPr>
        <w:pStyle w:val="30"/>
        <w:spacing w:after="240" w:line="240" w:lineRule="auto"/>
        <w:ind w:hanging="425"/>
      </w:pPr>
      <w:r w:rsidRPr="008D394B">
        <w:t>α)</w:t>
      </w:r>
      <w:r w:rsidRPr="008D394B">
        <w:tab/>
        <w:t xml:space="preserve">Παρουσιάστε στοιχεία ισολογισμών του Συμμετέχοντος με σκοπό την επιβεβαίωση της ικανότητας χρηματοδότητησης της επένδυσης σύμφωνα με το Τεύχος Προκήρυξης. Σημειώστε τόσο την χρηματοδότηση με ίδια κεφάλαια όσο και την δέσμευση </w:t>
      </w:r>
      <w:r>
        <w:t>χ</w:t>
      </w:r>
      <w:r w:rsidRPr="008D394B">
        <w:t>ρηματοπιστωτικών οργανισμών. Αν υπάρχει εξωτερική χρηματοδότηση θα πρέπει να υποβληθεί σχετική δεσμευτική επιστολή. Σε περίπτωση υπό σύσταση εταιρείας θα πρέπει να υποβληθεί επίσης δήλωση των μετόχων ότι τα ίδια κεφάλαια που παρουσιάζονται στην Αίτηση θα αποτελέσουν τα ίδια κεφάλαια της εταιρείας με την σύστασή της.</w:t>
      </w:r>
    </w:p>
    <w:p w:rsidR="00A7340D" w:rsidRPr="008D394B" w:rsidRDefault="00A7340D">
      <w:pPr>
        <w:pStyle w:val="30"/>
        <w:spacing w:after="240" w:line="240" w:lineRule="auto"/>
        <w:ind w:hanging="425"/>
      </w:pPr>
      <w:r w:rsidRPr="008D394B">
        <w:t>β)</w:t>
      </w:r>
      <w:r w:rsidRPr="008D394B">
        <w:tab/>
        <w:t>Ισολογισμούς ή αντίστοιχα έγγραφα των τελευταίων τριών (3) ετών. Σε περίπτωση νεοεισερχόμενης επιχείρησης αρκούν τα αντίστοιχα έγγραφα των εταίρων.</w:t>
      </w:r>
    </w:p>
    <w:p w:rsidR="00A7340D" w:rsidRPr="008D394B" w:rsidRDefault="00A7340D">
      <w:pPr>
        <w:pStyle w:val="30"/>
        <w:spacing w:after="240" w:line="240" w:lineRule="auto"/>
        <w:ind w:hanging="425"/>
      </w:pPr>
      <w:r w:rsidRPr="008D394B">
        <w:t>γ)</w:t>
      </w:r>
      <w:r w:rsidRPr="008D394B">
        <w:tab/>
        <w:t xml:space="preserve">Άλλα ισοδύναμα στοιχεία, από τα οποία να προκύπτει, κατά την κρίση του αιτούντος, η οικονομική ικανότητά του. </w:t>
      </w:r>
    </w:p>
    <w:p w:rsidR="00A7340D" w:rsidRPr="008D394B" w:rsidRDefault="00A7340D">
      <w:pPr>
        <w:pStyle w:val="Bulletbl"/>
        <w:widowControl/>
        <w:numPr>
          <w:ilvl w:val="0"/>
          <w:numId w:val="0"/>
        </w:numPr>
        <w:tabs>
          <w:tab w:val="clear" w:pos="6690"/>
        </w:tabs>
        <w:spacing w:after="240" w:line="240" w:lineRule="auto"/>
        <w:rPr>
          <w:lang w:val="el-GR"/>
        </w:rPr>
      </w:pPr>
      <w:r w:rsidRPr="008D394B">
        <w:rPr>
          <w:lang w:val="el-GR"/>
        </w:rPr>
        <w:t>Σε περίπτωση Κοινοπραξίας λαμβάνονται υπόψη στοιχεία τα οποία αφορούν τα μέρη της Κοινοπραξίας. Στην περίπτωση υπό σύσταση Εταιρείας τα στοιχεία αφορούν τα πρόσωπα που θα αποτελέσουν τους εταίρους/μετόχους της υπό σύσταση Εταιρείας.</w:t>
      </w:r>
    </w:p>
    <w:p w:rsidR="00A7340D" w:rsidRPr="008D394B" w:rsidRDefault="00A7340D">
      <w:pPr>
        <w:pStyle w:val="Bulletbl"/>
        <w:widowControl/>
        <w:numPr>
          <w:ilvl w:val="0"/>
          <w:numId w:val="0"/>
        </w:numPr>
        <w:tabs>
          <w:tab w:val="clear" w:pos="6690"/>
        </w:tabs>
        <w:spacing w:after="240" w:line="240" w:lineRule="auto"/>
        <w:rPr>
          <w:lang w:val="el-GR"/>
        </w:rPr>
      </w:pPr>
    </w:p>
    <w:p w:rsidR="00A7340D" w:rsidRPr="008D394B" w:rsidRDefault="00A7340D">
      <w:pPr>
        <w:pStyle w:val="Bulletbl"/>
        <w:widowControl/>
        <w:numPr>
          <w:ilvl w:val="0"/>
          <w:numId w:val="6"/>
        </w:numPr>
        <w:tabs>
          <w:tab w:val="clear" w:pos="6690"/>
        </w:tabs>
        <w:spacing w:after="240" w:line="240" w:lineRule="auto"/>
        <w:ind w:left="357" w:hanging="357"/>
        <w:rPr>
          <w:lang w:val="el-GR"/>
        </w:rPr>
      </w:pPr>
      <w:bookmarkStart w:id="2" w:name="OLE_LINK8"/>
      <w:bookmarkStart w:id="3" w:name="OLE_LINK9"/>
      <w:r w:rsidRPr="008D394B">
        <w:rPr>
          <w:lang w:val="el-GR"/>
        </w:rPr>
        <w:t>Απόδειξη της αξιοπιστίας του αιτούντος:</w:t>
      </w:r>
    </w:p>
    <w:bookmarkEnd w:id="2"/>
    <w:bookmarkEnd w:id="3"/>
    <w:p w:rsidR="00A7340D" w:rsidRPr="00D36A47" w:rsidRDefault="00A7340D" w:rsidP="00D36A47">
      <w:pPr>
        <w:pStyle w:val="30"/>
        <w:spacing w:after="240" w:line="240" w:lineRule="auto"/>
        <w:ind w:left="0"/>
      </w:pPr>
      <w:r w:rsidRPr="00D36A47">
        <w:t xml:space="preserve">Υπεύθυνη δήλωση του αιτούντος ή, σε περίπτωση νομικού προσώπου, του νομίμου εκπροσώπου του αιτούντος, ότι, κατά την τελευταία τριετία, δεν έχει επέλθει εις βάρος του ή εις βάρος προσώπου το οποίο ασκούσε καθήκοντα Διευθύνοντος Συμβούλου του αιτούντος, πτώχευση, εκκαθάριση ή αναγκαστική διαχείριση. Σε περίπτωση επιχείρησης ή ατόμου που έχουν έδρα τους σε χώρα ή έχουν υπηκοότητα χώρας, στην οποία εκδίδονται πιστοποιητικά </w:t>
      </w:r>
      <w:r w:rsidRPr="00D36A47">
        <w:lastRenderedPageBreak/>
        <w:t>περί μη πτώχευσης, θέση σε εκκαθάριση ή αναγκαστική διαχείριση, επιβάλλεται η προσκόμιση των σχετικών πιστοποιητικών με επίσημη μετάφραση στην Ελληνική.</w:t>
      </w:r>
    </w:p>
    <w:p w:rsidR="00A7340D" w:rsidRPr="00D36A47" w:rsidRDefault="00A7340D" w:rsidP="00D36A47">
      <w:pPr>
        <w:pStyle w:val="30"/>
        <w:spacing w:after="240" w:line="240" w:lineRule="auto"/>
        <w:ind w:left="0"/>
      </w:pPr>
      <w:r w:rsidRPr="00D36A47">
        <w:t xml:space="preserve">Υπεύθυνη δήλωση του αιτούντος ή, σε περίπτωση νομικού προσώπου,  του νομίμου εκπροσώπου του αιτούντος, ότι κατά την τελευταία τριετία, δεν έχει επέλθει εις βάρος εταιρίας που ελέγχεται από τον αιτούντα πτώχευση ή αναγκαστική διαχείριση. </w:t>
      </w:r>
    </w:p>
    <w:p w:rsidR="00A7340D" w:rsidRPr="00D36A47" w:rsidRDefault="00A7340D" w:rsidP="00D36A47">
      <w:pPr>
        <w:pStyle w:val="30"/>
        <w:spacing w:after="240" w:line="240" w:lineRule="auto"/>
        <w:ind w:left="0"/>
      </w:pPr>
      <w:r w:rsidRPr="00D36A47">
        <w:t>Σε περίπτωση που ο αιτών είναι  φυσικό πρόσωπο, απαιτείται και προσκόμιση αποσπάσματος ποινικού μητρώου.</w:t>
      </w:r>
    </w:p>
    <w:p w:rsidR="00A7340D" w:rsidRPr="00D36A47" w:rsidRDefault="00A7340D" w:rsidP="00D36A47">
      <w:pPr>
        <w:pStyle w:val="30"/>
        <w:spacing w:after="240" w:line="240" w:lineRule="auto"/>
        <w:ind w:left="0"/>
      </w:pPr>
      <w:r w:rsidRPr="00D36A47">
        <w:t>Σε περίπτωση Κοινοπραξιών, τα ανωτέρω αφορούν αντίστοιχα και τα μέρη της Κοινοπραξίας. Σε περίπτωση υπό σύσταση Εταιρείας, αυτά αφορούν αντίστοιχα τα πρόσωπα τα οποία θα αποτελέσουν εταίρους/μετόχους της υπό σύσταση Εταιρείας.</w:t>
      </w:r>
    </w:p>
    <w:p w:rsidR="00A7340D" w:rsidRPr="00D36A47" w:rsidRDefault="00A7340D" w:rsidP="00D36A47">
      <w:pPr>
        <w:pStyle w:val="30"/>
        <w:spacing w:after="240" w:line="240" w:lineRule="auto"/>
        <w:ind w:left="0"/>
      </w:pPr>
    </w:p>
    <w:p w:rsidR="00A7340D" w:rsidRPr="00D36A47" w:rsidRDefault="00A7340D">
      <w:pPr>
        <w:pStyle w:val="Bodyby"/>
        <w:spacing w:after="0" w:line="360" w:lineRule="auto"/>
        <w:rPr>
          <w:rFonts w:ascii="Times New Roman" w:hAnsi="Times New Roman"/>
        </w:rPr>
        <w:sectPr w:rsidR="00A7340D" w:rsidRPr="00D36A47">
          <w:headerReference w:type="default" r:id="rId7"/>
          <w:footerReference w:type="even" r:id="rId8"/>
          <w:footerReference w:type="default" r:id="rId9"/>
          <w:headerReference w:type="first" r:id="rId10"/>
          <w:footnotePr>
            <w:pos w:val="beneathText"/>
            <w:numRestart w:val="eachSect"/>
          </w:footnotePr>
          <w:type w:val="nextColumn"/>
          <w:pgSz w:w="11909" w:h="16834" w:code="9"/>
          <w:pgMar w:top="1440" w:right="1800" w:bottom="1440" w:left="1800" w:header="720" w:footer="720" w:gutter="0"/>
          <w:cols w:space="720"/>
          <w:noEndnote/>
          <w:titlePg/>
        </w:sect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2790"/>
        <w:gridCol w:w="34"/>
        <w:gridCol w:w="4916"/>
      </w:tblGrid>
      <w:tr w:rsidR="00A7340D" w:rsidRPr="009866DD">
        <w:trPr>
          <w:cantSplit/>
          <w:trHeight w:val="320"/>
        </w:trPr>
        <w:tc>
          <w:tcPr>
            <w:tcW w:w="8568" w:type="dxa"/>
            <w:gridSpan w:val="4"/>
            <w:tcBorders>
              <w:top w:val="nil"/>
              <w:left w:val="nil"/>
              <w:bottom w:val="nil"/>
              <w:right w:val="nil"/>
            </w:tcBorders>
          </w:tcPr>
          <w:p w:rsidR="00A7340D" w:rsidRPr="008D394B" w:rsidRDefault="00A7340D">
            <w:pPr>
              <w:spacing w:after="240"/>
              <w:jc w:val="center"/>
              <w:rPr>
                <w:b/>
                <w:sz w:val="28"/>
                <w:u w:val="single"/>
                <w:lang w:val="el-GR"/>
              </w:rPr>
            </w:pPr>
            <w:r w:rsidRPr="008D394B">
              <w:rPr>
                <w:b/>
                <w:sz w:val="28"/>
                <w:u w:val="single"/>
                <w:lang w:val="el-GR"/>
              </w:rPr>
              <w:lastRenderedPageBreak/>
              <w:t>ΑΙΤΗΣΗ ΣΥΜΜΕΤΟΧΗΣ ΣΤΗ ΔΗΜΟΠΡΑΣΙΑ</w:t>
            </w:r>
          </w:p>
          <w:p w:rsidR="00A7340D" w:rsidRPr="008D394B" w:rsidRDefault="00A7340D">
            <w:pPr>
              <w:spacing w:after="240"/>
              <w:jc w:val="center"/>
              <w:rPr>
                <w:b/>
                <w:sz w:val="28"/>
                <w:u w:val="single"/>
                <w:lang w:val="el-GR"/>
              </w:rPr>
            </w:pPr>
            <w:r w:rsidRPr="008D394B">
              <w:rPr>
                <w:b/>
                <w:sz w:val="28"/>
                <w:u w:val="single"/>
                <w:lang w:val="el-GR"/>
              </w:rPr>
              <w:t>Τμήμα Ι : Στοιχεία Αιτούντος</w:t>
            </w:r>
            <w:r w:rsidRPr="008D394B">
              <w:rPr>
                <w:rStyle w:val="a9"/>
                <w:b/>
                <w:sz w:val="28"/>
                <w:u w:val="single"/>
              </w:rPr>
              <w:footnoteReference w:id="1"/>
            </w: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r w:rsidRPr="008D394B">
              <w:rPr>
                <w:b/>
                <w:lang w:val="en-US"/>
              </w:rPr>
              <w:t>I</w:t>
            </w:r>
            <w:r w:rsidRPr="008D394B">
              <w:rPr>
                <w:b/>
                <w:lang w:val="el-GR"/>
              </w:rPr>
              <w:t>.1.</w:t>
            </w:r>
          </w:p>
        </w:tc>
        <w:tc>
          <w:tcPr>
            <w:tcW w:w="2790" w:type="dxa"/>
            <w:tcBorders>
              <w:top w:val="nil"/>
              <w:left w:val="nil"/>
              <w:bottom w:val="nil"/>
              <w:right w:val="nil"/>
            </w:tcBorders>
          </w:tcPr>
          <w:p w:rsidR="00A7340D" w:rsidRPr="008D394B" w:rsidRDefault="00A7340D">
            <w:pPr>
              <w:rPr>
                <w:b/>
                <w:lang w:val="el-GR"/>
              </w:rPr>
            </w:pPr>
            <w:r w:rsidRPr="008D394B">
              <w:rPr>
                <w:b/>
                <w:lang w:val="el-GR"/>
              </w:rPr>
              <w:t>Επωνυμία Νομικού Προσώπου:</w:t>
            </w:r>
          </w:p>
        </w:tc>
        <w:tc>
          <w:tcPr>
            <w:tcW w:w="4950" w:type="dxa"/>
            <w:gridSpan w:val="2"/>
            <w:tcBorders>
              <w:top w:val="nil"/>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rPr>
                <w:b/>
                <w:lang w:val="el-GR"/>
              </w:rPr>
            </w:pPr>
          </w:p>
        </w:tc>
        <w:tc>
          <w:tcPr>
            <w:tcW w:w="4950" w:type="dxa"/>
            <w:gridSpan w:val="2"/>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790" w:type="dxa"/>
            <w:tcBorders>
              <w:top w:val="nil"/>
              <w:left w:val="nil"/>
              <w:bottom w:val="nil"/>
              <w:right w:val="nil"/>
            </w:tcBorders>
          </w:tcPr>
          <w:p w:rsidR="00A7340D" w:rsidRPr="008D394B" w:rsidRDefault="00A7340D">
            <w:pPr>
              <w:tabs>
                <w:tab w:val="left" w:pos="702"/>
              </w:tabs>
              <w:jc w:val="right"/>
              <w:rPr>
                <w:b/>
                <w:lang w:val="el-GR"/>
              </w:rPr>
            </w:pPr>
            <w:r w:rsidRPr="008D394B">
              <w:rPr>
                <w:b/>
                <w:lang w:val="el-GR"/>
              </w:rPr>
              <w:t xml:space="preserve">Διεύθυνση: </w:t>
            </w:r>
          </w:p>
        </w:tc>
        <w:tc>
          <w:tcPr>
            <w:tcW w:w="4950" w:type="dxa"/>
            <w:gridSpan w:val="2"/>
            <w:tcBorders>
              <w:top w:val="nil"/>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790" w:type="dxa"/>
            <w:tcBorders>
              <w:top w:val="nil"/>
              <w:left w:val="nil"/>
              <w:bottom w:val="nil"/>
              <w:right w:val="nil"/>
            </w:tcBorders>
          </w:tcPr>
          <w:p w:rsidR="00A7340D" w:rsidRPr="008D394B" w:rsidRDefault="00A7340D">
            <w:pPr>
              <w:jc w:val="right"/>
              <w:rPr>
                <w:b/>
                <w:lang w:val="el-GR"/>
              </w:rPr>
            </w:pPr>
          </w:p>
        </w:tc>
        <w:tc>
          <w:tcPr>
            <w:tcW w:w="4950" w:type="dxa"/>
            <w:gridSpan w:val="2"/>
            <w:tcBorders>
              <w:top w:val="single" w:sz="4" w:space="0" w:color="auto"/>
              <w:left w:val="nil"/>
              <w:bottom w:val="single" w:sz="4" w:space="0" w:color="auto"/>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790" w:type="dxa"/>
            <w:tcBorders>
              <w:top w:val="nil"/>
              <w:left w:val="nil"/>
              <w:bottom w:val="nil"/>
              <w:right w:val="nil"/>
            </w:tcBorders>
          </w:tcPr>
          <w:p w:rsidR="00A7340D" w:rsidRPr="008D394B" w:rsidRDefault="00A7340D">
            <w:pPr>
              <w:jc w:val="right"/>
              <w:rPr>
                <w:b/>
                <w:lang w:val="el-GR"/>
              </w:rPr>
            </w:pPr>
          </w:p>
        </w:tc>
        <w:tc>
          <w:tcPr>
            <w:tcW w:w="4950" w:type="dxa"/>
            <w:gridSpan w:val="2"/>
            <w:tcBorders>
              <w:top w:val="single" w:sz="4" w:space="0" w:color="auto"/>
              <w:left w:val="nil"/>
              <w:bottom w:val="nil"/>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790" w:type="dxa"/>
            <w:tcBorders>
              <w:top w:val="nil"/>
              <w:left w:val="nil"/>
              <w:bottom w:val="nil"/>
              <w:right w:val="nil"/>
            </w:tcBorders>
          </w:tcPr>
          <w:p w:rsidR="00A7340D" w:rsidRPr="008D394B" w:rsidRDefault="00A7340D">
            <w:pPr>
              <w:jc w:val="right"/>
              <w:rPr>
                <w:b/>
                <w:lang w:val="el-GR"/>
              </w:rPr>
            </w:pPr>
          </w:p>
        </w:tc>
        <w:tc>
          <w:tcPr>
            <w:tcW w:w="4950" w:type="dxa"/>
            <w:gridSpan w:val="2"/>
            <w:tcBorders>
              <w:top w:val="nil"/>
              <w:left w:val="nil"/>
              <w:bottom w:val="nil"/>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r w:rsidRPr="008D394B">
              <w:rPr>
                <w:b/>
                <w:lang w:val="el-GR"/>
              </w:rPr>
              <w:t>Ι.2.</w:t>
            </w:r>
          </w:p>
        </w:tc>
        <w:tc>
          <w:tcPr>
            <w:tcW w:w="2790" w:type="dxa"/>
            <w:tcBorders>
              <w:top w:val="nil"/>
              <w:left w:val="nil"/>
              <w:bottom w:val="nil"/>
              <w:right w:val="nil"/>
            </w:tcBorders>
          </w:tcPr>
          <w:p w:rsidR="00A7340D" w:rsidRPr="008D394B" w:rsidRDefault="00A7340D">
            <w:pPr>
              <w:tabs>
                <w:tab w:val="left" w:pos="702"/>
              </w:tabs>
              <w:jc w:val="right"/>
              <w:rPr>
                <w:b/>
                <w:lang w:val="el-GR"/>
              </w:rPr>
            </w:pPr>
            <w:r w:rsidRPr="008D394B">
              <w:rPr>
                <w:b/>
                <w:lang w:val="el-GR"/>
              </w:rPr>
              <w:t>Νομική μορφή Νομικού Προσώπου</w:t>
            </w:r>
          </w:p>
        </w:tc>
        <w:tc>
          <w:tcPr>
            <w:tcW w:w="4950" w:type="dxa"/>
            <w:gridSpan w:val="2"/>
            <w:tcBorders>
              <w:top w:val="nil"/>
              <w:left w:val="nil"/>
              <w:bottom w:val="single" w:sz="4" w:space="0" w:color="auto"/>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 xml:space="preserve">Καταστατικό ή επικυρωμένο αντίγραφο αστυνομικής ταυτότητας ή διαβατηρίου  </w:t>
            </w:r>
          </w:p>
        </w:tc>
        <w:tc>
          <w:tcPr>
            <w:tcW w:w="4950" w:type="dxa"/>
            <w:gridSpan w:val="2"/>
            <w:tcBorders>
              <w:top w:val="single" w:sz="4" w:space="0" w:color="auto"/>
              <w:left w:val="nil"/>
              <w:bottom w:val="nil"/>
              <w:right w:val="nil"/>
            </w:tcBorders>
          </w:tcPr>
          <w:p w:rsidR="00A7340D" w:rsidRPr="008D394B" w:rsidRDefault="00A7340D">
            <w:pPr>
              <w:rPr>
                <w:b/>
                <w:lang w:val="el-GR"/>
              </w:rPr>
            </w:pPr>
          </w:p>
          <w:p w:rsidR="00A7340D" w:rsidRPr="008D394B" w:rsidRDefault="00A7340D">
            <w:pPr>
              <w:rPr>
                <w:b/>
                <w:lang w:val="el-GR"/>
              </w:rPr>
            </w:pPr>
          </w:p>
          <w:p w:rsidR="00A7340D" w:rsidRPr="008D394B" w:rsidRDefault="00A7340D">
            <w:pPr>
              <w:rPr>
                <w:b/>
                <w:lang w:val="el-GR"/>
              </w:rPr>
            </w:pPr>
            <w:r w:rsidRPr="008D394B">
              <w:rPr>
                <w:b/>
                <w:lang w:val="el-GR"/>
              </w:rPr>
              <w:t>Προς επισύναψη</w:t>
            </w: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790" w:type="dxa"/>
            <w:tcBorders>
              <w:top w:val="nil"/>
              <w:left w:val="nil"/>
              <w:bottom w:val="nil"/>
              <w:right w:val="nil"/>
            </w:tcBorders>
          </w:tcPr>
          <w:p w:rsidR="00A7340D" w:rsidRPr="008D394B" w:rsidRDefault="00A7340D">
            <w:pPr>
              <w:jc w:val="right"/>
              <w:rPr>
                <w:b/>
                <w:lang w:val="el-GR"/>
              </w:rPr>
            </w:pPr>
          </w:p>
        </w:tc>
        <w:tc>
          <w:tcPr>
            <w:tcW w:w="4950" w:type="dxa"/>
            <w:gridSpan w:val="2"/>
            <w:tcBorders>
              <w:top w:val="nil"/>
              <w:left w:val="nil"/>
              <w:bottom w:val="nil"/>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r w:rsidRPr="008D394B">
              <w:rPr>
                <w:b/>
                <w:lang w:val="el-GR"/>
              </w:rPr>
              <w:t>Ι.3.</w:t>
            </w: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ΑΦΜ/Δ.Ο.Υ:</w:t>
            </w:r>
          </w:p>
        </w:tc>
        <w:tc>
          <w:tcPr>
            <w:tcW w:w="4950" w:type="dxa"/>
            <w:gridSpan w:val="2"/>
            <w:tcBorders>
              <w:top w:val="nil"/>
              <w:left w:val="nil"/>
              <w:bottom w:val="single" w:sz="4" w:space="0" w:color="auto"/>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790" w:type="dxa"/>
            <w:tcBorders>
              <w:top w:val="nil"/>
              <w:left w:val="nil"/>
              <w:bottom w:val="nil"/>
              <w:right w:val="nil"/>
            </w:tcBorders>
          </w:tcPr>
          <w:p w:rsidR="00A7340D" w:rsidRPr="008D394B" w:rsidRDefault="00A7340D">
            <w:pPr>
              <w:tabs>
                <w:tab w:val="left" w:pos="702"/>
              </w:tabs>
              <w:jc w:val="right"/>
              <w:rPr>
                <w:b/>
                <w:lang w:val="el-GR"/>
              </w:rPr>
            </w:pPr>
          </w:p>
        </w:tc>
        <w:tc>
          <w:tcPr>
            <w:tcW w:w="4950" w:type="dxa"/>
            <w:gridSpan w:val="2"/>
            <w:tcBorders>
              <w:top w:val="single" w:sz="4" w:space="0" w:color="auto"/>
              <w:left w:val="nil"/>
              <w:bottom w:val="nil"/>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790" w:type="dxa"/>
            <w:tcBorders>
              <w:top w:val="nil"/>
              <w:left w:val="nil"/>
              <w:bottom w:val="nil"/>
              <w:right w:val="nil"/>
            </w:tcBorders>
          </w:tcPr>
          <w:p w:rsidR="00A7340D" w:rsidRPr="008D394B" w:rsidRDefault="00A7340D">
            <w:pPr>
              <w:tabs>
                <w:tab w:val="left" w:pos="702"/>
              </w:tabs>
              <w:jc w:val="right"/>
              <w:rPr>
                <w:b/>
                <w:lang w:val="el-GR"/>
              </w:rPr>
            </w:pPr>
          </w:p>
        </w:tc>
        <w:tc>
          <w:tcPr>
            <w:tcW w:w="4950" w:type="dxa"/>
            <w:gridSpan w:val="2"/>
            <w:tcBorders>
              <w:top w:val="nil"/>
              <w:left w:val="nil"/>
              <w:bottom w:val="nil"/>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r w:rsidRPr="008D394B">
              <w:rPr>
                <w:b/>
                <w:lang w:val="el-GR"/>
              </w:rPr>
              <w:t>Ι.4.</w:t>
            </w:r>
          </w:p>
        </w:tc>
        <w:tc>
          <w:tcPr>
            <w:tcW w:w="2824" w:type="dxa"/>
            <w:gridSpan w:val="2"/>
            <w:tcBorders>
              <w:top w:val="nil"/>
              <w:left w:val="nil"/>
              <w:bottom w:val="nil"/>
              <w:right w:val="nil"/>
            </w:tcBorders>
          </w:tcPr>
          <w:p w:rsidR="00A7340D" w:rsidRPr="008D394B" w:rsidRDefault="00A7340D">
            <w:pPr>
              <w:rPr>
                <w:b/>
                <w:lang w:val="el-GR"/>
              </w:rPr>
            </w:pPr>
            <w:r w:rsidRPr="008D394B">
              <w:rPr>
                <w:b/>
                <w:lang w:val="el-GR"/>
              </w:rPr>
              <w:t>Επίσημο Αντίγραφο καταχώρησης της Εταιρείας από το Εμπορικό Επιμελητήριο:</w:t>
            </w:r>
          </w:p>
        </w:tc>
        <w:tc>
          <w:tcPr>
            <w:tcW w:w="4916" w:type="dxa"/>
            <w:tcBorders>
              <w:top w:val="nil"/>
              <w:left w:val="nil"/>
              <w:bottom w:val="single" w:sz="4" w:space="0" w:color="auto"/>
              <w:right w:val="nil"/>
            </w:tcBorders>
          </w:tcPr>
          <w:p w:rsidR="00A7340D" w:rsidRPr="008D394B" w:rsidRDefault="00A7340D">
            <w:pPr>
              <w:rPr>
                <w:lang w:val="el-GR"/>
              </w:rPr>
            </w:pPr>
            <w:r w:rsidRPr="008D394B">
              <w:rPr>
                <w:b/>
                <w:lang w:val="el-GR"/>
              </w:rPr>
              <w:t>Προς επισύναψη</w:t>
            </w: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824" w:type="dxa"/>
            <w:gridSpan w:val="2"/>
            <w:tcBorders>
              <w:top w:val="nil"/>
              <w:left w:val="nil"/>
              <w:bottom w:val="nil"/>
              <w:right w:val="nil"/>
            </w:tcBorders>
          </w:tcPr>
          <w:p w:rsidR="00A7340D" w:rsidRPr="008D394B" w:rsidRDefault="00A7340D">
            <w:pPr>
              <w:rPr>
                <w:b/>
                <w:lang w:val="el-GR"/>
              </w:rPr>
            </w:pPr>
          </w:p>
        </w:tc>
        <w:tc>
          <w:tcPr>
            <w:tcW w:w="4916" w:type="dxa"/>
            <w:tcBorders>
              <w:top w:val="nil"/>
              <w:left w:val="nil"/>
              <w:bottom w:val="nil"/>
              <w:right w:val="nil"/>
            </w:tcBorders>
          </w:tcPr>
          <w:p w:rsidR="00A7340D" w:rsidRPr="008D394B" w:rsidRDefault="00A7340D">
            <w:pPr>
              <w:rPr>
                <w:b/>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790" w:type="dxa"/>
            <w:tcBorders>
              <w:top w:val="nil"/>
              <w:left w:val="nil"/>
              <w:bottom w:val="nil"/>
              <w:right w:val="nil"/>
            </w:tcBorders>
          </w:tcPr>
          <w:p w:rsidR="00A7340D" w:rsidRPr="008D394B" w:rsidRDefault="00A7340D">
            <w:pPr>
              <w:tabs>
                <w:tab w:val="left" w:pos="702"/>
              </w:tabs>
              <w:jc w:val="right"/>
              <w:rPr>
                <w:b/>
                <w:lang w:val="el-GR"/>
              </w:rPr>
            </w:pPr>
          </w:p>
        </w:tc>
        <w:tc>
          <w:tcPr>
            <w:tcW w:w="4950" w:type="dxa"/>
            <w:gridSpan w:val="2"/>
            <w:tcBorders>
              <w:top w:val="nil"/>
              <w:left w:val="nil"/>
              <w:bottom w:val="nil"/>
              <w:right w:val="nil"/>
            </w:tcBorders>
          </w:tcPr>
          <w:p w:rsidR="00A7340D" w:rsidRPr="008D394B" w:rsidRDefault="00A7340D">
            <w:pPr>
              <w:jc w:val="right"/>
              <w:rPr>
                <w:lang w:val="el-GR"/>
              </w:rPr>
            </w:pPr>
          </w:p>
        </w:tc>
      </w:tr>
      <w:tr w:rsidR="00A7340D" w:rsidRPr="009866DD">
        <w:trPr>
          <w:trHeight w:val="320"/>
        </w:trPr>
        <w:tc>
          <w:tcPr>
            <w:tcW w:w="828" w:type="dxa"/>
            <w:tcBorders>
              <w:top w:val="nil"/>
              <w:left w:val="nil"/>
              <w:bottom w:val="nil"/>
              <w:right w:val="nil"/>
            </w:tcBorders>
          </w:tcPr>
          <w:p w:rsidR="00A7340D" w:rsidRPr="008D394B" w:rsidRDefault="00A7340D">
            <w:pPr>
              <w:rPr>
                <w:b/>
                <w:lang w:val="el-GR"/>
              </w:rPr>
            </w:pPr>
            <w:r w:rsidRPr="008D394B">
              <w:rPr>
                <w:b/>
                <w:lang w:val="el-GR"/>
              </w:rPr>
              <w:t>Ι.5.</w:t>
            </w:r>
          </w:p>
        </w:tc>
        <w:tc>
          <w:tcPr>
            <w:tcW w:w="2790" w:type="dxa"/>
            <w:tcBorders>
              <w:top w:val="nil"/>
              <w:left w:val="nil"/>
              <w:bottom w:val="nil"/>
              <w:right w:val="nil"/>
            </w:tcBorders>
          </w:tcPr>
          <w:p w:rsidR="00A7340D" w:rsidRPr="008D394B" w:rsidRDefault="00A7340D">
            <w:pPr>
              <w:pStyle w:val="4"/>
            </w:pPr>
            <w:r w:rsidRPr="008D394B">
              <w:t>Ορισμός Αντικλήτου</w:t>
            </w:r>
          </w:p>
        </w:tc>
        <w:tc>
          <w:tcPr>
            <w:tcW w:w="4950" w:type="dxa"/>
            <w:gridSpan w:val="2"/>
            <w:tcBorders>
              <w:top w:val="nil"/>
              <w:left w:val="nil"/>
              <w:bottom w:val="nil"/>
              <w:right w:val="nil"/>
            </w:tcBorders>
          </w:tcPr>
          <w:p w:rsidR="00A7340D" w:rsidRPr="008D394B" w:rsidRDefault="00A7340D">
            <w:pPr>
              <w:rPr>
                <w:b/>
                <w:lang w:val="el-GR"/>
              </w:rPr>
            </w:pPr>
            <w:r w:rsidRPr="008D394B">
              <w:rPr>
                <w:b/>
                <w:lang w:val="el-GR"/>
              </w:rPr>
              <w:t xml:space="preserve">Προς επισύναψη τα αναγκαία νομιμοποιητικά έγγραφα </w:t>
            </w:r>
          </w:p>
        </w:tc>
      </w:tr>
      <w:tr w:rsidR="00A7340D" w:rsidRPr="009866DD">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p>
        </w:tc>
        <w:tc>
          <w:tcPr>
            <w:tcW w:w="4950" w:type="dxa"/>
            <w:gridSpan w:val="2"/>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Όνομα:</w:t>
            </w:r>
          </w:p>
        </w:tc>
        <w:tc>
          <w:tcPr>
            <w:tcW w:w="4950" w:type="dxa"/>
            <w:gridSpan w:val="2"/>
            <w:tcBorders>
              <w:top w:val="nil"/>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Επώνυμο:</w:t>
            </w:r>
          </w:p>
        </w:tc>
        <w:tc>
          <w:tcPr>
            <w:tcW w:w="4950" w:type="dxa"/>
            <w:gridSpan w:val="2"/>
            <w:tcBorders>
              <w:top w:val="single" w:sz="4" w:space="0" w:color="auto"/>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Όνομα Πατρός:</w:t>
            </w:r>
          </w:p>
        </w:tc>
        <w:tc>
          <w:tcPr>
            <w:tcW w:w="4950" w:type="dxa"/>
            <w:gridSpan w:val="2"/>
            <w:tcBorders>
              <w:top w:val="single" w:sz="4" w:space="0" w:color="auto"/>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Τόπος και έτος γεννήσεως:</w:t>
            </w:r>
          </w:p>
        </w:tc>
        <w:tc>
          <w:tcPr>
            <w:tcW w:w="4950" w:type="dxa"/>
            <w:gridSpan w:val="2"/>
            <w:tcBorders>
              <w:top w:val="single" w:sz="4" w:space="0" w:color="auto"/>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Υπηκοότητα:</w:t>
            </w:r>
          </w:p>
        </w:tc>
        <w:tc>
          <w:tcPr>
            <w:tcW w:w="4950" w:type="dxa"/>
            <w:gridSpan w:val="2"/>
            <w:tcBorders>
              <w:top w:val="single" w:sz="4" w:space="0" w:color="auto"/>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Διεύθυνση κατοικίας:</w:t>
            </w:r>
          </w:p>
        </w:tc>
        <w:tc>
          <w:tcPr>
            <w:tcW w:w="4950" w:type="dxa"/>
            <w:gridSpan w:val="2"/>
            <w:tcBorders>
              <w:top w:val="single" w:sz="4" w:space="0" w:color="auto"/>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Διεύθυνση επικοινωνίας:</w:t>
            </w:r>
          </w:p>
        </w:tc>
        <w:tc>
          <w:tcPr>
            <w:tcW w:w="4950" w:type="dxa"/>
            <w:gridSpan w:val="2"/>
            <w:tcBorders>
              <w:top w:val="single" w:sz="4" w:space="0" w:color="auto"/>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ΑΦΜ/Δ.Ο.Υ:</w:t>
            </w:r>
          </w:p>
        </w:tc>
        <w:tc>
          <w:tcPr>
            <w:tcW w:w="4950" w:type="dxa"/>
            <w:gridSpan w:val="2"/>
            <w:tcBorders>
              <w:top w:val="single" w:sz="4" w:space="0" w:color="auto"/>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 xml:space="preserve">       Τηλέφωνο/ Φαξ:</w:t>
            </w:r>
          </w:p>
        </w:tc>
        <w:tc>
          <w:tcPr>
            <w:tcW w:w="4950" w:type="dxa"/>
            <w:gridSpan w:val="2"/>
            <w:tcBorders>
              <w:top w:val="single" w:sz="4" w:space="0" w:color="auto"/>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rPr>
                <w:b/>
                <w:lang w:val="el-GR"/>
              </w:rPr>
            </w:pPr>
          </w:p>
        </w:tc>
        <w:tc>
          <w:tcPr>
            <w:tcW w:w="4950" w:type="dxa"/>
            <w:gridSpan w:val="2"/>
            <w:tcBorders>
              <w:top w:val="single" w:sz="4" w:space="0" w:color="auto"/>
              <w:left w:val="nil"/>
              <w:bottom w:val="nil"/>
              <w:right w:val="nil"/>
            </w:tcBorders>
          </w:tcPr>
          <w:p w:rsidR="00A7340D" w:rsidRPr="008D394B" w:rsidRDefault="00A7340D">
            <w:pPr>
              <w:rPr>
                <w:lang w:val="el-GR"/>
              </w:rPr>
            </w:pPr>
          </w:p>
        </w:tc>
      </w:tr>
    </w:tbl>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r w:rsidRPr="008D394B">
        <w:rPr>
          <w:sz w:val="20"/>
          <w:lang w:val="el-GR"/>
        </w:rPr>
        <w:lastRenderedPageBreak/>
        <w:t>Εισάγετε, αν απαιτείται, επιπρόσθετες σελίδες, αναφέροντας ευκρινώς το τμήμα της Αίτησης στο οποίο γίνεται αναφορά.</w:t>
      </w:r>
    </w:p>
    <w:p w:rsidR="00A7340D" w:rsidRPr="008D394B" w:rsidRDefault="00A7340D">
      <w:pPr>
        <w:rPr>
          <w:lang w:val="el-G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2790"/>
        <w:gridCol w:w="4950"/>
      </w:tblGrid>
      <w:tr w:rsidR="00A7340D" w:rsidRPr="008D394B">
        <w:trPr>
          <w:cantSplit/>
          <w:trHeight w:val="320"/>
        </w:trPr>
        <w:tc>
          <w:tcPr>
            <w:tcW w:w="8568" w:type="dxa"/>
            <w:gridSpan w:val="3"/>
            <w:tcBorders>
              <w:top w:val="nil"/>
              <w:left w:val="nil"/>
              <w:bottom w:val="nil"/>
              <w:right w:val="nil"/>
            </w:tcBorders>
          </w:tcPr>
          <w:p w:rsidR="00A7340D" w:rsidRPr="008D394B" w:rsidRDefault="00A7340D">
            <w:pPr>
              <w:spacing w:after="240"/>
              <w:jc w:val="center"/>
              <w:rPr>
                <w:b/>
                <w:sz w:val="28"/>
                <w:u w:val="single"/>
                <w:lang w:val="el-GR"/>
              </w:rPr>
            </w:pPr>
            <w:r w:rsidRPr="008D394B">
              <w:rPr>
                <w:lang w:val="el-GR"/>
              </w:rPr>
              <w:br w:type="page"/>
            </w:r>
            <w:r w:rsidRPr="008D394B">
              <w:rPr>
                <w:lang w:val="el-GR"/>
              </w:rPr>
              <w:br w:type="page"/>
            </w:r>
            <w:r w:rsidRPr="008D394B">
              <w:rPr>
                <w:b/>
                <w:sz w:val="28"/>
                <w:u w:val="single"/>
                <w:lang w:val="el-GR"/>
              </w:rPr>
              <w:t>Τμήμα Ι : Συνέχεια</w:t>
            </w:r>
          </w:p>
        </w:tc>
      </w:tr>
      <w:tr w:rsidR="00A7340D" w:rsidRPr="009866DD">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rPr>
                <w:b/>
                <w:lang w:val="el-GR"/>
              </w:rPr>
            </w:pPr>
            <w:r w:rsidRPr="008D394B">
              <w:rPr>
                <w:b/>
                <w:lang w:val="el-GR"/>
              </w:rPr>
              <w:t>Νόμιμοι Εκπρόσωποι</w:t>
            </w:r>
          </w:p>
        </w:tc>
        <w:tc>
          <w:tcPr>
            <w:tcW w:w="4950" w:type="dxa"/>
            <w:tcBorders>
              <w:top w:val="nil"/>
              <w:left w:val="nil"/>
              <w:bottom w:val="nil"/>
              <w:right w:val="nil"/>
            </w:tcBorders>
          </w:tcPr>
          <w:p w:rsidR="00A7340D" w:rsidRPr="008D394B" w:rsidRDefault="00A7340D">
            <w:pPr>
              <w:rPr>
                <w:b/>
                <w:lang w:val="el-GR"/>
              </w:rPr>
            </w:pPr>
            <w:r w:rsidRPr="008D394B">
              <w:rPr>
                <w:b/>
                <w:lang w:val="el-GR"/>
              </w:rPr>
              <w:t>Προς επισύναψη τα αναγκαία νομιμοποιητικά έγγραφα</w:t>
            </w:r>
          </w:p>
        </w:tc>
      </w:tr>
      <w:tr w:rsidR="00A7340D" w:rsidRPr="009866DD">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p>
        </w:tc>
        <w:tc>
          <w:tcPr>
            <w:tcW w:w="495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Όνομα:</w:t>
            </w:r>
          </w:p>
        </w:tc>
        <w:tc>
          <w:tcPr>
            <w:tcW w:w="495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Επώνυμο:</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Όνομα Πατρός:</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Τόπος και έτος γεννήσεως:</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Υπηκοότητα:</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Διεύθυνση κατοικίας:</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Αριθμός ταυτότητας</w:t>
            </w:r>
            <w:r w:rsidRPr="008D394B">
              <w:rPr>
                <w:lang w:val="el-GR"/>
              </w:rPr>
              <w:t xml:space="preserve"> </w:t>
            </w:r>
            <w:r w:rsidRPr="008D394B">
              <w:rPr>
                <w:b/>
                <w:lang w:val="el-GR"/>
              </w:rPr>
              <w:t>ή διαβατηρίου:</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ΑΦΜ/Δ.Ο.Υ:</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 xml:space="preserve">       Τηλέφωνο/ Φαξ:</w:t>
            </w:r>
          </w:p>
        </w:tc>
        <w:tc>
          <w:tcPr>
            <w:tcW w:w="4950" w:type="dxa"/>
            <w:tcBorders>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rPr>
                <w:b/>
                <w:lang w:val="el-GR"/>
              </w:rPr>
            </w:pPr>
          </w:p>
        </w:tc>
        <w:tc>
          <w:tcPr>
            <w:tcW w:w="495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Όνομα:</w:t>
            </w:r>
          </w:p>
        </w:tc>
        <w:tc>
          <w:tcPr>
            <w:tcW w:w="495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Επώνυμο:</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Όνομα Πατρός:</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Τόπος και έτος γεννήσεως:</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Υπηκοότητα:</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Διεύθυνση κατοικίας:</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Αριθμός ταυτότητας</w:t>
            </w:r>
            <w:r w:rsidRPr="008D394B">
              <w:rPr>
                <w:lang w:val="el-GR"/>
              </w:rPr>
              <w:t xml:space="preserve"> </w:t>
            </w:r>
            <w:r w:rsidRPr="008D394B">
              <w:rPr>
                <w:b/>
                <w:lang w:val="el-GR"/>
              </w:rPr>
              <w:t>ή διαβατηρίου:</w:t>
            </w:r>
          </w:p>
        </w:tc>
        <w:tc>
          <w:tcPr>
            <w:tcW w:w="495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ΑΦΜ/Δ.Ο.Υ:</w:t>
            </w:r>
          </w:p>
        </w:tc>
        <w:tc>
          <w:tcPr>
            <w:tcW w:w="4950" w:type="dxa"/>
            <w:tcBorders>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r w:rsidRPr="008D394B">
              <w:rPr>
                <w:b/>
                <w:lang w:val="el-GR"/>
              </w:rPr>
              <w:t xml:space="preserve">       Τηλέφωνο/ Φαξ:</w:t>
            </w:r>
          </w:p>
        </w:tc>
        <w:tc>
          <w:tcPr>
            <w:tcW w:w="4950" w:type="dxa"/>
            <w:tcBorders>
              <w:top w:val="single" w:sz="4" w:space="0" w:color="auto"/>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790" w:type="dxa"/>
            <w:tcBorders>
              <w:top w:val="nil"/>
              <w:left w:val="nil"/>
              <w:bottom w:val="nil"/>
              <w:right w:val="nil"/>
            </w:tcBorders>
          </w:tcPr>
          <w:p w:rsidR="00A7340D" w:rsidRPr="008D394B" w:rsidRDefault="00A7340D">
            <w:pPr>
              <w:jc w:val="right"/>
              <w:rPr>
                <w:b/>
                <w:lang w:val="el-GR"/>
              </w:rPr>
            </w:pPr>
          </w:p>
        </w:tc>
        <w:tc>
          <w:tcPr>
            <w:tcW w:w="4950" w:type="dxa"/>
            <w:tcBorders>
              <w:top w:val="single" w:sz="4" w:space="0" w:color="auto"/>
              <w:left w:val="nil"/>
              <w:bottom w:val="nil"/>
              <w:right w:val="nil"/>
            </w:tcBorders>
          </w:tcPr>
          <w:p w:rsidR="00A7340D" w:rsidRPr="008D394B" w:rsidRDefault="00A7340D">
            <w:pPr>
              <w:rPr>
                <w:lang w:val="el-GR"/>
              </w:rPr>
            </w:pPr>
          </w:p>
        </w:tc>
      </w:tr>
    </w:tbl>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r w:rsidRPr="008D394B">
        <w:rPr>
          <w:sz w:val="20"/>
          <w:lang w:val="el-GR"/>
        </w:rPr>
        <w:t>Εισάγετε, αν απαιτείται, επιπρόσθετες σελίδες, αναφέροντας ευκρινώς το τμήμα της Αίτησης στο οποίο γίνεται αναφορά.</w:t>
      </w:r>
    </w:p>
    <w:p w:rsidR="00A7340D" w:rsidRPr="008D394B" w:rsidRDefault="00A7340D">
      <w:pPr>
        <w:jc w:val="center"/>
        <w:outlineLvl w:val="0"/>
        <w:rPr>
          <w:b/>
          <w:sz w:val="26"/>
          <w:lang w:val="el-GR"/>
        </w:rPr>
      </w:pPr>
    </w:p>
    <w:p w:rsidR="00A7340D" w:rsidRPr="008D394B" w:rsidRDefault="00A7340D">
      <w:pPr>
        <w:pStyle w:val="8-left"/>
        <w:spacing w:before="0" w:line="240" w:lineRule="auto"/>
        <w:rPr>
          <w:rFonts w:ascii="Times New Roman" w:hAnsi="Times New Roman"/>
        </w:rPr>
      </w:pPr>
      <w:r w:rsidRPr="008D394B">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2610"/>
        <w:gridCol w:w="5130"/>
      </w:tblGrid>
      <w:tr w:rsidR="00A7340D" w:rsidRPr="008D394B">
        <w:trPr>
          <w:cantSplit/>
          <w:trHeight w:val="320"/>
        </w:trPr>
        <w:tc>
          <w:tcPr>
            <w:tcW w:w="8568" w:type="dxa"/>
            <w:gridSpan w:val="3"/>
            <w:tcBorders>
              <w:top w:val="nil"/>
              <w:left w:val="nil"/>
              <w:bottom w:val="nil"/>
              <w:right w:val="nil"/>
            </w:tcBorders>
          </w:tcPr>
          <w:p w:rsidR="00A7340D" w:rsidRPr="008D394B" w:rsidRDefault="00A7340D">
            <w:pPr>
              <w:spacing w:after="240"/>
              <w:jc w:val="center"/>
              <w:rPr>
                <w:b/>
                <w:sz w:val="28"/>
                <w:u w:val="single"/>
                <w:lang w:val="el-GR"/>
              </w:rPr>
            </w:pPr>
            <w:r w:rsidRPr="008D394B">
              <w:rPr>
                <w:lang w:val="el-GR"/>
              </w:rPr>
              <w:br w:type="page"/>
            </w:r>
            <w:r w:rsidRPr="008D394B">
              <w:rPr>
                <w:lang w:val="el-GR"/>
              </w:rPr>
              <w:br w:type="page"/>
            </w:r>
            <w:r w:rsidRPr="008D394B">
              <w:rPr>
                <w:b/>
                <w:sz w:val="28"/>
                <w:u w:val="single"/>
                <w:lang w:val="el-GR"/>
              </w:rPr>
              <w:t>Τμήμα Ι : Συνέχεια</w:t>
            </w:r>
          </w:p>
        </w:tc>
      </w:tr>
      <w:tr w:rsidR="00A7340D" w:rsidRPr="009866DD">
        <w:trPr>
          <w:trHeight w:val="320"/>
        </w:trPr>
        <w:tc>
          <w:tcPr>
            <w:tcW w:w="828" w:type="dxa"/>
            <w:tcBorders>
              <w:top w:val="nil"/>
              <w:left w:val="nil"/>
              <w:bottom w:val="nil"/>
              <w:right w:val="nil"/>
            </w:tcBorders>
          </w:tcPr>
          <w:p w:rsidR="00A7340D" w:rsidRPr="008D394B" w:rsidRDefault="00A7340D">
            <w:pPr>
              <w:rPr>
                <w:b/>
                <w:lang w:val="el-GR"/>
              </w:rPr>
            </w:pPr>
            <w:r w:rsidRPr="008D394B">
              <w:rPr>
                <w:b/>
                <w:lang w:val="el-GR"/>
              </w:rPr>
              <w:t>Ι.6.</w:t>
            </w:r>
          </w:p>
        </w:tc>
        <w:tc>
          <w:tcPr>
            <w:tcW w:w="2610" w:type="dxa"/>
            <w:tcBorders>
              <w:top w:val="nil"/>
              <w:left w:val="nil"/>
              <w:bottom w:val="nil"/>
              <w:right w:val="nil"/>
            </w:tcBorders>
          </w:tcPr>
          <w:p w:rsidR="00A7340D" w:rsidRPr="008D394B" w:rsidRDefault="00A7340D">
            <w:pPr>
              <w:rPr>
                <w:b/>
                <w:lang w:val="el-GR"/>
              </w:rPr>
            </w:pPr>
            <w:r w:rsidRPr="008D394B">
              <w:rPr>
                <w:b/>
                <w:lang w:val="el-GR"/>
              </w:rPr>
              <w:t>Εξουσιοδοτημένα Πρόσωπα</w:t>
            </w:r>
          </w:p>
        </w:tc>
        <w:tc>
          <w:tcPr>
            <w:tcW w:w="5130" w:type="dxa"/>
            <w:tcBorders>
              <w:top w:val="nil"/>
              <w:left w:val="nil"/>
              <w:bottom w:val="nil"/>
              <w:right w:val="nil"/>
            </w:tcBorders>
          </w:tcPr>
          <w:p w:rsidR="00A7340D" w:rsidRPr="008D394B" w:rsidRDefault="00A7340D">
            <w:pPr>
              <w:rPr>
                <w:b/>
                <w:lang w:val="el-GR"/>
              </w:rPr>
            </w:pPr>
            <w:r w:rsidRPr="008D394B">
              <w:rPr>
                <w:b/>
                <w:lang w:val="el-GR"/>
              </w:rPr>
              <w:t>Προς επισύναψη τα αναγκαία νομιμοποιητικά έγγραφα</w:t>
            </w:r>
          </w:p>
        </w:tc>
      </w:tr>
      <w:tr w:rsidR="00A7340D" w:rsidRPr="009866DD">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rPr>
                <w:b/>
                <w:lang w:val="el-GR"/>
              </w:rPr>
            </w:pPr>
          </w:p>
        </w:tc>
        <w:tc>
          <w:tcPr>
            <w:tcW w:w="513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Όνομα:</w:t>
            </w:r>
          </w:p>
        </w:tc>
        <w:tc>
          <w:tcPr>
            <w:tcW w:w="513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Επώνυμο:</w:t>
            </w:r>
          </w:p>
        </w:tc>
        <w:tc>
          <w:tcPr>
            <w:tcW w:w="513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 xml:space="preserve">               Θέση:</w:t>
            </w:r>
          </w:p>
        </w:tc>
        <w:tc>
          <w:tcPr>
            <w:tcW w:w="513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 xml:space="preserve">       Τηλέφωνο/Φαξ:</w:t>
            </w:r>
          </w:p>
        </w:tc>
        <w:tc>
          <w:tcPr>
            <w:tcW w:w="5130" w:type="dxa"/>
            <w:tcBorders>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rPr>
                <w:b/>
                <w:lang w:val="el-GR"/>
              </w:rPr>
            </w:pPr>
          </w:p>
        </w:tc>
        <w:tc>
          <w:tcPr>
            <w:tcW w:w="513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Όνομα:</w:t>
            </w:r>
          </w:p>
        </w:tc>
        <w:tc>
          <w:tcPr>
            <w:tcW w:w="513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Επώνυμο:</w:t>
            </w:r>
          </w:p>
        </w:tc>
        <w:tc>
          <w:tcPr>
            <w:tcW w:w="513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 xml:space="preserve">               Θέση:</w:t>
            </w:r>
          </w:p>
        </w:tc>
        <w:tc>
          <w:tcPr>
            <w:tcW w:w="5130" w:type="dxa"/>
            <w:tcBorders>
              <w:left w:val="nil"/>
              <w:bottom w:val="nil"/>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 xml:space="preserve">       Τηλέφωνο/Φαξ:</w:t>
            </w:r>
          </w:p>
        </w:tc>
        <w:tc>
          <w:tcPr>
            <w:tcW w:w="5130" w:type="dxa"/>
            <w:tcBorders>
              <w:left w:val="nil"/>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610" w:type="dxa"/>
            <w:tcBorders>
              <w:top w:val="nil"/>
              <w:left w:val="nil"/>
              <w:bottom w:val="nil"/>
              <w:right w:val="nil"/>
            </w:tcBorders>
          </w:tcPr>
          <w:p w:rsidR="00A7340D" w:rsidRPr="008D394B" w:rsidRDefault="00A7340D">
            <w:pPr>
              <w:jc w:val="right"/>
              <w:rPr>
                <w:b/>
                <w:lang w:val="el-GR"/>
              </w:rPr>
            </w:pPr>
          </w:p>
        </w:tc>
        <w:tc>
          <w:tcPr>
            <w:tcW w:w="5130" w:type="dxa"/>
            <w:tcBorders>
              <w:top w:val="nil"/>
              <w:left w:val="nil"/>
              <w:bottom w:val="nil"/>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Όνομα:</w:t>
            </w:r>
          </w:p>
        </w:tc>
        <w:tc>
          <w:tcPr>
            <w:tcW w:w="513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Επώνυμο:</w:t>
            </w:r>
          </w:p>
        </w:tc>
        <w:tc>
          <w:tcPr>
            <w:tcW w:w="513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 xml:space="preserve">               Θέση:</w:t>
            </w:r>
          </w:p>
        </w:tc>
        <w:tc>
          <w:tcPr>
            <w:tcW w:w="5130" w:type="dxa"/>
            <w:tcBorders>
              <w:left w:val="nil"/>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 xml:space="preserve">       Τηλέφωνο/Φαξ:</w:t>
            </w:r>
          </w:p>
        </w:tc>
        <w:tc>
          <w:tcPr>
            <w:tcW w:w="5130" w:type="dxa"/>
            <w:tcBorders>
              <w:left w:val="nil"/>
              <w:bottom w:val="single" w:sz="4" w:space="0" w:color="auto"/>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610" w:type="dxa"/>
            <w:tcBorders>
              <w:top w:val="nil"/>
              <w:left w:val="nil"/>
              <w:bottom w:val="nil"/>
              <w:right w:val="nil"/>
            </w:tcBorders>
          </w:tcPr>
          <w:p w:rsidR="00A7340D" w:rsidRPr="008D394B" w:rsidRDefault="00A7340D">
            <w:pPr>
              <w:jc w:val="right"/>
              <w:rPr>
                <w:b/>
                <w:lang w:val="el-GR"/>
              </w:rPr>
            </w:pPr>
          </w:p>
        </w:tc>
        <w:tc>
          <w:tcPr>
            <w:tcW w:w="5130" w:type="dxa"/>
            <w:tcBorders>
              <w:top w:val="single" w:sz="4" w:space="0" w:color="auto"/>
              <w:left w:val="nil"/>
              <w:bottom w:val="nil"/>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610" w:type="dxa"/>
            <w:tcBorders>
              <w:top w:val="nil"/>
              <w:left w:val="nil"/>
              <w:bottom w:val="nil"/>
              <w:right w:val="nil"/>
            </w:tcBorders>
          </w:tcPr>
          <w:p w:rsidR="00A7340D" w:rsidRPr="008D394B" w:rsidRDefault="00A7340D">
            <w:pPr>
              <w:jc w:val="right"/>
              <w:rPr>
                <w:b/>
                <w:lang w:val="el-GR"/>
              </w:rPr>
            </w:pPr>
          </w:p>
        </w:tc>
        <w:tc>
          <w:tcPr>
            <w:tcW w:w="5130" w:type="dxa"/>
            <w:tcBorders>
              <w:top w:val="nil"/>
              <w:left w:val="nil"/>
              <w:bottom w:val="nil"/>
              <w:right w:val="nil"/>
            </w:tcBorders>
          </w:tcPr>
          <w:p w:rsidR="00A7340D" w:rsidRPr="008D394B" w:rsidRDefault="00A7340D">
            <w:pPr>
              <w:jc w:val="right"/>
              <w:rPr>
                <w:lang w:val="el-GR"/>
              </w:rPr>
            </w:pPr>
          </w:p>
        </w:tc>
      </w:tr>
    </w:tbl>
    <w:p w:rsidR="00A7340D" w:rsidRPr="008D394B" w:rsidRDefault="00A7340D">
      <w:pPr>
        <w:pStyle w:val="8-left"/>
        <w:spacing w:before="0" w:line="240" w:lineRule="auto"/>
        <w:rPr>
          <w:rFonts w:ascii="Times New Roman" w:hAnsi="Times New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2610"/>
        <w:gridCol w:w="5130"/>
      </w:tblGrid>
      <w:tr w:rsidR="00A7340D" w:rsidRPr="009866DD">
        <w:trPr>
          <w:trHeight w:val="320"/>
        </w:trPr>
        <w:tc>
          <w:tcPr>
            <w:tcW w:w="828" w:type="dxa"/>
            <w:tcBorders>
              <w:top w:val="nil"/>
              <w:left w:val="nil"/>
              <w:bottom w:val="nil"/>
              <w:right w:val="nil"/>
            </w:tcBorders>
          </w:tcPr>
          <w:p w:rsidR="00A7340D" w:rsidRPr="008D394B" w:rsidRDefault="00A7340D">
            <w:pPr>
              <w:rPr>
                <w:b/>
                <w:lang w:val="el-GR"/>
              </w:rPr>
            </w:pPr>
            <w:r w:rsidRPr="008D394B">
              <w:rPr>
                <w:b/>
                <w:lang w:val="el-GR"/>
              </w:rPr>
              <w:t>Ι.6.</w:t>
            </w:r>
          </w:p>
        </w:tc>
        <w:tc>
          <w:tcPr>
            <w:tcW w:w="2610" w:type="dxa"/>
            <w:tcBorders>
              <w:top w:val="nil"/>
              <w:left w:val="nil"/>
              <w:bottom w:val="nil"/>
              <w:right w:val="nil"/>
            </w:tcBorders>
          </w:tcPr>
          <w:p w:rsidR="00A7340D" w:rsidRPr="008D394B" w:rsidRDefault="00A7340D">
            <w:pPr>
              <w:rPr>
                <w:b/>
                <w:lang w:val="el-GR"/>
              </w:rPr>
            </w:pPr>
            <w:r w:rsidRPr="008D394B">
              <w:rPr>
                <w:b/>
                <w:lang w:val="el-GR"/>
              </w:rPr>
              <w:t>Πρόσωπα που θα παρευρίσκονται στην αποσφράγιση των προσφορών</w:t>
            </w:r>
          </w:p>
        </w:tc>
        <w:tc>
          <w:tcPr>
            <w:tcW w:w="5130" w:type="dxa"/>
            <w:tcBorders>
              <w:top w:val="nil"/>
              <w:left w:val="nil"/>
              <w:bottom w:val="nil"/>
              <w:right w:val="nil"/>
            </w:tcBorders>
          </w:tcPr>
          <w:p w:rsidR="00A7340D" w:rsidRPr="008D394B" w:rsidRDefault="00A7340D">
            <w:pPr>
              <w:rPr>
                <w:lang w:val="el-GR"/>
              </w:rPr>
            </w:pPr>
          </w:p>
        </w:tc>
      </w:tr>
      <w:tr w:rsidR="00A7340D" w:rsidRPr="009866DD">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rPr>
                <w:b/>
                <w:lang w:val="el-GR"/>
              </w:rPr>
            </w:pPr>
          </w:p>
        </w:tc>
        <w:tc>
          <w:tcPr>
            <w:tcW w:w="513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Όνομα:</w:t>
            </w:r>
          </w:p>
        </w:tc>
        <w:tc>
          <w:tcPr>
            <w:tcW w:w="513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Επώνυμο:</w:t>
            </w:r>
          </w:p>
        </w:tc>
        <w:tc>
          <w:tcPr>
            <w:tcW w:w="513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 xml:space="preserve">               Θέση:</w:t>
            </w:r>
          </w:p>
        </w:tc>
        <w:tc>
          <w:tcPr>
            <w:tcW w:w="513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 xml:space="preserve">       Τηλέφωνο/Φαξ:</w:t>
            </w:r>
          </w:p>
        </w:tc>
        <w:tc>
          <w:tcPr>
            <w:tcW w:w="5130" w:type="dxa"/>
            <w:tcBorders>
              <w:left w:val="nil"/>
              <w:bottom w:val="single" w:sz="4" w:space="0" w:color="auto"/>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rPr>
                <w:b/>
                <w:lang w:val="el-GR"/>
              </w:rPr>
            </w:pPr>
          </w:p>
        </w:tc>
        <w:tc>
          <w:tcPr>
            <w:tcW w:w="513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Όνομα:</w:t>
            </w:r>
          </w:p>
        </w:tc>
        <w:tc>
          <w:tcPr>
            <w:tcW w:w="513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Επώνυμο:</w:t>
            </w:r>
          </w:p>
        </w:tc>
        <w:tc>
          <w:tcPr>
            <w:tcW w:w="5130" w:type="dxa"/>
            <w:tcBorders>
              <w:left w:val="nil"/>
              <w:bottom w:val="nil"/>
              <w:right w:val="nil"/>
            </w:tcBorders>
          </w:tcPr>
          <w:p w:rsidR="00A7340D" w:rsidRPr="008D394B" w:rsidRDefault="00A7340D">
            <w:pPr>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 xml:space="preserve">               Θέση:</w:t>
            </w:r>
          </w:p>
        </w:tc>
        <w:tc>
          <w:tcPr>
            <w:tcW w:w="5130" w:type="dxa"/>
            <w:tcBorders>
              <w:left w:val="nil"/>
              <w:bottom w:val="nil"/>
              <w:right w:val="nil"/>
            </w:tcBorders>
          </w:tcPr>
          <w:p w:rsidR="00A7340D" w:rsidRPr="008D394B" w:rsidRDefault="00A7340D">
            <w:pPr>
              <w:jc w:val="right"/>
              <w:rPr>
                <w:lang w:val="el-GR"/>
              </w:rPr>
            </w:pPr>
          </w:p>
        </w:tc>
      </w:tr>
      <w:tr w:rsidR="00A7340D" w:rsidRPr="008D394B">
        <w:trPr>
          <w:trHeight w:val="320"/>
        </w:trPr>
        <w:tc>
          <w:tcPr>
            <w:tcW w:w="828" w:type="dxa"/>
            <w:tcBorders>
              <w:top w:val="nil"/>
              <w:left w:val="nil"/>
              <w:bottom w:val="nil"/>
              <w:right w:val="nil"/>
            </w:tcBorders>
          </w:tcPr>
          <w:p w:rsidR="00A7340D" w:rsidRPr="008D394B" w:rsidRDefault="00A7340D">
            <w:pPr>
              <w:jc w:val="right"/>
              <w:rPr>
                <w:b/>
                <w:lang w:val="el-GR"/>
              </w:rPr>
            </w:pPr>
          </w:p>
        </w:tc>
        <w:tc>
          <w:tcPr>
            <w:tcW w:w="2610" w:type="dxa"/>
            <w:tcBorders>
              <w:top w:val="nil"/>
              <w:left w:val="nil"/>
              <w:bottom w:val="nil"/>
              <w:right w:val="nil"/>
            </w:tcBorders>
          </w:tcPr>
          <w:p w:rsidR="00A7340D" w:rsidRPr="008D394B" w:rsidRDefault="00A7340D">
            <w:pPr>
              <w:jc w:val="right"/>
              <w:rPr>
                <w:b/>
                <w:lang w:val="el-GR"/>
              </w:rPr>
            </w:pPr>
            <w:r w:rsidRPr="008D394B">
              <w:rPr>
                <w:b/>
                <w:lang w:val="el-GR"/>
              </w:rPr>
              <w:t xml:space="preserve">       Τηλέφωνο/Φαξ:</w:t>
            </w:r>
          </w:p>
        </w:tc>
        <w:tc>
          <w:tcPr>
            <w:tcW w:w="5130" w:type="dxa"/>
            <w:tcBorders>
              <w:left w:val="nil"/>
              <w:right w:val="nil"/>
            </w:tcBorders>
          </w:tcPr>
          <w:p w:rsidR="00A7340D" w:rsidRPr="008D394B" w:rsidRDefault="00A7340D">
            <w:pPr>
              <w:jc w:val="right"/>
              <w:rPr>
                <w:lang w:val="el-GR"/>
              </w:rPr>
            </w:pPr>
          </w:p>
        </w:tc>
      </w:tr>
    </w:tbl>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jc w:val="center"/>
        <w:rPr>
          <w:sz w:val="20"/>
          <w:lang w:val="el-GR"/>
        </w:rPr>
      </w:pPr>
      <w:r w:rsidRPr="008D394B">
        <w:rPr>
          <w:sz w:val="20"/>
          <w:lang w:val="el-GR"/>
        </w:rPr>
        <w:t>Εισάγετε, αν απαιτείται, επιπρόσθετες σελίδες, αναφέροντας ευκρινώς το τμήμα της Αίτησης στο οποίο γίνεται αναφορά.</w:t>
      </w: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r w:rsidRPr="008D394B">
        <w:rPr>
          <w:lang w:val="el-GR"/>
        </w:rPr>
        <w:br w:type="page"/>
      </w:r>
    </w:p>
    <w:tbl>
      <w:tblPr>
        <w:tblW w:w="0" w:type="auto"/>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34"/>
        <w:gridCol w:w="3330"/>
        <w:gridCol w:w="2430"/>
        <w:gridCol w:w="2250"/>
      </w:tblGrid>
      <w:tr w:rsidR="00A7340D" w:rsidRPr="008D394B">
        <w:trPr>
          <w:cantSplit/>
        </w:trPr>
        <w:tc>
          <w:tcPr>
            <w:tcW w:w="8744" w:type="dxa"/>
            <w:gridSpan w:val="4"/>
            <w:tcBorders>
              <w:top w:val="nil"/>
              <w:left w:val="nil"/>
              <w:bottom w:val="nil"/>
              <w:right w:val="nil"/>
            </w:tcBorders>
          </w:tcPr>
          <w:p w:rsidR="00A7340D" w:rsidRPr="008D394B" w:rsidRDefault="00A7340D">
            <w:pPr>
              <w:pStyle w:val="7"/>
              <w:spacing w:after="240"/>
              <w:rPr>
                <w:lang w:val="el-GR"/>
              </w:rPr>
            </w:pPr>
            <w:r w:rsidRPr="008D394B">
              <w:rPr>
                <w:lang w:val="el-GR"/>
              </w:rPr>
              <w:t xml:space="preserve">Τμήμα Ι : Συνέχεια </w:t>
            </w:r>
          </w:p>
        </w:tc>
      </w:tr>
      <w:tr w:rsidR="00A7340D" w:rsidRPr="008D394B">
        <w:trPr>
          <w:cantSplit/>
        </w:trPr>
        <w:tc>
          <w:tcPr>
            <w:tcW w:w="734" w:type="dxa"/>
            <w:tcBorders>
              <w:top w:val="nil"/>
              <w:left w:val="nil"/>
              <w:bottom w:val="nil"/>
              <w:right w:val="nil"/>
            </w:tcBorders>
          </w:tcPr>
          <w:p w:rsidR="00A7340D" w:rsidRPr="008D394B" w:rsidRDefault="00A7340D">
            <w:pPr>
              <w:rPr>
                <w:b/>
                <w:lang w:val="el-GR"/>
              </w:rPr>
            </w:pPr>
          </w:p>
        </w:tc>
        <w:tc>
          <w:tcPr>
            <w:tcW w:w="8010" w:type="dxa"/>
            <w:gridSpan w:val="3"/>
            <w:tcBorders>
              <w:top w:val="nil"/>
              <w:left w:val="nil"/>
              <w:bottom w:val="nil"/>
              <w:right w:val="nil"/>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nil"/>
              <w:left w:val="nil"/>
              <w:bottom w:val="nil"/>
              <w:right w:val="nil"/>
            </w:tcBorders>
          </w:tcPr>
          <w:p w:rsidR="00A7340D" w:rsidRPr="008D394B" w:rsidRDefault="00A7340D">
            <w:pPr>
              <w:rPr>
                <w:b/>
                <w:lang w:val="el-GR"/>
              </w:rPr>
            </w:pPr>
          </w:p>
        </w:tc>
        <w:tc>
          <w:tcPr>
            <w:tcW w:w="2430" w:type="dxa"/>
            <w:tcBorders>
              <w:top w:val="nil"/>
              <w:left w:val="nil"/>
              <w:bottom w:val="nil"/>
              <w:right w:val="nil"/>
            </w:tcBorders>
          </w:tcPr>
          <w:p w:rsidR="00A7340D" w:rsidRPr="008D394B" w:rsidRDefault="00A7340D">
            <w:pPr>
              <w:rPr>
                <w:lang w:val="el-GR"/>
              </w:rPr>
            </w:pPr>
          </w:p>
        </w:tc>
        <w:tc>
          <w:tcPr>
            <w:tcW w:w="2250" w:type="dxa"/>
            <w:tcBorders>
              <w:top w:val="nil"/>
              <w:left w:val="nil"/>
              <w:bottom w:val="nil"/>
              <w:right w:val="nil"/>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jc w:val="cente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jc w:val="cente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jc w:val="center"/>
              <w:rPr>
                <w:b/>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jc w:val="center"/>
              <w:rPr>
                <w:b/>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pStyle w:val="8-left"/>
              <w:spacing w:before="0" w:line="240" w:lineRule="auto"/>
              <w:rPr>
                <w:rFonts w:ascii="Times New Roman" w:hAnsi="Times New Roman"/>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320"/>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r w:rsidR="00A7340D" w:rsidRPr="008D394B">
        <w:trPr>
          <w:trHeight w:val="159"/>
        </w:trPr>
        <w:tc>
          <w:tcPr>
            <w:tcW w:w="734" w:type="dxa"/>
            <w:tcBorders>
              <w:top w:val="nil"/>
              <w:left w:val="nil"/>
              <w:bottom w:val="nil"/>
              <w:right w:val="nil"/>
            </w:tcBorders>
          </w:tcPr>
          <w:p w:rsidR="00A7340D" w:rsidRPr="008D394B" w:rsidRDefault="00A7340D">
            <w:pPr>
              <w:rPr>
                <w:b/>
                <w:lang w:val="el-GR"/>
              </w:rPr>
            </w:pPr>
          </w:p>
        </w:tc>
        <w:tc>
          <w:tcPr>
            <w:tcW w:w="3330" w:type="dxa"/>
            <w:tcBorders>
              <w:top w:val="single" w:sz="4" w:space="0" w:color="auto"/>
              <w:left w:val="single" w:sz="4" w:space="0" w:color="auto"/>
              <w:bottom w:val="single" w:sz="4" w:space="0" w:color="auto"/>
              <w:right w:val="single" w:sz="4" w:space="0" w:color="auto"/>
            </w:tcBorders>
          </w:tcPr>
          <w:p w:rsidR="00A7340D" w:rsidRPr="008D394B" w:rsidRDefault="00A7340D">
            <w:pPr>
              <w:rPr>
                <w:b/>
                <w:lang w:val="el-GR"/>
              </w:rPr>
            </w:pPr>
          </w:p>
        </w:tc>
        <w:tc>
          <w:tcPr>
            <w:tcW w:w="243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c>
          <w:tcPr>
            <w:tcW w:w="2250" w:type="dxa"/>
            <w:tcBorders>
              <w:top w:val="single" w:sz="4" w:space="0" w:color="auto"/>
              <w:left w:val="single" w:sz="4" w:space="0" w:color="auto"/>
              <w:bottom w:val="single" w:sz="4" w:space="0" w:color="auto"/>
              <w:right w:val="single" w:sz="4" w:space="0" w:color="auto"/>
            </w:tcBorders>
          </w:tcPr>
          <w:p w:rsidR="00A7340D" w:rsidRPr="008D394B" w:rsidRDefault="00A7340D">
            <w:pPr>
              <w:rPr>
                <w:lang w:val="el-GR"/>
              </w:rPr>
            </w:pPr>
          </w:p>
        </w:tc>
      </w:tr>
    </w:tbl>
    <w:p w:rsidR="00A7340D" w:rsidRPr="008D394B" w:rsidRDefault="00A7340D">
      <w:pPr>
        <w:rPr>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r w:rsidRPr="008D394B">
        <w:rPr>
          <w:sz w:val="20"/>
          <w:lang w:val="el-GR"/>
        </w:rPr>
        <w:t>Εισάγετε, αν απαιτείται, επιπρόσθετες σελίδες, αναφέροντας ευκρινώς το τμήμα της Αίτησης στο οποίο γίνεται αναφορά.</w:t>
      </w:r>
    </w:p>
    <w:p w:rsidR="00A7340D" w:rsidRPr="008D394B" w:rsidRDefault="00A7340D">
      <w:pPr>
        <w:jc w:val="center"/>
        <w:outlineLvl w:val="0"/>
        <w:rPr>
          <w:b/>
          <w:sz w:val="28"/>
          <w:u w:val="single"/>
          <w:lang w:val="el-GR"/>
        </w:rPr>
      </w:pPr>
      <w:r w:rsidRPr="008D394B">
        <w:rPr>
          <w:b/>
          <w:sz w:val="28"/>
          <w:u w:val="single"/>
          <w:lang w:val="el-GR"/>
        </w:rPr>
        <w:br w:type="page"/>
      </w:r>
    </w:p>
    <w:p w:rsidR="00A7340D" w:rsidRPr="008D394B" w:rsidRDefault="00A7340D">
      <w:pPr>
        <w:spacing w:after="240"/>
        <w:jc w:val="both"/>
        <w:outlineLvl w:val="0"/>
        <w:rPr>
          <w:b/>
          <w:sz w:val="28"/>
          <w:u w:val="single"/>
          <w:lang w:val="el-GR"/>
        </w:rPr>
      </w:pPr>
      <w:r w:rsidRPr="008D394B">
        <w:rPr>
          <w:b/>
          <w:sz w:val="28"/>
          <w:u w:val="single"/>
          <w:lang w:val="el-GR"/>
        </w:rPr>
        <w:t>Τμήμα ΙΙ : Έγγραφα σχετικά με το ιδιοκτησιακό καθεστώς</w:t>
      </w:r>
    </w:p>
    <w:p w:rsidR="00A7340D" w:rsidRPr="008D394B" w:rsidRDefault="00A7340D">
      <w:pPr>
        <w:pStyle w:val="Bulletbl"/>
        <w:widowControl/>
        <w:numPr>
          <w:ilvl w:val="0"/>
          <w:numId w:val="7"/>
        </w:numPr>
        <w:tabs>
          <w:tab w:val="clear" w:pos="6690"/>
        </w:tabs>
        <w:spacing w:after="240" w:line="240" w:lineRule="auto"/>
        <w:rPr>
          <w:lang w:val="el-GR"/>
        </w:rPr>
      </w:pPr>
      <w:r w:rsidRPr="008D394B">
        <w:rPr>
          <w:lang w:val="el-GR"/>
        </w:rPr>
        <w:t>Μετοχική ή εταιρική σύνθεση του αιτούντος</w:t>
      </w: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7340D" w:rsidRPr="008D394B" w:rsidRDefault="00A7340D">
      <w:pPr>
        <w:spacing w:after="240"/>
        <w:jc w:val="both"/>
        <w:rPr>
          <w:b/>
          <w:sz w:val="28"/>
          <w:u w:val="single"/>
          <w:lang w:val="el-GR"/>
        </w:rPr>
      </w:pPr>
    </w:p>
    <w:p w:rsidR="00A7340D" w:rsidRPr="008D394B" w:rsidRDefault="00A7340D">
      <w:pPr>
        <w:spacing w:after="240"/>
        <w:jc w:val="both"/>
        <w:outlineLvl w:val="0"/>
        <w:rPr>
          <w:b/>
          <w:sz w:val="28"/>
          <w:u w:val="single"/>
          <w:lang w:val="el-GR"/>
        </w:rPr>
      </w:pPr>
      <w:r w:rsidRPr="008D394B">
        <w:rPr>
          <w:b/>
          <w:sz w:val="28"/>
          <w:u w:val="single"/>
          <w:lang w:val="el-GR"/>
        </w:rPr>
        <w:lastRenderedPageBreak/>
        <w:t>Τμήμα ΙΙΙ : Περιγραφή Τεχνικών Στοιχείων</w:t>
      </w: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rPr>
          <w:lang w:val="el-GR"/>
        </w:rPr>
      </w:pPr>
    </w:p>
    <w:p w:rsidR="00A7340D" w:rsidRPr="008D394B" w:rsidRDefault="00A7340D">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7340D" w:rsidRPr="008D394B" w:rsidRDefault="00A7340D">
      <w:pPr>
        <w:spacing w:after="240"/>
        <w:jc w:val="both"/>
        <w:rPr>
          <w:b/>
          <w:sz w:val="28"/>
          <w:u w:val="single"/>
          <w:lang w:val="el-GR"/>
        </w:rPr>
      </w:pPr>
    </w:p>
    <w:p w:rsidR="00A7340D" w:rsidRPr="008D394B" w:rsidRDefault="00A7340D">
      <w:pPr>
        <w:spacing w:after="240"/>
        <w:jc w:val="both"/>
        <w:rPr>
          <w:b/>
          <w:sz w:val="28"/>
          <w:u w:val="single"/>
          <w:lang w:val="el-GR"/>
        </w:rPr>
      </w:pPr>
      <w:r w:rsidRPr="008D394B">
        <w:rPr>
          <w:b/>
          <w:sz w:val="28"/>
          <w:u w:val="single"/>
          <w:lang w:val="el-GR"/>
        </w:rPr>
        <w:lastRenderedPageBreak/>
        <w:t xml:space="preserve">Τμήμα ΙV : Στοιχεία που αποδεικνύουν την Αποτελεσματικότητα και Αξιοπιστία του αιτούντος </w:t>
      </w:r>
    </w:p>
    <w:p w:rsidR="00A7340D" w:rsidRPr="008D394B" w:rsidRDefault="00A7340D">
      <w:pPr>
        <w:pStyle w:val="Bulletbl"/>
        <w:widowControl/>
        <w:numPr>
          <w:ilvl w:val="0"/>
          <w:numId w:val="8"/>
        </w:numPr>
        <w:tabs>
          <w:tab w:val="clear" w:pos="6690"/>
        </w:tabs>
        <w:spacing w:after="240" w:line="240" w:lineRule="auto"/>
        <w:rPr>
          <w:lang w:val="el-GR"/>
        </w:rPr>
      </w:pPr>
      <w:r w:rsidRPr="008D394B">
        <w:rPr>
          <w:lang w:val="el-GR"/>
        </w:rPr>
        <w:t>Απόδειξη της αποτελεσματικότητας</w:t>
      </w: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0" w:line="240" w:lineRule="auto"/>
        <w:ind w:left="357" w:hanging="357"/>
        <w:rPr>
          <w:lang w:val="el-GR"/>
        </w:rPr>
      </w:pPr>
    </w:p>
    <w:p w:rsidR="00A7340D" w:rsidRPr="008D394B" w:rsidRDefault="00A7340D">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7340D" w:rsidRPr="008D394B" w:rsidRDefault="00A7340D">
      <w:pPr>
        <w:spacing w:after="240"/>
        <w:jc w:val="both"/>
        <w:rPr>
          <w:b/>
          <w:sz w:val="28"/>
          <w:u w:val="single"/>
          <w:lang w:val="el-GR"/>
        </w:rPr>
      </w:pPr>
    </w:p>
    <w:p w:rsidR="00A7340D" w:rsidRPr="008D394B" w:rsidRDefault="00A7340D">
      <w:pPr>
        <w:spacing w:after="240"/>
        <w:jc w:val="both"/>
        <w:rPr>
          <w:b/>
          <w:sz w:val="28"/>
          <w:u w:val="single"/>
          <w:lang w:val="el-GR"/>
        </w:rPr>
      </w:pPr>
    </w:p>
    <w:p w:rsidR="00A7340D" w:rsidRPr="008D394B" w:rsidRDefault="00A7340D">
      <w:pPr>
        <w:spacing w:after="240"/>
        <w:jc w:val="both"/>
        <w:outlineLvl w:val="0"/>
        <w:rPr>
          <w:b/>
          <w:sz w:val="28"/>
          <w:u w:val="single"/>
          <w:lang w:val="el-GR"/>
        </w:rPr>
      </w:pPr>
      <w:r w:rsidRPr="008D394B">
        <w:rPr>
          <w:b/>
          <w:sz w:val="28"/>
          <w:u w:val="single"/>
          <w:lang w:val="el-GR"/>
        </w:rPr>
        <w:lastRenderedPageBreak/>
        <w:t>Τμήμα ΙV : Συνέχεια</w:t>
      </w:r>
    </w:p>
    <w:p w:rsidR="00A7340D" w:rsidRPr="008D394B" w:rsidRDefault="00A7340D">
      <w:pPr>
        <w:pStyle w:val="Bulletbl"/>
        <w:widowControl/>
        <w:numPr>
          <w:ilvl w:val="0"/>
          <w:numId w:val="8"/>
        </w:numPr>
        <w:tabs>
          <w:tab w:val="clear" w:pos="6690"/>
        </w:tabs>
        <w:spacing w:after="240" w:line="240" w:lineRule="auto"/>
        <w:ind w:left="357" w:hanging="357"/>
        <w:rPr>
          <w:lang w:val="el-GR"/>
        </w:rPr>
      </w:pPr>
      <w:r w:rsidRPr="008D394B">
        <w:rPr>
          <w:lang w:val="el-GR"/>
        </w:rPr>
        <w:t xml:space="preserve">Απόδειξη της αξιοπιστίας </w:t>
      </w: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240" w:line="240" w:lineRule="auto"/>
        <w:ind w:left="360" w:hanging="360"/>
        <w:rPr>
          <w:lang w:val="el-GR"/>
        </w:rPr>
      </w:pPr>
    </w:p>
    <w:p w:rsidR="00A7340D" w:rsidRPr="008D394B" w:rsidRDefault="00A7340D">
      <w:pPr>
        <w:pStyle w:val="Bulletbl"/>
        <w:widowControl/>
        <w:numPr>
          <w:ilvl w:val="0"/>
          <w:numId w:val="0"/>
        </w:numPr>
        <w:tabs>
          <w:tab w:val="clear" w:pos="6690"/>
        </w:tabs>
        <w:spacing w:after="0" w:line="240" w:lineRule="auto"/>
        <w:ind w:left="357" w:hanging="357"/>
        <w:rPr>
          <w:lang w:val="el-GR"/>
        </w:rPr>
      </w:pPr>
    </w:p>
    <w:p w:rsidR="00A7340D" w:rsidRPr="008D394B" w:rsidRDefault="00A7340D">
      <w:pPr>
        <w:jc w:val="center"/>
        <w:rPr>
          <w:sz w:val="20"/>
          <w:lang w:val="el-GR"/>
        </w:rPr>
      </w:pPr>
    </w:p>
    <w:p w:rsidR="00A7340D" w:rsidRPr="008D394B" w:rsidRDefault="00A7340D">
      <w:pPr>
        <w:jc w:val="center"/>
        <w:rPr>
          <w:sz w:val="20"/>
          <w:lang w:val="el-GR"/>
        </w:rPr>
      </w:pPr>
    </w:p>
    <w:p w:rsidR="00A7340D" w:rsidRPr="008D394B" w:rsidRDefault="00A7340D">
      <w:pPr>
        <w:jc w:val="center"/>
        <w:rPr>
          <w:sz w:val="20"/>
          <w:lang w:val="el-GR"/>
        </w:rPr>
      </w:pPr>
      <w:r w:rsidRPr="008D394B">
        <w:rPr>
          <w:sz w:val="20"/>
          <w:lang w:val="el-GR"/>
        </w:rPr>
        <w:t>Επισυνάψατε όλα τα απαραίτητα έγγραφα και εισάγετε, αν απαιτείται, επιπρόσθετες σελίδες, αναφέροντας ευκρινώς το τμήμα της Αίτησης στο οποίο γίνεται αναφορά.</w:t>
      </w:r>
    </w:p>
    <w:p w:rsidR="00A7340D" w:rsidRPr="008D394B" w:rsidRDefault="00A7340D">
      <w:pPr>
        <w:tabs>
          <w:tab w:val="left" w:pos="3686"/>
          <w:tab w:val="left" w:pos="7371"/>
        </w:tabs>
        <w:rPr>
          <w:lang w:val="el-GR"/>
        </w:rPr>
        <w:sectPr w:rsidR="00A7340D" w:rsidRPr="008D394B">
          <w:headerReference w:type="default" r:id="rId11"/>
          <w:footnotePr>
            <w:pos w:val="beneathText"/>
            <w:numRestart w:val="eachSect"/>
          </w:footnotePr>
          <w:type w:val="nextColumn"/>
          <w:pgSz w:w="11909" w:h="16834" w:code="9"/>
          <w:pgMar w:top="1080" w:right="1800" w:bottom="1080" w:left="1800" w:header="720" w:footer="288" w:gutter="0"/>
          <w:cols w:space="720"/>
        </w:sectPr>
      </w:pPr>
    </w:p>
    <w:p w:rsidR="00A7340D" w:rsidRPr="008D394B" w:rsidRDefault="00A7340D">
      <w:pPr>
        <w:tabs>
          <w:tab w:val="left" w:pos="3686"/>
          <w:tab w:val="left" w:pos="7371"/>
        </w:tabs>
        <w:rPr>
          <w:lang w:val="el-GR"/>
        </w:rPr>
      </w:pPr>
    </w:p>
    <w:p w:rsidR="00A7340D" w:rsidRPr="008D394B" w:rsidRDefault="00A7340D">
      <w:pPr>
        <w:spacing w:after="240"/>
        <w:jc w:val="both"/>
        <w:rPr>
          <w:b/>
          <w:sz w:val="28"/>
          <w:u w:val="single"/>
          <w:lang w:val="el-GR"/>
        </w:rPr>
      </w:pPr>
      <w:bookmarkStart w:id="4" w:name="_Toc496502547"/>
      <w:bookmarkStart w:id="5" w:name="_Toc515253567"/>
      <w:r w:rsidRPr="008D394B">
        <w:rPr>
          <w:b/>
          <w:sz w:val="28"/>
          <w:u w:val="single"/>
          <w:lang w:val="el-GR"/>
        </w:rPr>
        <w:t>Τμήμα ΙV: ΔΗΛΩΣΗ ΑΠΟΔΟΧΗΣ ΤΩΝ ΟΡΩΝ ΤΗΣ ΔΙΑΔΙΚΑΣΙΑΣ ΧΟΡΗΓΗΣΗΣ Τ</w:t>
      </w:r>
      <w:r>
        <w:rPr>
          <w:b/>
          <w:sz w:val="28"/>
          <w:u w:val="single"/>
          <w:lang w:val="el-GR"/>
        </w:rPr>
        <w:t>ΩΝ</w:t>
      </w:r>
      <w:r w:rsidRPr="008D394B">
        <w:rPr>
          <w:b/>
          <w:sz w:val="28"/>
          <w:u w:val="single"/>
          <w:lang w:val="el-GR"/>
        </w:rPr>
        <w:t xml:space="preserve"> ΔΙΚΑΙΩΜΑΤ</w:t>
      </w:r>
      <w:r>
        <w:rPr>
          <w:b/>
          <w:sz w:val="28"/>
          <w:u w:val="single"/>
          <w:lang w:val="el-GR"/>
        </w:rPr>
        <w:t>ΩΝ</w:t>
      </w:r>
      <w:r w:rsidRPr="008D394B">
        <w:rPr>
          <w:b/>
          <w:sz w:val="28"/>
          <w:u w:val="single"/>
          <w:lang w:val="el-GR"/>
        </w:rPr>
        <w:t xml:space="preserve"> ΧΡΗΣΗΣ </w:t>
      </w:r>
      <w:bookmarkEnd w:id="4"/>
      <w:bookmarkEnd w:id="5"/>
    </w:p>
    <w:p w:rsidR="00A7340D" w:rsidRPr="008D394B" w:rsidRDefault="00A7340D">
      <w:pPr>
        <w:pStyle w:val="22"/>
      </w:pPr>
      <w:r w:rsidRPr="008D394B">
        <w:t>Δηλώνω ότι:</w:t>
      </w:r>
    </w:p>
    <w:p w:rsidR="00A7340D" w:rsidRPr="008D394B" w:rsidRDefault="00A7340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ind w:left="1440" w:hanging="720"/>
        <w:rPr>
          <w:lang w:val="el-GR"/>
        </w:rPr>
      </w:pPr>
    </w:p>
    <w:p w:rsidR="00A7340D" w:rsidRPr="008D394B" w:rsidRDefault="00A7340D">
      <w:pPr>
        <w:numPr>
          <w:ilvl w:val="0"/>
          <w:numId w:val="2"/>
        </w:numPr>
        <w:tabs>
          <w:tab w:val="num" w:pos="1791"/>
        </w:tabs>
        <w:spacing w:line="360" w:lineRule="auto"/>
        <w:jc w:val="both"/>
        <w:rPr>
          <w:snapToGrid w:val="0"/>
          <w:lang w:val="el-GR" w:eastAsia="en-US"/>
        </w:rPr>
      </w:pPr>
      <w:r w:rsidRPr="008D394B">
        <w:rPr>
          <w:snapToGrid w:val="0"/>
          <w:lang w:val="el-GR" w:eastAsia="en-US"/>
        </w:rPr>
        <w:t>Αποδέχομαι τους όρους της Δημοπρασίας όπως περιγράφονται στο Τεύχος Προκήρυξης και συνάδω με τις προϋποθέσεις οι οποίες περιγράφονται σε αυτό.</w:t>
      </w:r>
    </w:p>
    <w:p w:rsidR="00A7340D" w:rsidRPr="008D394B" w:rsidRDefault="00A7340D">
      <w:pPr>
        <w:numPr>
          <w:ilvl w:val="0"/>
          <w:numId w:val="2"/>
        </w:numPr>
        <w:tabs>
          <w:tab w:val="num" w:pos="1791"/>
        </w:tabs>
        <w:spacing w:line="360" w:lineRule="auto"/>
        <w:jc w:val="both"/>
        <w:rPr>
          <w:snapToGrid w:val="0"/>
          <w:lang w:val="el-GR" w:eastAsia="en-US"/>
        </w:rPr>
      </w:pPr>
      <w:r w:rsidRPr="008D394B">
        <w:rPr>
          <w:snapToGrid w:val="0"/>
          <w:lang w:val="el-GR" w:eastAsia="en-US"/>
        </w:rPr>
        <w:t>Νομιμοποιούμαι να συμμετάσχω στην Δημοπρασία τόσο σε σχέση με την υποβολή Προσφορών όσο και σε σχέση με τις υποχρεώσεις οι οποίες απορρέουν από τα Δικαιώματα Χρήσης Ραδιοσυχνοτήτων στις ζώνες των 900 MHz και 1800 MHz τα οποία αποτελούν αντικείμενο της Δημοπρασίας.</w:t>
      </w:r>
    </w:p>
    <w:p w:rsidR="00A7340D" w:rsidRPr="008D394B" w:rsidRDefault="00A7340D">
      <w:pPr>
        <w:numPr>
          <w:ilvl w:val="0"/>
          <w:numId w:val="2"/>
        </w:numPr>
        <w:tabs>
          <w:tab w:val="num" w:pos="1791"/>
        </w:tabs>
        <w:spacing w:line="360" w:lineRule="auto"/>
        <w:jc w:val="both"/>
        <w:rPr>
          <w:snapToGrid w:val="0"/>
          <w:lang w:val="el-GR" w:eastAsia="en-US"/>
        </w:rPr>
      </w:pPr>
      <w:r w:rsidRPr="008D394B">
        <w:rPr>
          <w:snapToGrid w:val="0"/>
          <w:lang w:val="el-GR" w:eastAsia="en-US"/>
        </w:rPr>
        <w:t>Οι πληροφορίες που περιλαμβάνονται στην Αίτηση είναι αληθείς, ακριβείς και πλήρεις.</w:t>
      </w:r>
    </w:p>
    <w:p w:rsidR="00A7340D" w:rsidRPr="008D394B" w:rsidRDefault="00A7340D">
      <w:pPr>
        <w:tabs>
          <w:tab w:val="num" w:pos="1791"/>
        </w:tabs>
        <w:spacing w:after="240" w:line="360" w:lineRule="auto"/>
        <w:jc w:val="both"/>
        <w:rPr>
          <w:snapToGrid w:val="0"/>
          <w:lang w:val="el-GR" w:eastAsia="en-US"/>
        </w:rPr>
      </w:pPr>
    </w:p>
    <w:p w:rsidR="00A7340D" w:rsidRPr="008D394B" w:rsidRDefault="00A7340D">
      <w:pPr>
        <w:tabs>
          <w:tab w:val="num" w:pos="1791"/>
        </w:tabs>
        <w:spacing w:after="240" w:line="360" w:lineRule="auto"/>
        <w:jc w:val="both"/>
        <w:rPr>
          <w:snapToGrid w:val="0"/>
          <w:lang w:val="el-GR" w:eastAsia="en-US"/>
        </w:rPr>
      </w:pPr>
    </w:p>
    <w:p w:rsidR="00A7340D" w:rsidRPr="008D394B" w:rsidRDefault="00A7340D">
      <w:pPr>
        <w:tabs>
          <w:tab w:val="num" w:pos="1791"/>
        </w:tabs>
        <w:spacing w:after="240" w:line="360" w:lineRule="auto"/>
        <w:jc w:val="both"/>
        <w:rPr>
          <w:i/>
          <w:lang w:val="el-GR"/>
        </w:rPr>
      </w:pPr>
    </w:p>
    <w:p w:rsidR="00A7340D" w:rsidRPr="008D394B" w:rsidRDefault="00A734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Υπογραφή:-</w:t>
      </w:r>
    </w:p>
    <w:p w:rsidR="00A7340D" w:rsidRPr="008D394B" w:rsidRDefault="00A7340D">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7340D" w:rsidRPr="008D394B" w:rsidRDefault="00A7340D">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7340D" w:rsidRPr="008D394B" w:rsidRDefault="00A7340D">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7340D" w:rsidRPr="008D394B" w:rsidRDefault="00A734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 xml:space="preserve">[Νόμιμος Εκπρόσωπος + </w:t>
      </w:r>
    </w:p>
    <w:p w:rsidR="00A7340D" w:rsidRPr="008D394B" w:rsidRDefault="00A734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Σφραγίδα Συμμετέχοντος]</w:t>
      </w:r>
    </w:p>
    <w:p w:rsidR="00A7340D" w:rsidRPr="008D394B" w:rsidRDefault="00A734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7340D" w:rsidRPr="008D394B" w:rsidRDefault="00A734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7340D" w:rsidRPr="008D394B" w:rsidRDefault="00A734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7340D" w:rsidRPr="008D394B" w:rsidRDefault="00A734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7340D" w:rsidRPr="008D394B" w:rsidRDefault="00A7340D" w:rsidP="00242CE0">
      <w:pPr>
        <w:pStyle w:val="1"/>
        <w:ind w:left="2268" w:hanging="2268"/>
        <w:jc w:val="left"/>
        <w:sectPr w:rsidR="00A7340D" w:rsidRPr="008D394B" w:rsidSect="00242CE0">
          <w:footnotePr>
            <w:pos w:val="beneathText"/>
            <w:numRestart w:val="eachSect"/>
          </w:footnotePr>
          <w:pgSz w:w="11909" w:h="16834" w:code="9"/>
          <w:pgMar w:top="1080" w:right="1800" w:bottom="1080" w:left="1800" w:header="720" w:footer="288" w:gutter="0"/>
          <w:cols w:space="720"/>
        </w:sectPr>
      </w:pPr>
    </w:p>
    <w:p w:rsidR="00A7340D" w:rsidRPr="008D394B" w:rsidRDefault="00A7340D" w:rsidP="00242CE0">
      <w:pPr>
        <w:pStyle w:val="1"/>
        <w:ind w:left="2268" w:hanging="2268"/>
        <w:jc w:val="left"/>
      </w:pPr>
      <w:bookmarkStart w:id="6" w:name="_Toc516033382"/>
      <w:bookmarkStart w:id="7" w:name="_Toc496502549"/>
    </w:p>
    <w:p w:rsidR="00A7340D" w:rsidRPr="008D394B" w:rsidRDefault="00A7340D" w:rsidP="00242CE0">
      <w:pPr>
        <w:pStyle w:val="1"/>
        <w:ind w:left="2268" w:hanging="2268"/>
        <w:jc w:val="left"/>
      </w:pPr>
      <w:bookmarkStart w:id="8" w:name="_Toc305066420"/>
      <w:r w:rsidRPr="008D394B">
        <w:t>ΠΑΡΑΡΤΗΜΑ Β : ΥΠΟΔΕΙΓΜΑΤΑ ΕΓΓΥΗΤΙΚΩΝ ΕΠΙΣΤΟΛΩΝ</w:t>
      </w:r>
      <w:bookmarkEnd w:id="6"/>
      <w:bookmarkEnd w:id="8"/>
    </w:p>
    <w:p w:rsidR="00A7340D" w:rsidRPr="008D394B" w:rsidRDefault="00A7340D" w:rsidP="00242CE0">
      <w:pPr>
        <w:pStyle w:val="8"/>
      </w:pPr>
    </w:p>
    <w:p w:rsidR="00A7340D" w:rsidRPr="008D394B" w:rsidRDefault="00A7340D" w:rsidP="00242CE0">
      <w:pPr>
        <w:pStyle w:val="8"/>
      </w:pPr>
      <w:r w:rsidRPr="008D394B">
        <w:t>ΕΓΓΥΗΤΙΚΗ ΕΠΙΣΤΟΛΗ ΣΥΜΜΕΤΟΧΗΣ</w:t>
      </w:r>
    </w:p>
    <w:p w:rsidR="00A7340D" w:rsidRPr="008D394B" w:rsidRDefault="00A7340D" w:rsidP="00242CE0">
      <w:pPr>
        <w:jc w:val="both"/>
        <w:rPr>
          <w:lang w:val="el-GR"/>
        </w:rPr>
      </w:pPr>
    </w:p>
    <w:p w:rsidR="00A7340D" w:rsidRPr="008D394B" w:rsidRDefault="00A7340D" w:rsidP="00242CE0">
      <w:pPr>
        <w:jc w:val="both"/>
        <w:rPr>
          <w:lang w:val="el-GR"/>
        </w:rPr>
      </w:pPr>
      <w:r w:rsidRPr="008D394B">
        <w:rPr>
          <w:lang w:val="el-GR"/>
        </w:rPr>
        <w:t>ΤΡΑΠΕΖΑ ............................ Α.Ε.</w:t>
      </w:r>
    </w:p>
    <w:p w:rsidR="00A7340D" w:rsidRPr="008D394B" w:rsidRDefault="00A7340D" w:rsidP="00242CE0">
      <w:pPr>
        <w:jc w:val="both"/>
        <w:rPr>
          <w:lang w:val="el-GR"/>
        </w:rPr>
      </w:pPr>
    </w:p>
    <w:p w:rsidR="00A7340D" w:rsidRPr="008D394B" w:rsidRDefault="00A7340D" w:rsidP="00242CE0">
      <w:pPr>
        <w:jc w:val="both"/>
        <w:rPr>
          <w:lang w:val="el-GR"/>
        </w:rPr>
      </w:pPr>
      <w:r w:rsidRPr="008D394B">
        <w:rPr>
          <w:lang w:val="el-GR"/>
        </w:rPr>
        <w:t>Προς:</w:t>
      </w:r>
    </w:p>
    <w:p w:rsidR="00A7340D" w:rsidRPr="008D394B" w:rsidRDefault="00A7340D" w:rsidP="00242CE0">
      <w:pPr>
        <w:jc w:val="both"/>
        <w:rPr>
          <w:lang w:val="el-GR"/>
        </w:rPr>
      </w:pPr>
      <w:r w:rsidRPr="008D394B">
        <w:rPr>
          <w:lang w:val="el-GR"/>
        </w:rPr>
        <w:t>Επιτροπή Τηλεπικοινωνιών και Ταχυδρομείων</w:t>
      </w:r>
    </w:p>
    <w:p w:rsidR="00A7340D" w:rsidRPr="008D394B" w:rsidRDefault="00A7340D" w:rsidP="00242CE0">
      <w:pPr>
        <w:jc w:val="both"/>
        <w:rPr>
          <w:lang w:val="el-GR"/>
        </w:rPr>
      </w:pPr>
      <w:r w:rsidRPr="008D394B">
        <w:rPr>
          <w:lang w:val="el-GR"/>
        </w:rPr>
        <w:t>Λεωφ. Κηφισίας 60,</w:t>
      </w:r>
    </w:p>
    <w:p w:rsidR="00A7340D" w:rsidRPr="008D394B" w:rsidRDefault="00A7340D" w:rsidP="00242CE0">
      <w:pPr>
        <w:jc w:val="both"/>
        <w:rPr>
          <w:lang w:val="el-GR"/>
        </w:rPr>
      </w:pPr>
      <w:r w:rsidRPr="008D394B">
        <w:rPr>
          <w:lang w:val="el-GR"/>
        </w:rPr>
        <w:t>151 23 Μαρούσι, Αττική</w:t>
      </w:r>
    </w:p>
    <w:p w:rsidR="00A7340D" w:rsidRPr="008D394B" w:rsidRDefault="00A7340D" w:rsidP="00242CE0">
      <w:pPr>
        <w:jc w:val="both"/>
        <w:rPr>
          <w:lang w:val="el-GR"/>
        </w:rPr>
      </w:pPr>
    </w:p>
    <w:p w:rsidR="00A7340D" w:rsidRPr="008D394B" w:rsidRDefault="00A7340D" w:rsidP="00242CE0">
      <w:pPr>
        <w:jc w:val="both"/>
        <w:rPr>
          <w:lang w:val="el-GR"/>
        </w:rPr>
      </w:pPr>
      <w:r w:rsidRPr="008D394B">
        <w:rPr>
          <w:lang w:val="el-GR"/>
        </w:rPr>
        <w:t>........ ........ .................. 2011</w:t>
      </w:r>
    </w:p>
    <w:p w:rsidR="00A7340D" w:rsidRPr="008D394B" w:rsidRDefault="00A7340D" w:rsidP="00242CE0">
      <w:pPr>
        <w:jc w:val="both"/>
        <w:rPr>
          <w:lang w:val="el-GR"/>
        </w:rPr>
      </w:pPr>
    </w:p>
    <w:p w:rsidR="00A7340D" w:rsidRPr="008D394B" w:rsidRDefault="00A7340D" w:rsidP="00242CE0">
      <w:pPr>
        <w:pStyle w:val="aa"/>
      </w:pPr>
      <w:r w:rsidRPr="008D394B">
        <w:t xml:space="preserve">ΕΓΓΥΗΤΙΚΗ ΕΠΙΣΤΟΛΗ ΑΡΙΘΜ. ******** ΓΙΑ 2.000.000,00 Ευρώ (Δύο εκατομμυρίων Ευρώ) </w:t>
      </w:r>
    </w:p>
    <w:p w:rsidR="00A7340D" w:rsidRPr="008D394B" w:rsidRDefault="00A7340D" w:rsidP="00242CE0">
      <w:pPr>
        <w:jc w:val="both"/>
        <w:rPr>
          <w:lang w:val="el-GR"/>
        </w:rPr>
      </w:pPr>
    </w:p>
    <w:p w:rsidR="00A7340D" w:rsidRPr="008D394B" w:rsidRDefault="00A7340D" w:rsidP="00242CE0">
      <w:pPr>
        <w:jc w:val="both"/>
        <w:rPr>
          <w:lang w:val="el-GR"/>
        </w:rPr>
      </w:pPr>
      <w:r w:rsidRPr="008D394B">
        <w:rPr>
          <w:lang w:val="el-GR"/>
        </w:rPr>
        <w:t>Κύριοι,</w:t>
      </w:r>
    </w:p>
    <w:p w:rsidR="00A7340D" w:rsidRPr="008D394B" w:rsidRDefault="00A7340D" w:rsidP="00242CE0">
      <w:pPr>
        <w:jc w:val="both"/>
        <w:rPr>
          <w:lang w:val="el-GR"/>
        </w:rPr>
      </w:pPr>
    </w:p>
    <w:p w:rsidR="00A7340D" w:rsidRPr="008D394B" w:rsidRDefault="00A7340D" w:rsidP="00242CE0">
      <w:pPr>
        <w:jc w:val="both"/>
        <w:rPr>
          <w:lang w:val="el-GR"/>
        </w:rPr>
      </w:pPr>
      <w:r w:rsidRPr="008D394B">
        <w:rPr>
          <w:lang w:val="el-GR"/>
        </w:rPr>
        <w:t xml:space="preserve">Με την παρούσα εγγυόμαστε ανέκκλητα και ανεπιφύλακτα, παραιτούμενοι από το ευεργέτημα της διζήσεως και διαιρέσεως , υπέρ της Εταιρείας με την επωνυμία ................. η οποία εδρεύει στο  .........., οδός ................ αριθ. ......., με ΑΦΜ  ................. (και ΑΡΜΑΕ ............... ) μέχρι του ποσού Ευρώ**** 2.000.000,00**** ( Δύο εκατομμυρίων Ευρώ), στο οποίο και μόνο περιορίζεται η υποχρέωσή μας, για την από την παραπάνω Εταιρεία καλή και πιστή τήρηση όλων των υποχρεώσεων της Εταιρείας, περιλαμβανομένων χωρίς περιορισμό και των πιθανών κυρώσεων που μπορεί να επιβληθούν στην Εταιρεία, από τη συμμετοχή της στη δημοπρασία για την χορήγηση δικαιωμάτων χρήσης ραδιοσυχνοτήτων στις φασματικές περιοχές </w:t>
      </w:r>
      <w:r w:rsidRPr="008D394B">
        <w:rPr>
          <w:lang w:val="en-US"/>
        </w:rPr>
        <w:t>GSM</w:t>
      </w:r>
      <w:r w:rsidRPr="008D394B">
        <w:rPr>
          <w:lang w:val="el-GR"/>
        </w:rPr>
        <w:t xml:space="preserve"> 900 και </w:t>
      </w:r>
      <w:r w:rsidRPr="008D394B">
        <w:rPr>
          <w:lang w:val="en-US"/>
        </w:rPr>
        <w:t>DCS</w:t>
      </w:r>
      <w:r w:rsidRPr="008D394B">
        <w:rPr>
          <w:lang w:val="el-GR"/>
        </w:rPr>
        <w:t xml:space="preserve"> 1800, σύμφωνα με τ</w:t>
      </w:r>
      <w:r w:rsidRPr="008D394B">
        <w:rPr>
          <w:lang w:val="en-US"/>
        </w:rPr>
        <w:t>o</w:t>
      </w:r>
      <w:r w:rsidRPr="008D394B">
        <w:rPr>
          <w:lang w:val="el-GR"/>
        </w:rPr>
        <w:t xml:space="preserve"> Τεύχος Προκήρυξης το οποίο εγκρίθηκε με την υπ’ αριθμ. </w:t>
      </w:r>
      <w:r w:rsidRPr="00401671">
        <w:rPr>
          <w:lang w:val="el-GR"/>
        </w:rPr>
        <w:t>622/01</w:t>
      </w:r>
      <w:r w:rsidRPr="00401671">
        <w:rPr>
          <w:szCs w:val="24"/>
          <w:lang w:val="el-GR"/>
        </w:rPr>
        <w:t xml:space="preserve">/01-10-2011 </w:t>
      </w:r>
      <w:r w:rsidRPr="008D394B">
        <w:rPr>
          <w:lang w:val="el-GR"/>
        </w:rPr>
        <w:t>Απόφαση της Εθνικής Επιτροπής Τηλεπικοινωνιών και Ταχυδρομείων και για όλη τη διάρκεια της διαδικασίας χορήγησης των δικαιωμάτων χρήσης ραδιοσυχνοτήτων μέχρι την Απόφαση της ΕΕΤΤ με την οποία ανακηρύσσονται οι Υπερθεματιστές.  Θα τηρούμε στην διάθεσή σας το παραπάνω ποσό, το οποίο θα σας καταβάλουμε ολικά ή μερικά σε πρώτη ζήτηση από εσάς, χωρίς να δικαιούμαστε να προβάλουμε οποιαδήποτε ένσταση ή αντίρρηση, μέσα σε τρεις ημέρες από την έγγραφη δήλωσή σας περί μερικής ή ολικής κατάπτωσης, υπό τον όρο της ταυτόχρονης επιστροφής σε εμάς της παρούσας σε περίπτωση ολικής κατάπτωσής της. Σε περίπτωση μερικής ή τμηματικής κατάπτωσης της παρούσας, αυτή θα ισχύει για το υπόλοιπο ποσό και με τους ίδιους όρους που αναφέρονται σε αυτήν.</w:t>
      </w:r>
    </w:p>
    <w:p w:rsidR="00A7340D" w:rsidRPr="008D394B" w:rsidRDefault="00A7340D" w:rsidP="00242CE0">
      <w:pPr>
        <w:jc w:val="both"/>
        <w:rPr>
          <w:lang w:val="el-GR"/>
        </w:rPr>
      </w:pPr>
    </w:p>
    <w:p w:rsidR="00A7340D" w:rsidRPr="008D394B" w:rsidRDefault="00A7340D" w:rsidP="00242CE0">
      <w:pPr>
        <w:jc w:val="both"/>
        <w:rPr>
          <w:lang w:val="el-GR"/>
        </w:rPr>
      </w:pPr>
      <w:r w:rsidRPr="008D394B">
        <w:rPr>
          <w:lang w:val="el-GR"/>
        </w:rPr>
        <w:t xml:space="preserve">Η παρούσα είναι ανέκκλητη, αφορά την παραπάνω και μόνο αιτία και ισχύει μέχρι την επιστροφή της σε εμάς, το αργότερο σε κάθε περίπτωση μέχρι την </w:t>
      </w:r>
      <w:r>
        <w:rPr>
          <w:lang w:val="el-GR"/>
        </w:rPr>
        <w:t>7η</w:t>
      </w:r>
      <w:r w:rsidRPr="00813E44">
        <w:rPr>
          <w:vertAlign w:val="superscript"/>
          <w:lang w:val="el-GR"/>
        </w:rPr>
        <w:t xml:space="preserve"> </w:t>
      </w:r>
      <w:r>
        <w:rPr>
          <w:lang w:val="el-GR"/>
        </w:rPr>
        <w:t xml:space="preserve">Ιανουαρίου 2012 </w:t>
      </w:r>
      <w:r w:rsidRPr="008D394B">
        <w:rPr>
          <w:lang w:val="el-GR"/>
        </w:rPr>
        <w:t>οπότε και θα καταστεί άκυρη και δεν θα γεννά καμία υποχρέωση για εμάς, εφόσον δεν έχετε εγγράφως ζητήσει την ολική ή μερική κατάπτωσή της πριν από την πάροδο της διάρκειας ισχύος της.</w:t>
      </w:r>
    </w:p>
    <w:p w:rsidR="00A7340D" w:rsidRPr="008D394B" w:rsidRDefault="00A7340D" w:rsidP="00242CE0">
      <w:pPr>
        <w:jc w:val="both"/>
        <w:rPr>
          <w:lang w:val="el-GR"/>
        </w:rPr>
      </w:pPr>
    </w:p>
    <w:p w:rsidR="00A7340D" w:rsidRPr="008D394B" w:rsidRDefault="00A7340D" w:rsidP="00242CE0">
      <w:pPr>
        <w:jc w:val="both"/>
        <w:rPr>
          <w:lang w:val="el-GR"/>
        </w:rPr>
      </w:pPr>
      <w:r w:rsidRPr="008D394B">
        <w:rPr>
          <w:lang w:val="el-GR"/>
        </w:rPr>
        <w:t>Η παρούσα σύμβαση διέπεται από το Ελληνικό Δίκαιο και η τράπεζα μας αποδέχεται την αρμοδιότητα των δικαστηρίων της Αθήνας.</w:t>
      </w:r>
    </w:p>
    <w:p w:rsidR="00A7340D" w:rsidRPr="008D394B" w:rsidRDefault="00A7340D" w:rsidP="00242CE0">
      <w:pPr>
        <w:jc w:val="both"/>
        <w:rPr>
          <w:lang w:val="el-GR"/>
        </w:rPr>
      </w:pPr>
    </w:p>
    <w:p w:rsidR="00A7340D" w:rsidRPr="008D394B" w:rsidRDefault="00A7340D" w:rsidP="00242CE0">
      <w:pPr>
        <w:jc w:val="both"/>
        <w:rPr>
          <w:lang w:val="el-GR"/>
        </w:rPr>
      </w:pPr>
      <w:r w:rsidRPr="008D394B">
        <w:rPr>
          <w:lang w:val="el-GR"/>
        </w:rPr>
        <w:t>Τέλος, βεβαιώνουμε ότι το ποσό της παρούσας εγγύησης δεν υπερβαίνει το όριο που έχει ταχθεί από τον Νόμο για την Τράπεζά μας.</w:t>
      </w:r>
    </w:p>
    <w:p w:rsidR="00A7340D" w:rsidRPr="008D394B" w:rsidRDefault="00A7340D" w:rsidP="00242CE0">
      <w:pPr>
        <w:jc w:val="both"/>
        <w:rPr>
          <w:lang w:val="el-GR"/>
        </w:rPr>
      </w:pPr>
    </w:p>
    <w:p w:rsidR="00A7340D" w:rsidRPr="008D394B" w:rsidRDefault="00A7340D" w:rsidP="00242CE0">
      <w:pPr>
        <w:jc w:val="both"/>
        <w:rPr>
          <w:lang w:val="el-GR"/>
        </w:rPr>
      </w:pPr>
      <w:r w:rsidRPr="008D394B">
        <w:rPr>
          <w:lang w:val="el-GR"/>
        </w:rPr>
        <w:t xml:space="preserve">      Με τιμή,</w:t>
      </w:r>
    </w:p>
    <w:p w:rsidR="00A7340D" w:rsidRPr="008D394B" w:rsidRDefault="00A7340D" w:rsidP="00242CE0">
      <w:pPr>
        <w:pStyle w:val="1"/>
        <w:ind w:left="2268" w:hanging="2268"/>
        <w:jc w:val="left"/>
        <w:rPr>
          <w:b w:val="0"/>
        </w:rPr>
      </w:pPr>
      <w:r w:rsidRPr="008D394B">
        <w:rPr>
          <w:b w:val="0"/>
        </w:rPr>
        <w:br w:type="page"/>
      </w:r>
      <w:bookmarkStart w:id="9" w:name="_Toc516033383"/>
    </w:p>
    <w:p w:rsidR="00A7340D" w:rsidRPr="008D394B" w:rsidRDefault="00A7340D" w:rsidP="00242CE0">
      <w:pPr>
        <w:pStyle w:val="1"/>
        <w:ind w:left="2268" w:hanging="2268"/>
        <w:jc w:val="left"/>
      </w:pPr>
      <w:bookmarkStart w:id="10" w:name="_Toc305066421"/>
      <w:r w:rsidRPr="008D394B">
        <w:t>ΠΑΡΑΡΤΗΜΑ Γ : ΣΥΜΒΑΣΗ ΠΑΡΑΧΩΡΗΣΗΣ</w:t>
      </w:r>
      <w:bookmarkEnd w:id="10"/>
      <w:r w:rsidRPr="008D394B">
        <w:t xml:space="preserve"> </w:t>
      </w:r>
    </w:p>
    <w:p w:rsidR="00A7340D" w:rsidRPr="008D394B" w:rsidRDefault="00A7340D" w:rsidP="00242CE0">
      <w:pPr>
        <w:rPr>
          <w:lang w:val="el-GR"/>
        </w:rPr>
      </w:pPr>
    </w:p>
    <w:p w:rsidR="00A7340D" w:rsidRPr="008D394B" w:rsidRDefault="00A7340D" w:rsidP="0015049C">
      <w:pPr>
        <w:pStyle w:val="8"/>
        <w:jc w:val="center"/>
      </w:pPr>
      <w:r w:rsidRPr="008D394B">
        <w:t>ΣΥΜΒΑΣΗ ΠΑΡΑΧΩΡΗΣΗΣ</w:t>
      </w:r>
    </w:p>
    <w:p w:rsidR="00A7340D" w:rsidRPr="008D394B" w:rsidRDefault="00A7340D" w:rsidP="00242CE0">
      <w:pPr>
        <w:rPr>
          <w:lang w:val="el-GR"/>
        </w:rPr>
      </w:pPr>
    </w:p>
    <w:p w:rsidR="00A7340D" w:rsidRPr="008D394B" w:rsidRDefault="00A7340D" w:rsidP="00242CE0">
      <w:pPr>
        <w:spacing w:line="360" w:lineRule="auto"/>
        <w:jc w:val="both"/>
        <w:rPr>
          <w:sz w:val="24"/>
          <w:szCs w:val="24"/>
          <w:lang w:val="el-GR"/>
        </w:rPr>
      </w:pPr>
      <w:r w:rsidRPr="008D394B">
        <w:rPr>
          <w:sz w:val="24"/>
          <w:szCs w:val="24"/>
          <w:lang w:val="el-GR"/>
        </w:rPr>
        <w:t xml:space="preserve">Στην Αθήνα  ……………..2011 μεταξύ των </w:t>
      </w:r>
    </w:p>
    <w:p w:rsidR="00A7340D" w:rsidRPr="008D394B" w:rsidRDefault="00A7340D" w:rsidP="00242CE0">
      <w:pPr>
        <w:spacing w:line="360" w:lineRule="auto"/>
        <w:jc w:val="both"/>
        <w:rPr>
          <w:sz w:val="24"/>
          <w:szCs w:val="24"/>
          <w:lang w:val="el-GR"/>
        </w:rPr>
      </w:pPr>
      <w:r w:rsidRPr="008D394B">
        <w:rPr>
          <w:sz w:val="24"/>
          <w:szCs w:val="24"/>
          <w:lang w:val="el-GR"/>
        </w:rPr>
        <w:t xml:space="preserve">Εθνική Επιτροπή Τηλεπικοινωνιών και Ταχυδρομείων η οποία εδρεύει στο Μαρούσι Αττικής, Λεωφόρος Κηφισίας 60, η οποία εκπροσωπείται νομίμως στη παρούσα από τον Πρόεδρό της ……………………………………………. (του λοιπού «ο Δικαιοπάροχος») και </w:t>
      </w:r>
    </w:p>
    <w:p w:rsidR="00A7340D" w:rsidRPr="008D394B" w:rsidRDefault="00A7340D" w:rsidP="00242CE0">
      <w:pPr>
        <w:spacing w:line="360" w:lineRule="auto"/>
        <w:jc w:val="both"/>
        <w:rPr>
          <w:sz w:val="24"/>
          <w:szCs w:val="24"/>
          <w:lang w:val="el-GR"/>
        </w:rPr>
      </w:pPr>
      <w:r w:rsidRPr="008D394B">
        <w:rPr>
          <w:sz w:val="24"/>
          <w:szCs w:val="24"/>
          <w:lang w:val="el-GR"/>
        </w:rPr>
        <w:t>του ….……….            (του λοιπού «ο Ανάδοχος»)</w:t>
      </w:r>
    </w:p>
    <w:p w:rsidR="00A7340D" w:rsidRPr="008D394B" w:rsidRDefault="00A7340D" w:rsidP="00242CE0">
      <w:pPr>
        <w:spacing w:line="360" w:lineRule="auto"/>
        <w:rPr>
          <w:sz w:val="24"/>
          <w:szCs w:val="24"/>
          <w:lang w:val="el-GR"/>
        </w:rPr>
      </w:pPr>
    </w:p>
    <w:p w:rsidR="00A7340D" w:rsidRPr="008D394B" w:rsidRDefault="00A7340D" w:rsidP="00242CE0">
      <w:pPr>
        <w:spacing w:line="360" w:lineRule="auto"/>
        <w:jc w:val="both"/>
        <w:rPr>
          <w:sz w:val="24"/>
          <w:szCs w:val="24"/>
          <w:lang w:val="el-GR"/>
        </w:rPr>
      </w:pPr>
      <w:r w:rsidRPr="008D394B">
        <w:rPr>
          <w:sz w:val="24"/>
          <w:szCs w:val="24"/>
          <w:lang w:val="el-GR"/>
        </w:rPr>
        <w:t xml:space="preserve">όπου ο Ανάδοχος ανακηρύχθηκε Υπερθεματιστής  στην Δημοπρασία η οποία έγινε με βάση το Τεύχος Προκήρυξης που εγκρίθηκε με την υπ’αριθμ. …… Απόφαση της ΕΕΤΤ και δημοσιεύθηκε στην </w:t>
      </w:r>
      <w:r>
        <w:rPr>
          <w:sz w:val="24"/>
          <w:szCs w:val="24"/>
          <w:lang w:val="el-GR"/>
        </w:rPr>
        <w:t>….</w:t>
      </w:r>
      <w:r w:rsidRPr="008D394B">
        <w:rPr>
          <w:sz w:val="24"/>
          <w:szCs w:val="24"/>
          <w:lang w:val="el-GR"/>
        </w:rPr>
        <w:t xml:space="preserve">……… από την ΕΕΤΤ για την χορήγηση δικαιωμάτων χρήσης ραδιοσυχνοτήτων στις φασματικές περιοχές GSM 900 και DCS 1800 για την εγκατάσταση και λειτουργία και εκμετάλλευση Δημόσιου Δικτύου Ηλεκτρονικών Επικοινωνιών Κινητής Υπηρεσίας και την παροχή Διαθέσιμων στο κοινό υπηρεσιών ηλεκτρονικών επικοινωνιών. </w:t>
      </w:r>
    </w:p>
    <w:p w:rsidR="00A7340D" w:rsidRPr="008D394B" w:rsidRDefault="00A7340D" w:rsidP="00242CE0">
      <w:pPr>
        <w:spacing w:line="360" w:lineRule="auto"/>
        <w:jc w:val="both"/>
        <w:rPr>
          <w:bCs/>
          <w:sz w:val="24"/>
          <w:szCs w:val="24"/>
          <w:lang w:val="el-GR"/>
        </w:rPr>
      </w:pPr>
      <w:r w:rsidRPr="008D394B">
        <w:rPr>
          <w:bCs/>
          <w:sz w:val="24"/>
          <w:szCs w:val="24"/>
          <w:lang w:val="el-GR"/>
        </w:rPr>
        <w:t>Ήδη δια της παρούσης συμφωνούνται και συνομολογούνται τα εξής:</w:t>
      </w:r>
    </w:p>
    <w:p w:rsidR="00A7340D" w:rsidRPr="008D394B" w:rsidRDefault="00A7340D" w:rsidP="00242CE0">
      <w:pPr>
        <w:pStyle w:val="1"/>
      </w:pPr>
    </w:p>
    <w:p w:rsidR="00A7340D" w:rsidRPr="008D394B" w:rsidRDefault="00A7340D" w:rsidP="0015049C">
      <w:pPr>
        <w:pStyle w:val="Web"/>
        <w:spacing w:line="360" w:lineRule="auto"/>
        <w:jc w:val="center"/>
        <w:rPr>
          <w:rFonts w:ascii="Times New Roman" w:hAnsi="Times New Roman" w:cs="Times New Roman"/>
          <w:b/>
          <w:bCs/>
        </w:rPr>
      </w:pPr>
      <w:r w:rsidRPr="008D394B">
        <w:rPr>
          <w:rFonts w:ascii="Times New Roman" w:hAnsi="Times New Roman" w:cs="Times New Roman"/>
          <w:b/>
          <w:bCs/>
        </w:rPr>
        <w:t>Άρθρο 1</w:t>
      </w:r>
    </w:p>
    <w:p w:rsidR="00A7340D" w:rsidRPr="008D394B" w:rsidRDefault="00A7340D" w:rsidP="00242CE0">
      <w:pPr>
        <w:pStyle w:val="Web"/>
        <w:spacing w:line="360" w:lineRule="auto"/>
        <w:jc w:val="center"/>
        <w:rPr>
          <w:rFonts w:ascii="Times New Roman" w:hAnsi="Times New Roman" w:cs="Times New Roman"/>
          <w:b/>
          <w:bCs/>
        </w:rPr>
      </w:pPr>
      <w:r w:rsidRPr="008D394B">
        <w:rPr>
          <w:rFonts w:ascii="Times New Roman" w:hAnsi="Times New Roman" w:cs="Times New Roman"/>
          <w:b/>
          <w:bCs/>
        </w:rPr>
        <w:t>Παραχώρηση</w:t>
      </w:r>
    </w:p>
    <w:p w:rsidR="00A7340D" w:rsidRPr="007B005D" w:rsidRDefault="00A7340D" w:rsidP="00EF1D75">
      <w:pPr>
        <w:spacing w:before="100" w:beforeAutospacing="1" w:after="100" w:afterAutospacing="1" w:line="360" w:lineRule="auto"/>
        <w:jc w:val="both"/>
        <w:rPr>
          <w:bCs/>
          <w:sz w:val="24"/>
          <w:szCs w:val="24"/>
          <w:lang w:val="el-GR"/>
        </w:rPr>
      </w:pPr>
      <w:bookmarkStart w:id="11" w:name="OLE_LINK6"/>
      <w:bookmarkStart w:id="12" w:name="OLE_LINK7"/>
      <w:r w:rsidRPr="008D394B">
        <w:rPr>
          <w:sz w:val="24"/>
          <w:szCs w:val="24"/>
          <w:lang w:val="el-GR"/>
        </w:rPr>
        <w:t xml:space="preserve">O Δικαιοπάροχος παρέχει στον Ανάδοχο και ο Ανάδοχος αποδέχεται την παραχώρηση της χρήσης των τμημάτων του ραδιοφάσματος που περιγράφονται στο Παράρτημα Α1, το οποίο προσαρτάται στη παρούσα και αποτελεί αναπόσπαστο μέρος αυτής, δυνάμει των όρων και προϋποθέσεων χορήγησης του Δικαιώματος Χρήσης Ραδιοσυχνοτήτων καθώς και των λοιπών εν ισχύ διατάξεων και ρυθμίσεων. Η χρήση του ως άνω ραδιοφάσματος ισχύει για χρονική περίοδο η οποία προσδιορίζεται στην απόφαση χορήγησης του Δικαιώματος Χρήσης Ραδιοσυχνοτήτων για την Εγκατάσταση, Λειτουργία και Εκμετάλλευση Δημόσιου Δικτύου Ηλεκτρονικών Επικοινωνιών, μέσω του οποίου θα παρέχονται στην </w:t>
      </w:r>
      <w:r w:rsidRPr="008D394B">
        <w:rPr>
          <w:sz w:val="24"/>
          <w:szCs w:val="24"/>
          <w:lang w:val="el-GR"/>
        </w:rPr>
        <w:lastRenderedPageBreak/>
        <w:t xml:space="preserve">Ελληνική Επικράτεια από τον Κάτοχο του Δικαιώματος Χρήσης Ραδιοσυχνοτήτων Δημόσιες Υπηρεσίες Ηλεκτρονικών Επικοινωνιών. Ο κάτοχος του Δικαιώματος Χρήσης Ραδιοσυχνοτήτων αποκτά το δικαίωμα να εγκαταστήσει συστήματα  GSM/DCS, UMTS, LTE και WiMax, καθώς και άλλα επίγεια συστήματα  ικανά να παρέχουν υπηρεσίες ηλεκτρονικών επικοινωνιών στο κοινό, τα οποία μπορούν να συνυπάρχουν με συστήματα GSM/DCS </w:t>
      </w:r>
      <w:r w:rsidRPr="00DB7E24">
        <w:rPr>
          <w:sz w:val="24"/>
          <w:szCs w:val="24"/>
          <w:lang w:val="el-GR"/>
        </w:rPr>
        <w:t xml:space="preserve">σύμφωνα </w:t>
      </w:r>
      <w:bookmarkStart w:id="13" w:name="OLE_LINK10"/>
      <w:bookmarkStart w:id="14" w:name="OLE_LINK11"/>
      <w:r w:rsidRPr="00DB7E24">
        <w:rPr>
          <w:sz w:val="24"/>
          <w:szCs w:val="24"/>
          <w:lang w:val="el-GR"/>
        </w:rPr>
        <w:t>με τα οριζόμενα στην</w:t>
      </w:r>
      <w:bookmarkEnd w:id="13"/>
      <w:bookmarkEnd w:id="14"/>
      <w:r w:rsidRPr="00DB7E24">
        <w:rPr>
          <w:sz w:val="24"/>
          <w:szCs w:val="24"/>
          <w:lang w:val="el-GR"/>
        </w:rPr>
        <w:t xml:space="preserve"> Απόφαση 2002/676/ΕΚ του Ευρωπαϊκού Κοινοβουλίου και του Συμβουλίου της 7ης Μαρτίου 2002 και </w:t>
      </w:r>
      <w:r w:rsidRPr="00DB7E24">
        <w:rPr>
          <w:bCs/>
          <w:sz w:val="24"/>
          <w:szCs w:val="24"/>
          <w:lang w:val="el-GR"/>
        </w:rPr>
        <w:t xml:space="preserve">στην Απόφαση 2009/766/ΕΚ </w:t>
      </w:r>
      <w:r w:rsidRPr="00DB7E24">
        <w:rPr>
          <w:sz w:val="24"/>
          <w:szCs w:val="24"/>
          <w:lang w:val="el-GR"/>
        </w:rPr>
        <w:t>του Ευρωπαϊκού Κοινοβο</w:t>
      </w:r>
      <w:r w:rsidRPr="00DB7E24">
        <w:rPr>
          <w:bCs/>
          <w:sz w:val="24"/>
          <w:szCs w:val="24"/>
          <w:lang w:val="el-GR"/>
        </w:rPr>
        <w:t>υλίου και του Συμβουλίου της 16</w:t>
      </w:r>
      <w:r w:rsidRPr="00DB7E24">
        <w:rPr>
          <w:sz w:val="24"/>
          <w:szCs w:val="24"/>
          <w:lang w:val="el-GR"/>
        </w:rPr>
        <w:t xml:space="preserve">ης </w:t>
      </w:r>
      <w:r w:rsidRPr="00DB7E24">
        <w:rPr>
          <w:bCs/>
          <w:sz w:val="24"/>
          <w:szCs w:val="24"/>
          <w:lang w:val="el-GR"/>
        </w:rPr>
        <w:t xml:space="preserve">Οκτωβρίου </w:t>
      </w:r>
      <w:r w:rsidRPr="00DB7E24">
        <w:rPr>
          <w:sz w:val="24"/>
          <w:szCs w:val="24"/>
          <w:lang w:val="el-GR"/>
        </w:rPr>
        <w:t>201</w:t>
      </w:r>
      <w:r w:rsidRPr="00DB7E24">
        <w:rPr>
          <w:bCs/>
          <w:sz w:val="24"/>
          <w:szCs w:val="24"/>
          <w:lang w:val="el-GR"/>
        </w:rPr>
        <w:t xml:space="preserve">0 όπως τροποποιήθηκε με την Απόφαση </w:t>
      </w:r>
      <w:r w:rsidRPr="00DB7E24">
        <w:rPr>
          <w:sz w:val="24"/>
          <w:szCs w:val="24"/>
          <w:lang w:val="el-GR"/>
        </w:rPr>
        <w:t xml:space="preserve"> 2011/251/ΕΚ του Ευρωπαϊκού Κοινοβουλίου και του Συμβουλίου της 18ης Απριλίου 2011</w:t>
      </w:r>
      <w:r w:rsidRPr="00DB7E24">
        <w:rPr>
          <w:bCs/>
          <w:sz w:val="24"/>
          <w:szCs w:val="24"/>
          <w:lang w:val="el-GR"/>
        </w:rPr>
        <w:t>, σχετικά με το κανονιστικό πλαίσιο για την πολιτική του ραδιοφάσματος στην Ευρωπαϊκή Κοινότητα.</w:t>
      </w:r>
      <w:r w:rsidRPr="007B005D">
        <w:rPr>
          <w:bCs/>
          <w:sz w:val="24"/>
          <w:szCs w:val="24"/>
          <w:lang w:val="el-GR"/>
        </w:rPr>
        <w:t xml:space="preserve"> </w:t>
      </w:r>
    </w:p>
    <w:bookmarkEnd w:id="11"/>
    <w:bookmarkEnd w:id="12"/>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Η ισχύς της παραχώρησης,  η οποία δίδεται βάσει του παρόντος άρθρου  παύει με την λήξη του Δικαιώματος Χρήσης Ραδιοσυχνοτήτων. Ο Ανάδοχος συμφωνεί ότι δεν αποκτά οποιοδήποτε δικαίωμα κυριότητας επί του φάσματος ως εκ της Παραχωρήσεως, του Δικαιώματος Χρήσης Ραδιοσυχνοτήτων ή με άλλο τρόπο, αλλά αποκτά μόνο εκείνα τα δικαιώματα τα οποία παρέχονται περιοριστικά σύμφωνα με το Δικαίωμα Χρήσης Ραδιοσυχνοτήτων. </w:t>
      </w:r>
    </w:p>
    <w:p w:rsidR="00A7340D" w:rsidRPr="008D394B" w:rsidRDefault="00A7340D" w:rsidP="00242CE0">
      <w:pPr>
        <w:pStyle w:val="Web"/>
        <w:spacing w:line="360" w:lineRule="auto"/>
        <w:jc w:val="center"/>
        <w:rPr>
          <w:rFonts w:ascii="Times New Roman" w:hAnsi="Times New Roman" w:cs="Times New Roman"/>
          <w:b/>
          <w:bCs/>
        </w:rPr>
      </w:pPr>
      <w:r w:rsidRPr="008D394B">
        <w:rPr>
          <w:rFonts w:ascii="Times New Roman" w:hAnsi="Times New Roman" w:cs="Times New Roman"/>
          <w:b/>
          <w:bCs/>
        </w:rPr>
        <w:t>Άρθρο 2</w:t>
      </w:r>
    </w:p>
    <w:p w:rsidR="00A7340D" w:rsidRPr="008D394B" w:rsidRDefault="00A7340D" w:rsidP="00242CE0">
      <w:pPr>
        <w:pStyle w:val="Web"/>
        <w:spacing w:line="360" w:lineRule="auto"/>
        <w:jc w:val="center"/>
        <w:rPr>
          <w:rFonts w:ascii="Times New Roman" w:hAnsi="Times New Roman" w:cs="Times New Roman"/>
          <w:b/>
          <w:bCs/>
        </w:rPr>
      </w:pPr>
      <w:r w:rsidRPr="008D394B">
        <w:rPr>
          <w:rFonts w:ascii="Times New Roman" w:hAnsi="Times New Roman" w:cs="Times New Roman"/>
          <w:b/>
          <w:bCs/>
        </w:rPr>
        <w:t>Βεβαιώσεις - Εγγυήσεις Αναδόχου</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Ο Ανάδοχος βεβαιώνει και εγγυάται στον Δικαιοπάροχο τα ακόλουθα ως ισχύοντα τόσο κατά και από την ημερομηνία υπογραφής της παρούσας Σύμβασης από τον Διακαιοπάροχο και τον Ανάδοχο όσο και κατά και από την ημερομηνία έκδοσης του Δικαιώματος Χρήσης Ραδιοσυχνοτήτων. </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u w:val="single"/>
        </w:rPr>
        <w:t xml:space="preserve">(α)   Νομιμοποίηση Αναδόχου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Ο Ανάδοχος έχει την απαιτούμενη δικαιοπρακτική ικανότητα και αρμοδιότητα και έχει προβεί σε όλες τις ενέργειες που είναι αναγκαίες για να υπογράψει και να παραδώσει την παρούσα Σύμβαση και το Δικαίωμα Χρήσης Ραδιοσυχνοτήτων και να </w:t>
      </w:r>
      <w:r w:rsidRPr="008D394B">
        <w:rPr>
          <w:rFonts w:ascii="Times New Roman" w:hAnsi="Times New Roman" w:cs="Times New Roman"/>
        </w:rPr>
        <w:lastRenderedPageBreak/>
        <w:t xml:space="preserve">ολοκληρώσει τις δικαιοπραξίες που προβλέπονται δια του παρόντος και στο Δικαίωμα Χρήσης Ραδιοσυχνοτήτων.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Ουδεμία άλλη πράξη ή διαδικασία εκ μέρους του Αναδόχου απαιτείται σε σχέση με τη νομιμοποίηση της παρούσας Σύμβασης ή την παροχή του Δικαιώματος Χρήσης Ραδιοσυχνοτήτων ή για την ολοκλήρωση των δικαιοπραξιών που προβλέπονται στην παρούσα Σύμβαση ή στο Δικαίωμα Χρήσης Ραδιοσυχνοτήτων. Η παρούσα Σύμβαση και το  Δικαίωμα Χρήσης Ραδιοσυχνοτήτων, θα αποτελούν, εφόσον υφίσταται η ανωτέρω νομιμοποίηση και εφόσον αυτές έχουν υπογραφεί και παραδοθεί από τον Δικαιοπάροχο, έγκυρες και δεσμευτικές συμφωνίες για τον Ανάδοχο που είναι εκτελεστές έναντι αυτού σύμφωνα με τους αντίστοιχους όρους τους. </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u w:val="single"/>
        </w:rPr>
        <w:t xml:space="preserve">(β)   Κεφάλαια.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Ο Ανάδοχος έχει επαρκή διαθέσιμα κεφάλαια τα οποία είναι αναγκαία για να επιτύχει τις ελάχιστες υποχρεώσεις που του επιβάλλονται από το Τεύχος Προκήρυξης για την χορήγηση του Δικαιώματος Χρήσης Ραδιοσυχνοτήτων. </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u w:val="single"/>
        </w:rPr>
        <w:t>(γ) Κείμενη Νομοθεσία</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Ο Ανάδοχος δεσμεύεται ότι θα λειτουργεί σύμφωνα με τους όρους της κείμενης ελληνικής νομοθεσίας. Σε περίπτωση τροποποίησης της ελληνικής νομοθεσίας θα τροποποιείται αντίστοιχα και η παρούσα Σύμβαση και το Δικαίωμα Χρήσης Ραδιοσυχνοτήτων, στην έκταση που αυτό είναι επιβεβλημένο από τη σχετική τροποποίηση.  </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u w:val="single"/>
        </w:rPr>
        <w:t xml:space="preserve">(δ) Εγγυητική Επιστολή Τραπέζης.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Ο Ανάδοχος έχει καταθέσει εγγυητική επιστολή σύμφωνα με το υπόδειγμα που προσαρτάται στο Δικαίωμα Χρήσης Ραδιοσυχνοτήτων. Ο Ανάδοχος συμφωνεί ότι η Εγγυητική Επιστολή Τραπέζης δεν θα συνιστά το μοναδικό μέσο στη διάθεση του Δικαιοπαρόχου στην περίπτωση που ο Ανάδοχος παραβεί τις υποχρεώσεις του από το παρόν και ο Δικαιοπάροχος δύναται στην περίπτωση αυτή, πέραν της εισπράξεως του ποσού που προβλέπεται στην Εγγυητική Επιστολή Τραπέζης να λάβει και άλλα μέτρα τα οποία κρίνει κατάλληλα.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lastRenderedPageBreak/>
        <w:t>Η Εγγυητική Επιστολή Τραπέζης πρέπει να είναι σε ισχύ καθ’ όλη τη διάρκεια της παρούσης.</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u w:val="single"/>
        </w:rPr>
        <w:t xml:space="preserve">(ε) Συνδρομητές, Κεφαλαιουχικές Δαπάνες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Ο Ανάδοχος θα κατασκευάσει ο ίδιος (ή θα έχει την ευθύνη της κατασκευής) και θα διατηρήσει σε λειτουργία όλες τις εγκαταστάσεις οι οποίες προσδιορίζονται και θα δημιουργήσει και θα διατηρήσει την ικανότητα του δικτύου και την παροχή των υπηρεσιών σύμφωνα με τους όρους του Δικαιώματος Χρήσης Ραδιοσυχνοτήτων.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Ο Ανάδοχος θα προβεί σε εκείνες τις επενδύσεις κεφαλαίων, βελτιώσεις, επισκευές και προσθήκες στο δίκτυο οι οποίες είναι αναγκαίες ή κατάλληλες για να επιτευχθούν και να διατηρηθούν τα ανωτέρω επίπεδα παροχής υπηρεσιών ή άλλοι βασικοί στόχοι που πιθανά να τίθενται από τον Ανάδοχο, σύμφωνα με την κείμενη νομοθεσία.  </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u w:val="single"/>
        </w:rPr>
        <w:t xml:space="preserve">(στ) Συμβάσεις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Κατά τη διάρκεια ισχύος του Δικαιώματος Χρήσης Ραδιοσυχνοτήτων ο Ανάδοχος δεν θα λαμβάνει μέρος σε Συμβάσεις, διακανονισμούς ή συμφωνίες οι οποίες είναι με οποιοδήποτε τρόπο αντίθετες με τους όρους της παρούσης Συμβάσεως ή του Δικαιώματος Χρήσης Ραδιοσυχνοτήτων ή του ισχύοντος νομοθετικού πλαισίου. </w:t>
      </w:r>
    </w:p>
    <w:p w:rsidR="00A7340D" w:rsidRPr="008D394B" w:rsidRDefault="00A7340D" w:rsidP="00242CE0">
      <w:pPr>
        <w:pStyle w:val="Web"/>
        <w:spacing w:line="360" w:lineRule="auto"/>
        <w:jc w:val="center"/>
        <w:rPr>
          <w:rFonts w:ascii="Times New Roman" w:hAnsi="Times New Roman" w:cs="Times New Roman"/>
          <w:b/>
          <w:bCs/>
        </w:rPr>
      </w:pPr>
      <w:r w:rsidRPr="008D394B">
        <w:rPr>
          <w:rFonts w:ascii="Times New Roman" w:hAnsi="Times New Roman" w:cs="Times New Roman"/>
          <w:b/>
          <w:bCs/>
        </w:rPr>
        <w:t>Άρθρο 3</w:t>
      </w:r>
    </w:p>
    <w:p w:rsidR="00A7340D" w:rsidRPr="008D394B" w:rsidRDefault="00A7340D" w:rsidP="00242CE0">
      <w:pPr>
        <w:pStyle w:val="Web"/>
        <w:spacing w:line="360" w:lineRule="auto"/>
        <w:jc w:val="center"/>
        <w:rPr>
          <w:rFonts w:ascii="Times New Roman" w:hAnsi="Times New Roman" w:cs="Times New Roman"/>
          <w:b/>
          <w:bCs/>
        </w:rPr>
      </w:pPr>
      <w:r w:rsidRPr="008D394B">
        <w:rPr>
          <w:rFonts w:ascii="Times New Roman" w:hAnsi="Times New Roman" w:cs="Times New Roman"/>
          <w:b/>
          <w:bCs/>
        </w:rPr>
        <w:t>Αρμοδιότητες και δικαιοδοσία</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Με την επιφύλαξη των ειδικών ρυθμίσεων που περιέχονται στη νομοθεσία περί Ηλεκτρονικών Επικοινωνιών ή στο Δικαίωμα Χρήσης Ραδιοσυχνοτήτων, οι συμβαλλόμενοι συμφωνούν ότι οι οποιεσδήποτε διαφορές που προκύπτουν αναφορικά με την παρούσα Σύμβαση, οι οποίες δεν μπορούν να επιλυθούν φιλικά από τους συμβαλλόμενους θα επιλύονται δια της δικαστικής οδού (η Ένδικη Διαδικασία) και η σχετική αγωγή ή ένδικο βοήθημα θα υποβάλλεται στα δικαστήρια της Ελλάδος, σύμφωνα με το Ελληνικό δίκαιο,  χωρίς για οποιοδήποτε λόγο, να δημιουργείται οποιαδήποτε αξίωση ή να υφίσταται δικαιοδοσία αλλοδαπών δικαστηρίων ή κυβερνήσεων. Tα δικαστήρια της Ελλάδος θα έχουν αποκλειστική </w:t>
      </w:r>
      <w:r w:rsidRPr="008D394B">
        <w:rPr>
          <w:rFonts w:ascii="Times New Roman" w:hAnsi="Times New Roman" w:cs="Times New Roman"/>
        </w:rPr>
        <w:lastRenderedPageBreak/>
        <w:t xml:space="preserve">αρμοδιότητα και δικαιοδοσία για την επίλυση οποιωνδήποτε εκ των ανωτέρω διαφορών αναφορικά με την παρούσα Σύμβαση ή σε σχέση με αυτήν.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Με την επιφύλαξη των ειδικών ρυθμίσεων που περιέχονται στη νομοθεσία περί Ηλεκτρονικών Επικοινωνιών ή στο Δικαίωμα Χρήσης Ραδιοσυχνοτήτων, ο Ανάδοχος ανέκκλητα και άνευ όρων δηλώνει ότι υπάγεται στην αποκλειστική αρμοδιότητα και δικαιοδοσία των Ελληνικών δικαστηρίων για οποιαδήποτε ένδικη διαδικασία που προκύπτει από την παρούσα Σύμβαση ή έχει σχέση με την παρούσα Σύμβαση.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Ο Ανάδοχος δεν θα κάνει έναρξη οιασδήποτε ενδίκου διαδικασίας σε σχέση με την παρούσα Σύμβαση ή αναφορικά με τις συναλλαγές που περιέχονται στην παρούσα Σύμβαση ειμή μόνο ενώπιον των ελληνικών δικαστηρίων. Ο Ανάδοχος ανέκκλητα και άνευ όρων παραιτείται από οποιαδήποτε άσκηση ενδίκου μέσου ως προς θέματα αρμοδιότητος και δικαιοδοσίας ενώπιον οποιουδήποτε άλλου δικαστηρίου, παραιτείται ανέκκλητα και άνευ όρων και συμφωνεί να μην προβάλλει ισχυρισμούς ή ενστάσεις ενώπιον οποιουδήποτε άλλου δικαστηρίου, επικαλούμενος ότι οι ανωτέρω διαδικασίες έχουν ασκηθεί ενώπιον αναρμόδιου δικαστηρίου (inconvenient forum) και περαιτέρω συναινεί ότι οι αποφάσεις που εξεδόθησαν καθ΄οιανδήποτε ένδικη διαδικασία δύνανται να εκτελεσθούν ή να κηρυχθούν εκτελεστές υπό των δικαστηρίων που υπάγονται σε οποιαδήποτε άλλη δικαιοδοσία.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Ουδείς όρος της παρούσης Συμβάσεως περιορίζει το δικαίωμα του Δικαιοπαρόχου και του Αναδόχου να ζητήσουν από τα </w:t>
      </w:r>
      <w:r>
        <w:rPr>
          <w:rFonts w:ascii="Times New Roman" w:hAnsi="Times New Roman" w:cs="Times New Roman"/>
        </w:rPr>
        <w:t xml:space="preserve">επιληφθέντα σχετικής διαφοράς </w:t>
      </w:r>
      <w:r w:rsidRPr="008D394B">
        <w:rPr>
          <w:rFonts w:ascii="Times New Roman" w:hAnsi="Times New Roman" w:cs="Times New Roman"/>
        </w:rPr>
        <w:t xml:space="preserve">ελληνικά δικαστήρια </w:t>
      </w:r>
      <w:r>
        <w:rPr>
          <w:rFonts w:ascii="Times New Roman" w:hAnsi="Times New Roman" w:cs="Times New Roman"/>
        </w:rPr>
        <w:t xml:space="preserve">την </w:t>
      </w:r>
      <w:r w:rsidRPr="008D394B">
        <w:rPr>
          <w:rFonts w:ascii="Times New Roman" w:hAnsi="Times New Roman" w:cs="Times New Roman"/>
        </w:rPr>
        <w:t xml:space="preserve">προδικαστική παραπομπή επί ζητημάτων ευρωπαϊκού Δικαίου </w:t>
      </w:r>
      <w:r>
        <w:rPr>
          <w:rFonts w:ascii="Times New Roman" w:hAnsi="Times New Roman" w:cs="Times New Roman"/>
        </w:rPr>
        <w:t xml:space="preserve">της ΕΕ </w:t>
      </w:r>
      <w:r w:rsidRPr="008D394B">
        <w:rPr>
          <w:rFonts w:ascii="Times New Roman" w:hAnsi="Times New Roman" w:cs="Times New Roman"/>
        </w:rPr>
        <w:t xml:space="preserve">ενώπιον του Δικαστηρίου της ΕΕ. </w:t>
      </w:r>
    </w:p>
    <w:p w:rsidR="00A7340D" w:rsidRPr="008D394B" w:rsidRDefault="00A7340D" w:rsidP="00242CE0">
      <w:pPr>
        <w:pStyle w:val="Web"/>
        <w:spacing w:line="360" w:lineRule="auto"/>
        <w:jc w:val="center"/>
        <w:rPr>
          <w:rFonts w:ascii="Times New Roman" w:hAnsi="Times New Roman" w:cs="Times New Roman"/>
          <w:b/>
          <w:bCs/>
        </w:rPr>
      </w:pPr>
      <w:r w:rsidRPr="008D394B">
        <w:rPr>
          <w:rFonts w:ascii="Times New Roman" w:hAnsi="Times New Roman" w:cs="Times New Roman"/>
          <w:b/>
          <w:bCs/>
        </w:rPr>
        <w:t>Άρθρο 4</w:t>
      </w:r>
    </w:p>
    <w:p w:rsidR="00A7340D" w:rsidRPr="008D394B" w:rsidRDefault="00A7340D" w:rsidP="00242CE0">
      <w:pPr>
        <w:pStyle w:val="Web"/>
        <w:spacing w:line="360" w:lineRule="auto"/>
        <w:jc w:val="center"/>
        <w:rPr>
          <w:rFonts w:ascii="Times New Roman" w:hAnsi="Times New Roman" w:cs="Times New Roman"/>
          <w:b/>
          <w:bCs/>
        </w:rPr>
      </w:pPr>
      <w:r w:rsidRPr="008D394B">
        <w:rPr>
          <w:rFonts w:ascii="Times New Roman" w:hAnsi="Times New Roman" w:cs="Times New Roman"/>
          <w:b/>
          <w:bCs/>
        </w:rPr>
        <w:t>Βεβαιώσεις και Εγγυήσεις του Δικαιοπαρόχου</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Η παρούσα Σύμβαση και το Δικαίωμα Χρήσης Ραδιοσυχνοτήτων, θα είναι, έγκυρες και δεσμευτικές πράξεις του Δικαιοπάροχου που θα είναι εκτελεστές έναντι του Δικαιοπαρόχου σύμφωνα με τους αντίστοιχους όρους τους, υπό την προϋπόθεση ότι οι πράξεις αυτές θα έχουν προηγουμένως νομίμως εγκριθεί, υπογραφεί και παραδοθεί από τον Ανάδοχο, στον Δικαιοπάροχο.</w:t>
      </w:r>
    </w:p>
    <w:p w:rsidR="00A7340D" w:rsidRPr="008D394B" w:rsidRDefault="00A7340D" w:rsidP="00242CE0">
      <w:pPr>
        <w:pStyle w:val="Web"/>
        <w:spacing w:line="360" w:lineRule="auto"/>
        <w:jc w:val="center"/>
        <w:rPr>
          <w:rFonts w:ascii="Times New Roman" w:hAnsi="Times New Roman" w:cs="Times New Roman"/>
          <w:b/>
          <w:bCs/>
        </w:rPr>
      </w:pPr>
      <w:r w:rsidRPr="008D394B">
        <w:rPr>
          <w:rFonts w:ascii="Times New Roman" w:hAnsi="Times New Roman" w:cs="Times New Roman"/>
          <w:b/>
          <w:bCs/>
        </w:rPr>
        <w:lastRenderedPageBreak/>
        <w:t>Άρθρο 5</w:t>
      </w:r>
    </w:p>
    <w:p w:rsidR="00A7340D" w:rsidRPr="008D394B" w:rsidRDefault="00A7340D" w:rsidP="00242CE0">
      <w:pPr>
        <w:pStyle w:val="Web"/>
        <w:spacing w:line="360" w:lineRule="auto"/>
        <w:jc w:val="center"/>
        <w:rPr>
          <w:rFonts w:ascii="Times New Roman" w:hAnsi="Times New Roman" w:cs="Times New Roman"/>
          <w:b/>
          <w:bCs/>
        </w:rPr>
      </w:pPr>
      <w:r w:rsidRPr="008D394B">
        <w:rPr>
          <w:rFonts w:ascii="Times New Roman" w:hAnsi="Times New Roman" w:cs="Times New Roman"/>
          <w:b/>
          <w:bCs/>
        </w:rPr>
        <w:t>Άλλες διατάξεις</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rPr>
        <w:br/>
      </w:r>
      <w:r w:rsidRPr="008D394B">
        <w:rPr>
          <w:rFonts w:ascii="Times New Roman" w:hAnsi="Times New Roman" w:cs="Times New Roman"/>
          <w:u w:val="single"/>
        </w:rPr>
        <w:t xml:space="preserve">(α) Προσδιορισμός του συνόλου των συμβατικών ρυθμίσεων. Εκχώρηση.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Η παρούσα Σύμβαση και το Δικαίωμα Χρήσης Ραδιοσυχνοτήτων: (αα) αποτελούν το σύνολο των δεσμευτικών ρυθμίσεων μεταξύ των συμβαλλομένων και υπερισχύουν όλων των άλλων προηγουμένων συμβάσεων και συμφωνιών, εγγράφων και προφορικών, που έγιναν μεταξύ των συμβαλλομένων αναφορικά με το αντικείμενο της παρούσης και (ββ) δεν εκχωρούνται βάσει των ισχυουσών διατάξεων ή κατ΄ άλλον τρόπο, ειμή μόνο καθόσον αφορά το Δικαίωμα Χρήσης Ραδιοσυχνοτήτων και βάσει των όρων που προβλέπονται στο Δικαίωμα Χρήσης Ραδιοσυχνοτήτων αυτό. </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u w:val="single"/>
        </w:rPr>
        <w:t xml:space="preserve">(β) Μερική ακυρότης (Αυτοτέλεια όρων).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Εάν οποιαδήποτε διάταξη της παρούσης Συμβάσεως ή η εφαρμογή αυτής ως προς οποιοδήποτε πρόσωπο ή σχετικά με οποιοδήποτε ζήτημα, θεωρηθεί άκυρη ή μη εκτελεστή, το υπόλοιπο της παρούσης Συμβάσεως και η εφαρμογή της τοιαύτης διατάξεως ως προς άλλα πρόσωπα ή σχετικά με άλλες περιστάσεις, δεν θα θίγονται. Ως εκ τούτου και προς το σκοπό αυτό συμφωνείται ότι οι όροι της παρούσης Συμβάσεως θα διατηρούν έκαστος την αυτοτέλειά του. </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u w:val="single"/>
        </w:rPr>
        <w:t xml:space="preserve">(γ) Κοινοποιήσεις.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Όλες οι κοινοποιήσεις, αιτήσεις, απαιτήσεις, αξιώσεις και άλλες γνωστοποιήσεις βάσει του παρόντος θα αποστέλλονται εγγράφως και θα επιδίδονται (και θα θεωρούνται ότι έχουν δεόντως επιδοθεί κατά τη λήψη τους) δια της παραδόσεως αυτοπροσώπως, με τηλεγράφημα, με τέλεξ ή με φαξ που επιβεβαιώνεται με συστημένη ταχυδρομική επιστολή ή με συστημένη ταχυδρομική αποστολή (με προπληρωμένα ταχυδρομικά τέλη και επί αποδείξει), ως ακολούθως :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Δικαιοπάροχος : Στα πρόσωπα εκείνα που ο δικαιοπάροχος θα προσδιορίζει εγγράφως :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lastRenderedPageBreak/>
        <w:t xml:space="preserve">Ανάδοχος :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ή σε εκείνη την διεύθυνση την οποία, το πρόσωπο στο οποίο γίνεται η κοινοποίηση, έχει προηγουμένως γνωστοποιήσει στο έτερο μέρος εγγράφως, κατά τον τρόπο ο οποίος εκτίθεται ανωτέρω. </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u w:val="single"/>
        </w:rPr>
        <w:t xml:space="preserve">(δ) Δίκαιο που διέπει τη Σύμβαση.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Η παρούσα Σύμβαση διέπεται από το Ελληνικό δίκαιο και ερμηνεύεται σύμφωνα με το Ελληνικό δίκαιο χωρίς να λαμβάνονται υπόψη οι αρχές (και διατάξεις) του Ιδιωτικού Διεθνούς δικαίου. </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u w:val="single"/>
        </w:rPr>
        <w:t xml:space="preserve">(ε) Τίτλοι-επικεφαλίδες.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Οι τίτλοι-επικεφαλίδες των όρων της παρούσης Σύμβασης έχουν τεθεί προς διευκόλυνση μόνο και δεν προορίζονται να αποτελέσουν τμήμα της παρούσης Συμβάσεως ή να επηρεάσουν την έννοια ή την ερμηνεία της παρούσης Συμβάσεως. </w:t>
      </w:r>
    </w:p>
    <w:p w:rsidR="00A7340D" w:rsidRPr="008D394B" w:rsidRDefault="00A7340D" w:rsidP="00242CE0">
      <w:pPr>
        <w:pStyle w:val="Web"/>
        <w:spacing w:line="360" w:lineRule="auto"/>
        <w:jc w:val="both"/>
        <w:rPr>
          <w:rFonts w:ascii="Times New Roman" w:hAnsi="Times New Roman" w:cs="Times New Roman"/>
          <w:u w:val="single"/>
        </w:rPr>
      </w:pPr>
      <w:r w:rsidRPr="008D394B">
        <w:rPr>
          <w:rFonts w:ascii="Times New Roman" w:hAnsi="Times New Roman" w:cs="Times New Roman"/>
          <w:u w:val="single"/>
        </w:rPr>
        <w:t xml:space="preserve">(στ) Γλώσσα.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Η παρούσα Σύμβαση έχει συνταχθεί στην Ελληνική. </w:t>
      </w:r>
    </w:p>
    <w:p w:rsidR="00A7340D" w:rsidRPr="008D394B" w:rsidRDefault="00A7340D" w:rsidP="00242CE0">
      <w:pPr>
        <w:pStyle w:val="Web"/>
        <w:spacing w:line="360" w:lineRule="auto"/>
        <w:jc w:val="both"/>
        <w:rPr>
          <w:rFonts w:ascii="Times New Roman" w:hAnsi="Times New Roman" w:cs="Times New Roman"/>
        </w:rPr>
      </w:pPr>
      <w:r w:rsidRPr="008D394B">
        <w:rPr>
          <w:rFonts w:ascii="Times New Roman" w:hAnsi="Times New Roman" w:cs="Times New Roman"/>
        </w:rPr>
        <w:t xml:space="preserve">προς ΠΙΣΤΩΣΗ ΤΩΝ ΑΝΩΤΕΡΩ, κάθε ένας από τους συμβαλλόμενους υπέγραψε την παρούσα Σύμβαση για λογαριασμό του από τους δεόντως εξουσιοδοτημένους εκπροσώπους του, κατά τις κατωτέρω αναγραφόμενες ημερομηνίες. </w:t>
      </w:r>
    </w:p>
    <w:p w:rsidR="00A7340D" w:rsidRPr="008D394B" w:rsidRDefault="00A7340D" w:rsidP="00242CE0">
      <w:pPr>
        <w:pStyle w:val="1"/>
        <w:ind w:left="2268" w:hanging="2268"/>
        <w:jc w:val="left"/>
        <w:rPr>
          <w:b w:val="0"/>
        </w:rPr>
      </w:pPr>
    </w:p>
    <w:p w:rsidR="00A7340D" w:rsidRDefault="00A7340D" w:rsidP="00242CE0">
      <w:pPr>
        <w:pStyle w:val="1"/>
        <w:ind w:left="2268" w:hanging="2268"/>
        <w:jc w:val="left"/>
        <w:rPr>
          <w:ins w:id="15" w:author="kolyvas" w:date="2011-09-26T12:15:00Z"/>
          <w:b w:val="0"/>
        </w:rPr>
        <w:sectPr w:rsidR="00A7340D">
          <w:headerReference w:type="default" r:id="rId12"/>
          <w:footnotePr>
            <w:pos w:val="beneathText"/>
            <w:numRestart w:val="eachSect"/>
          </w:footnotePr>
          <w:type w:val="nextColumn"/>
          <w:pgSz w:w="11909" w:h="16834" w:code="9"/>
          <w:pgMar w:top="1080" w:right="1800" w:bottom="1080" w:left="1800" w:header="720" w:footer="288" w:gutter="0"/>
          <w:cols w:space="720"/>
        </w:sectPr>
      </w:pPr>
    </w:p>
    <w:p w:rsidR="00A7340D" w:rsidRPr="008D394B" w:rsidRDefault="00A7340D" w:rsidP="00242CE0">
      <w:pPr>
        <w:pStyle w:val="1"/>
        <w:ind w:left="2268" w:hanging="2268"/>
        <w:jc w:val="left"/>
        <w:rPr>
          <w:b w:val="0"/>
        </w:rPr>
      </w:pPr>
    </w:p>
    <w:p w:rsidR="00A7340D" w:rsidRPr="008D394B" w:rsidRDefault="00A7340D" w:rsidP="00242CE0">
      <w:pPr>
        <w:pStyle w:val="1"/>
        <w:jc w:val="left"/>
        <w:rPr>
          <w:caps/>
        </w:rPr>
      </w:pPr>
      <w:bookmarkStart w:id="16" w:name="_Toc298247368"/>
      <w:bookmarkStart w:id="17" w:name="_Toc305066422"/>
      <w:bookmarkEnd w:id="7"/>
      <w:bookmarkEnd w:id="9"/>
      <w:r w:rsidRPr="008D394B">
        <w:t>ΠΑΡΑΡΤΗΜΑ Δ:</w:t>
      </w:r>
      <w:bookmarkEnd w:id="16"/>
      <w:r w:rsidRPr="008D394B">
        <w:t xml:space="preserve"> </w:t>
      </w:r>
      <w:r w:rsidRPr="008D394B">
        <w:rPr>
          <w:caps/>
        </w:rPr>
        <w:t>Αίτηση χορηγησησ Τμήματων Ραδιοσυχνοτήτων</w:t>
      </w:r>
      <w:bookmarkEnd w:id="17"/>
    </w:p>
    <w:p w:rsidR="00A7340D" w:rsidRPr="008D394B" w:rsidRDefault="00A7340D" w:rsidP="007B35C3">
      <w:pPr>
        <w:rPr>
          <w:caps/>
          <w:lang w:val="el-GR"/>
        </w:rPr>
      </w:pPr>
    </w:p>
    <w:p w:rsidR="00A7340D" w:rsidRPr="00813E44" w:rsidRDefault="00A7340D" w:rsidP="00542376">
      <w:pPr>
        <w:pStyle w:val="8"/>
        <w:jc w:val="center"/>
      </w:pPr>
      <w:r w:rsidRPr="00813E44">
        <w:t>ΑΙΤΗΣΗ ΧΟΡΗΓΗΣΗΣ ΤΜΗΜΑΤΩΝ ΡΑΔΙΟΣΥΧΝΟΤΗΤΩΝ ΣΤΟ ΠΡΩΤΟ ΣΤΑΔΙΟ ΤΗΣ ΔΙΑΔΙΚΑΣΙΑΣ</w:t>
      </w:r>
    </w:p>
    <w:p w:rsidR="00A7340D" w:rsidRPr="00813E44" w:rsidRDefault="00A7340D" w:rsidP="00542376">
      <w:pPr>
        <w:pStyle w:val="8"/>
        <w:jc w:val="center"/>
      </w:pPr>
    </w:p>
    <w:p w:rsidR="00A7340D" w:rsidRPr="00813E44" w:rsidRDefault="00A7340D" w:rsidP="007B35C3">
      <w:pPr>
        <w:rPr>
          <w:lang w:val="el-GR"/>
        </w:rPr>
      </w:pPr>
    </w:p>
    <w:p w:rsidR="00A7340D" w:rsidRPr="008D394B" w:rsidRDefault="00A7340D" w:rsidP="00513539">
      <w:pPr>
        <w:pStyle w:val="CoverTitle"/>
        <w:framePr w:w="0" w:hSpace="0" w:vSpace="0" w:wrap="auto" w:vAnchor="margin" w:xAlign="left" w:yAlign="inline"/>
        <w:spacing w:after="260" w:line="360" w:lineRule="auto"/>
        <w:jc w:val="both"/>
        <w:rPr>
          <w:sz w:val="24"/>
          <w:szCs w:val="24"/>
          <w:lang w:val="el-GR"/>
        </w:rPr>
      </w:pPr>
      <w:r w:rsidRPr="00813E44">
        <w:rPr>
          <w:sz w:val="24"/>
          <w:szCs w:val="24"/>
          <w:lang w:val="el-GR"/>
        </w:rPr>
        <w:t>Με το παρόν, ως εξουσιοδοτημένος εκπρόσωπος τ…………….., δηλώνω υπεύθυνα ότι αποδέχομαι  για λογαριασμό τ…………………………………….</w:t>
      </w:r>
      <w:r w:rsidRPr="00813E44">
        <w:rPr>
          <w:rStyle w:val="a9"/>
          <w:sz w:val="24"/>
          <w:szCs w:val="24"/>
          <w:lang w:val="el-GR"/>
        </w:rPr>
        <w:footnoteReference w:id="2"/>
      </w:r>
      <w:r w:rsidRPr="00813E44">
        <w:rPr>
          <w:sz w:val="24"/>
          <w:szCs w:val="24"/>
          <w:lang w:val="el-GR"/>
        </w:rPr>
        <w:t>. την</w:t>
      </w:r>
      <w:r w:rsidRPr="008D394B">
        <w:rPr>
          <w:sz w:val="24"/>
          <w:szCs w:val="24"/>
          <w:lang w:val="el-GR"/>
        </w:rPr>
        <w:t xml:space="preserve"> χορήγηση </w:t>
      </w:r>
      <w:r>
        <w:rPr>
          <w:sz w:val="24"/>
          <w:szCs w:val="24"/>
          <w:lang w:val="el-GR"/>
        </w:rPr>
        <w:t xml:space="preserve">......(δύο ή τριών)……… Τμημάτων </w:t>
      </w:r>
      <w:r w:rsidRPr="008D394B">
        <w:rPr>
          <w:sz w:val="24"/>
          <w:szCs w:val="24"/>
          <w:lang w:val="el-GR"/>
        </w:rPr>
        <w:t>Ραδιοσυχνοτήτων στην Φασματική Περιοχή των 900 ΜΗ</w:t>
      </w:r>
      <w:r w:rsidRPr="008D394B">
        <w:rPr>
          <w:sz w:val="24"/>
          <w:szCs w:val="24"/>
          <w:lang w:val="en-US"/>
        </w:rPr>
        <w:t>z</w:t>
      </w:r>
      <w:r w:rsidRPr="008D394B">
        <w:rPr>
          <w:sz w:val="24"/>
          <w:szCs w:val="24"/>
          <w:lang w:val="el-GR"/>
        </w:rPr>
        <w:t xml:space="preserve"> καταβάλοντας για κάθε ένα από αυτά την αντίστοιχη Τιμή Εκκίνησης όπως αυτή έχει οριστεί στο άρθρο 7.12 του Τεύχους Προκήρυξης για την Δημοπρασία για την  Χορήγηση Δικαιώματος Χρήσης Ραδιοσυχνοτήτων στις ζώνες των 900 MHz και 1800 MHz.</w:t>
      </w:r>
    </w:p>
    <w:p w:rsidR="00A7340D" w:rsidRPr="008D394B" w:rsidRDefault="00A7340D" w:rsidP="00513539">
      <w:pPr>
        <w:spacing w:line="360" w:lineRule="auto"/>
        <w:jc w:val="both"/>
        <w:rPr>
          <w:b/>
          <w:i/>
          <w:snapToGrid w:val="0"/>
          <w:sz w:val="24"/>
          <w:szCs w:val="24"/>
          <w:lang w:val="el-GR" w:eastAsia="en-US"/>
        </w:rPr>
      </w:pPr>
    </w:p>
    <w:p w:rsidR="00A7340D" w:rsidRPr="008D394B" w:rsidRDefault="00A7340D" w:rsidP="00A95C1B">
      <w:pPr>
        <w:spacing w:line="360" w:lineRule="auto"/>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766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Υπογραφή:-</w:t>
      </w:r>
    </w:p>
    <w:p w:rsidR="00A7340D" w:rsidRPr="008D394B" w:rsidRDefault="00A7340D" w:rsidP="00766085">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7340D" w:rsidRPr="008D394B" w:rsidRDefault="00A7340D" w:rsidP="00766085">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7340D" w:rsidRPr="008D394B" w:rsidRDefault="00A7340D" w:rsidP="00766085">
      <w:pPr>
        <w:pStyle w:val="Bodyb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rPr>
          <w:rFonts w:ascii="Times New Roman" w:hAnsi="Times New Roman"/>
        </w:rPr>
      </w:pPr>
    </w:p>
    <w:p w:rsidR="00A7340D" w:rsidRPr="008D394B" w:rsidRDefault="00A7340D" w:rsidP="00766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 xml:space="preserve">[Νόμιμος Εκπρόσωπος + </w:t>
      </w:r>
    </w:p>
    <w:p w:rsidR="00A7340D" w:rsidRPr="008D394B" w:rsidRDefault="00A7340D" w:rsidP="00766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r w:rsidRPr="008D394B">
        <w:rPr>
          <w:lang w:val="el-GR"/>
        </w:rPr>
        <w:t>Σφραγίδα Συμμετέχοντος]</w:t>
      </w:r>
    </w:p>
    <w:p w:rsidR="00A7340D" w:rsidRPr="008D394B" w:rsidRDefault="00A7340D" w:rsidP="0076608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jc w:val="both"/>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7B35C3">
      <w:pPr>
        <w:rPr>
          <w:lang w:val="el-GR"/>
        </w:rPr>
      </w:pPr>
    </w:p>
    <w:p w:rsidR="00A7340D" w:rsidRPr="008D394B" w:rsidRDefault="00A7340D" w:rsidP="003318FB">
      <w:pPr>
        <w:pStyle w:val="1"/>
        <w:jc w:val="left"/>
      </w:pPr>
      <w:bookmarkStart w:id="18" w:name="_Toc305066423"/>
      <w:r w:rsidRPr="008D394B">
        <w:t>ΠΑΡΑΡΤΗΜΑ Ε: ΣΧΕΔΙΟ ΔΙΚΑΙΩΜΑΤΟΣ ΧΡΗΣΗΣ ΡΑΔΙΟΣΥΧΝΟΤΗΤΩΝ</w:t>
      </w:r>
      <w:bookmarkEnd w:id="18"/>
    </w:p>
    <w:p w:rsidR="00A7340D" w:rsidRPr="008D394B" w:rsidRDefault="00A7340D" w:rsidP="003318FB">
      <w:pPr>
        <w:rPr>
          <w:lang w:val="el-GR"/>
        </w:rPr>
      </w:pPr>
    </w:p>
    <w:p w:rsidR="00A7340D" w:rsidRPr="008D394B" w:rsidRDefault="00A7340D" w:rsidP="00542376">
      <w:pPr>
        <w:pStyle w:val="8"/>
        <w:spacing w:line="360" w:lineRule="auto"/>
      </w:pPr>
      <w:r w:rsidRPr="008D394B">
        <w:t xml:space="preserve">Χορήγηση στην Εταιρεία με την Επωνυμία «……………………..» και το διακριτικό τίτλο  «…………….», Δικαιώματος Χρήσης Ραδιοσυχνοτήτων για την Εγκατάσταση, Λειτουργία και Εκμετάλλευση Δημόσιου Δικτύου Ηλεκτρονικών Επικοινωνιών και την παροχή Διαθέσιμων στο κοινό Υπηρεσιών  Ηλεκτρονικών Επικοινωνιών </w:t>
      </w:r>
    </w:p>
    <w:p w:rsidR="00A7340D" w:rsidRPr="008D394B" w:rsidRDefault="00A7340D" w:rsidP="003318FB">
      <w:pPr>
        <w:pStyle w:val="-HTML"/>
        <w:jc w:val="both"/>
        <w:rPr>
          <w:rFonts w:ascii="Times New Roman" w:hAnsi="Times New Roman"/>
          <w:b w:val="0"/>
          <w:color w:val="auto"/>
          <w:sz w:val="22"/>
        </w:rPr>
      </w:pPr>
    </w:p>
    <w:p w:rsidR="00A7340D" w:rsidRPr="008D394B" w:rsidRDefault="00A7340D" w:rsidP="003318FB">
      <w:pPr>
        <w:spacing w:after="240" w:line="360" w:lineRule="atLeast"/>
        <w:ind w:left="20"/>
        <w:rPr>
          <w:bCs/>
          <w:lang w:val="el-GR"/>
        </w:rPr>
      </w:pPr>
      <w:r w:rsidRPr="008D394B">
        <w:rPr>
          <w:b/>
          <w:lang w:eastAsia="en-US"/>
        </w:rPr>
        <w:t>H</w:t>
      </w:r>
      <w:r w:rsidRPr="008D394B">
        <w:rPr>
          <w:b/>
          <w:lang w:val="el-GR" w:eastAsia="en-US"/>
        </w:rPr>
        <w:t xml:space="preserve"> Εθνική Επιτροπή Τηλεπικοινωνιών και Ταχυδρομείων (ΕΕΤΤ),</w:t>
      </w:r>
    </w:p>
    <w:p w:rsidR="00A7340D" w:rsidRPr="008D394B" w:rsidRDefault="00A7340D" w:rsidP="003318FB">
      <w:pPr>
        <w:pStyle w:val="-HTML"/>
        <w:jc w:val="center"/>
        <w:rPr>
          <w:rFonts w:ascii="Times New Roman" w:hAnsi="Times New Roman"/>
          <w:b w:val="0"/>
          <w:color w:val="auto"/>
          <w:sz w:val="22"/>
        </w:rPr>
      </w:pPr>
    </w:p>
    <w:p w:rsidR="00A7340D" w:rsidRPr="008D394B" w:rsidRDefault="00A7340D" w:rsidP="003318FB">
      <w:pPr>
        <w:pStyle w:val="-HTML"/>
        <w:spacing w:line="360" w:lineRule="auto"/>
        <w:jc w:val="both"/>
        <w:rPr>
          <w:rFonts w:ascii="Times New Roman" w:hAnsi="Times New Roman"/>
          <w:b w:val="0"/>
          <w:bCs/>
          <w:color w:val="auto"/>
          <w:sz w:val="22"/>
          <w:szCs w:val="21"/>
        </w:rPr>
      </w:pPr>
      <w:r w:rsidRPr="008D394B">
        <w:rPr>
          <w:rFonts w:ascii="Times New Roman" w:hAnsi="Times New Roman"/>
          <w:color w:val="auto"/>
          <w:sz w:val="22"/>
          <w:lang w:eastAsia="en-US"/>
        </w:rPr>
        <w:t>Έχοντας υπόψη :</w:t>
      </w:r>
      <w:r w:rsidRPr="008D394B">
        <w:rPr>
          <w:rFonts w:ascii="Times New Roman" w:hAnsi="Times New Roman"/>
          <w:b w:val="0"/>
          <w:bCs/>
          <w:color w:val="auto"/>
          <w:sz w:val="22"/>
          <w:szCs w:val="21"/>
        </w:rPr>
        <w:t xml:space="preserve">  </w:t>
      </w:r>
    </w:p>
    <w:p w:rsidR="00A7340D" w:rsidRPr="008D394B" w:rsidRDefault="00A7340D" w:rsidP="003318FB">
      <w:pPr>
        <w:pStyle w:val="-HTML"/>
        <w:spacing w:line="360" w:lineRule="auto"/>
        <w:jc w:val="both"/>
        <w:rPr>
          <w:rFonts w:ascii="Times New Roman" w:hAnsi="Times New Roman"/>
          <w:b w:val="0"/>
          <w:bCs/>
          <w:color w:val="auto"/>
          <w:sz w:val="22"/>
          <w:szCs w:val="21"/>
        </w:rPr>
      </w:pPr>
      <w:r w:rsidRPr="008D394B">
        <w:rPr>
          <w:rFonts w:ascii="Times New Roman" w:hAnsi="Times New Roman"/>
          <w:b w:val="0"/>
          <w:bCs/>
          <w:color w:val="auto"/>
          <w:sz w:val="22"/>
          <w:szCs w:val="21"/>
        </w:rPr>
        <w:t xml:space="preserve"> </w:t>
      </w:r>
    </w:p>
    <w:p w:rsidR="00A7340D" w:rsidRPr="008D394B" w:rsidRDefault="00A7340D" w:rsidP="003318FB">
      <w:pPr>
        <w:pStyle w:val="aa"/>
        <w:spacing w:line="360" w:lineRule="auto"/>
        <w:ind w:left="540" w:hanging="540"/>
      </w:pPr>
      <w:r w:rsidRPr="008D394B">
        <w:t xml:space="preserve">α.   </w:t>
      </w:r>
      <w:r w:rsidRPr="008D394B">
        <w:tab/>
        <w:t xml:space="preserve">το Ν.3431/2006 «Περί ηλεκτρονικών επικοινωνιών και άλλες διατάξεις» (ΦΕΚ 13/Α/3-2-2006), </w:t>
      </w:r>
    </w:p>
    <w:p w:rsidR="00A7340D" w:rsidRPr="008D394B" w:rsidRDefault="00A7340D" w:rsidP="003318FB">
      <w:pPr>
        <w:pStyle w:val="-HTML"/>
        <w:spacing w:line="360" w:lineRule="auto"/>
        <w:jc w:val="both"/>
        <w:rPr>
          <w:rFonts w:ascii="Times New Roman" w:hAnsi="Times New Roman"/>
          <w:b w:val="0"/>
          <w:bCs/>
          <w:color w:val="auto"/>
          <w:sz w:val="22"/>
          <w:szCs w:val="21"/>
        </w:rPr>
      </w:pPr>
    </w:p>
    <w:p w:rsidR="00A7340D" w:rsidRPr="008D394B" w:rsidRDefault="00A7340D" w:rsidP="00D80E5B">
      <w:pPr>
        <w:pStyle w:val="aa"/>
        <w:spacing w:line="360" w:lineRule="auto"/>
        <w:ind w:left="540" w:hanging="540"/>
        <w:rPr>
          <w:szCs w:val="24"/>
        </w:rPr>
      </w:pPr>
      <w:r w:rsidRPr="008D394B">
        <w:t xml:space="preserve">β.      το </w:t>
      </w:r>
      <w:r w:rsidRPr="008D394B">
        <w:rPr>
          <w:szCs w:val="24"/>
        </w:rPr>
        <w:t xml:space="preserve">Ν. 3959/2011 «Προστασία του Ελεύθερου Ανταγωνισμού», (ΦΕΚ 93/Α΄) </w:t>
      </w:r>
    </w:p>
    <w:p w:rsidR="00A7340D" w:rsidRPr="008D394B" w:rsidRDefault="00A7340D" w:rsidP="003318FB">
      <w:pPr>
        <w:pStyle w:val="aa"/>
        <w:spacing w:line="360" w:lineRule="auto"/>
        <w:ind w:left="540" w:hanging="540"/>
      </w:pPr>
    </w:p>
    <w:p w:rsidR="00A7340D" w:rsidRPr="008D394B" w:rsidRDefault="00A7340D" w:rsidP="003318FB">
      <w:pPr>
        <w:spacing w:after="240" w:line="360" w:lineRule="auto"/>
        <w:ind w:left="567" w:hanging="544"/>
        <w:jc w:val="both"/>
        <w:rPr>
          <w:lang w:val="el-GR"/>
        </w:rPr>
      </w:pPr>
      <w:r w:rsidRPr="008D394B">
        <w:rPr>
          <w:lang w:val="el-GR"/>
        </w:rPr>
        <w:t xml:space="preserve">γ. </w:t>
      </w:r>
      <w:r w:rsidRPr="008D394B">
        <w:rPr>
          <w:lang w:val="el-GR"/>
        </w:rPr>
        <w:tab/>
        <w:t xml:space="preserve">τις διατάξεις του Νόμου 2537/1997 (ΦΕΚ 237/Α/1997) περί Κύρωσης των Τελικών Πράξεων Διασκέψεων Πληρεξουσίων Γενεύης (1992) και </w:t>
      </w:r>
      <w:r w:rsidRPr="008D394B">
        <w:t>K</w:t>
      </w:r>
      <w:r w:rsidRPr="008D394B">
        <w:rPr>
          <w:lang w:val="el-GR"/>
        </w:rPr>
        <w:t xml:space="preserve">υότο (1994) της Διεθνούς Ένωσης </w:t>
      </w:r>
      <w:r w:rsidRPr="008D394B">
        <w:t>T</w:t>
      </w:r>
      <w:r w:rsidRPr="008D394B">
        <w:rPr>
          <w:lang w:val="el-GR"/>
        </w:rPr>
        <w:t>ηλεπικοινωνιών (Α237),</w:t>
      </w:r>
    </w:p>
    <w:p w:rsidR="00A7340D" w:rsidRPr="008D394B" w:rsidRDefault="00A7340D" w:rsidP="003318FB">
      <w:pPr>
        <w:pStyle w:val="aa"/>
        <w:spacing w:line="360" w:lineRule="auto"/>
        <w:ind w:left="540" w:hanging="540"/>
      </w:pPr>
      <w:r w:rsidRPr="008D394B">
        <w:t>δ.</w:t>
      </w:r>
      <w:r w:rsidRPr="008D394B">
        <w:tab/>
        <w:t>τις διατάξεις του Νόμου 1843/1989 (ΦΕΚ 96/Α/1989) περί Κύρωσης των Τελικών Πράξεων της Παγκόσμιας Διοικητικής Διάσκεψης Ραδιοεπικοινωνιών (Γενεύη 1979),</w:t>
      </w:r>
    </w:p>
    <w:p w:rsidR="00A7340D" w:rsidRPr="008D394B" w:rsidRDefault="00A7340D" w:rsidP="003318FB">
      <w:pPr>
        <w:pStyle w:val="aa"/>
        <w:spacing w:line="360" w:lineRule="auto"/>
        <w:ind w:left="540" w:hanging="540"/>
      </w:pPr>
    </w:p>
    <w:p w:rsidR="00A7340D" w:rsidRPr="008D394B" w:rsidRDefault="00A7340D" w:rsidP="003318FB">
      <w:pPr>
        <w:pStyle w:val="aa"/>
        <w:spacing w:line="360" w:lineRule="auto"/>
        <w:ind w:left="540" w:hanging="540"/>
      </w:pPr>
      <w:r w:rsidRPr="008D394B">
        <w:t>ε.</w:t>
      </w:r>
      <w:r w:rsidRPr="008D394B">
        <w:tab/>
        <w:t>την υπ’ αριθμ. 58626/2224/Φ1/10.6.2010 Κοινή Υπουργική Απόφαση (ΚΥΑ) «Συμμόρφωση προς τις διατάξεις της οδηγίας 2009/114/ΕΚ του Ευρωπαϊκού Κοινοβουλίου και του Συμβουλίου της 16ης Σεπτεμβρίου 2009, περί τροποποίησης της οδηγίας 87/372/ΕΟΚ του Συμβουλίου σχετικά με τις ζώνες συχνοτήτων που θα διατεθούν για τη συντονισμένη εισαγωγή των πανευρωπαϊκών ψηφιακών κυψελωτών δημόσιων επίγειων κινητών επικοινωνιών στην Κοινότητα»  (ΦΕΚ 918/Β/24-6-2010), η οποία εκδόθηκε από τους Υπουργούς Εθνικής Άμυνας, Οικονομίας, Ανταγωνιστικότητας και Ναυτιλίας και Υποδομών Μεταφορών και Δικτύων.</w:t>
      </w:r>
    </w:p>
    <w:p w:rsidR="00A7340D" w:rsidRPr="008D394B" w:rsidRDefault="00A7340D" w:rsidP="003318FB">
      <w:pPr>
        <w:pStyle w:val="aa"/>
        <w:spacing w:line="360" w:lineRule="auto"/>
        <w:ind w:left="540" w:hanging="540"/>
        <w:rPr>
          <w:b/>
          <w:bCs/>
          <w:szCs w:val="21"/>
        </w:rPr>
      </w:pPr>
    </w:p>
    <w:p w:rsidR="00A7340D" w:rsidRPr="008D394B" w:rsidRDefault="00A7340D" w:rsidP="0011776D">
      <w:pPr>
        <w:pStyle w:val="aa"/>
        <w:spacing w:line="360" w:lineRule="auto"/>
        <w:ind w:left="540" w:hanging="540"/>
      </w:pPr>
      <w:r w:rsidRPr="008D394B">
        <w:lastRenderedPageBreak/>
        <w:t>στ.</w:t>
      </w:r>
      <w:r w:rsidRPr="008D394B">
        <w:tab/>
        <w:t>την υπ’ αριθμ. 17225/655/2006 Κοινή Υπουργική Απόφαση «Έγκριση Εθνικού Κανονισμού Κατανομής ζωνών Συχνοτήτων» (ΦΕΚ 399/Β/3-4-2006) όπως ισχύει τροποποιηθείσα με την Κοινή Υπουργική Απόφαση αριθμ. 36728/1100/2011 «Τροποποίηση του Εθνικού Κανονισμού Κατανομής Ζωνών Συχνοτήτων (ΕΚΚΖΣ) (ΦΕΚ 1964/Β/2-9-2011).</w:t>
      </w:r>
    </w:p>
    <w:p w:rsidR="00A7340D" w:rsidRPr="008D394B" w:rsidRDefault="00A7340D" w:rsidP="003318FB">
      <w:pPr>
        <w:pStyle w:val="aa"/>
        <w:spacing w:line="360" w:lineRule="auto"/>
        <w:ind w:left="540" w:hanging="540"/>
      </w:pPr>
    </w:p>
    <w:p w:rsidR="00A7340D" w:rsidRPr="008D394B" w:rsidRDefault="00A7340D" w:rsidP="00ED334F">
      <w:pPr>
        <w:pStyle w:val="aa"/>
        <w:spacing w:line="360" w:lineRule="auto"/>
        <w:ind w:left="540" w:hanging="540"/>
      </w:pPr>
      <w:r w:rsidRPr="008D394B">
        <w:t>ζ.</w:t>
      </w:r>
      <w:r w:rsidRPr="008D394B">
        <w:tab/>
        <w:t>την υπ’ αριθμ. 43452/1313/19-9-2011 Υπουργική Απόφαση «Περιορισμός του αριθμού των προς παροχή δικαιωμάτων χρήσης ραδιοσυχνοτήτων και καθορισμός του είδους της διαγωνιστικής διαδικασίας που ακολουθείται για τη χορήγησή τους σύμφωνα με το άρθρο 25 του ν.3431/2006» (ΦΕΚ 2068/</w:t>
      </w:r>
      <w:r w:rsidRPr="008D394B">
        <w:rPr>
          <w:lang w:val="en-US"/>
        </w:rPr>
        <w:t>B</w:t>
      </w:r>
      <w:r w:rsidRPr="008D394B">
        <w:t>/19-9-2011).</w:t>
      </w:r>
    </w:p>
    <w:p w:rsidR="00A7340D" w:rsidRPr="008D394B" w:rsidRDefault="00A7340D" w:rsidP="00ED334F">
      <w:pPr>
        <w:pStyle w:val="aa"/>
        <w:spacing w:line="360" w:lineRule="auto"/>
        <w:ind w:left="540" w:hanging="540"/>
      </w:pPr>
    </w:p>
    <w:p w:rsidR="00A7340D" w:rsidRPr="008D394B" w:rsidRDefault="00A7340D" w:rsidP="003318FB">
      <w:pPr>
        <w:pStyle w:val="aa"/>
        <w:spacing w:line="360" w:lineRule="auto"/>
        <w:ind w:left="540" w:hanging="540"/>
      </w:pPr>
      <w:r w:rsidRPr="008D394B">
        <w:t>η.</w:t>
      </w:r>
      <w:r w:rsidRPr="008D394B">
        <w:tab/>
        <w:t>την Απόφαση ΑΠ. EETT: 375/10/16-2-2006 «Κανονισμός Διαδικασίας Δημόσιας Διαβούλευσης» (ΦΕΚ 314/B/16-3-2006),   </w:t>
      </w:r>
    </w:p>
    <w:p w:rsidR="00A7340D" w:rsidRPr="008D394B" w:rsidRDefault="00A7340D" w:rsidP="003318FB">
      <w:pPr>
        <w:pStyle w:val="aa"/>
        <w:spacing w:line="360" w:lineRule="auto"/>
        <w:ind w:left="540" w:hanging="540"/>
      </w:pPr>
    </w:p>
    <w:p w:rsidR="00A7340D" w:rsidRPr="008D394B" w:rsidRDefault="00A7340D" w:rsidP="003318FB">
      <w:pPr>
        <w:pStyle w:val="aa"/>
        <w:spacing w:line="360" w:lineRule="auto"/>
        <w:ind w:left="540" w:hanging="540"/>
      </w:pPr>
      <w:r w:rsidRPr="008D394B">
        <w:t>θ.</w:t>
      </w:r>
      <w:r w:rsidRPr="008D394B">
        <w:tab/>
        <w:t>την Απόφαση ΑΠ. EETT : 390/1/13-6-2006 «Κανονισμός Χρήσης και Χορήγησης Δικαιωμάτων Χρήσης Ραδιοσυχνοτήτων υπό καθεστώς Γενικής Άδειας για την παροχή Δικτύων ή / και Υπηρεσιών Ηλεκτρονικών Επικοινωνιών». (ΦΕΚ 750/Β/21/6/2006),</w:t>
      </w:r>
    </w:p>
    <w:p w:rsidR="00A7340D" w:rsidRPr="008D394B" w:rsidRDefault="00A7340D" w:rsidP="003318FB">
      <w:pPr>
        <w:pStyle w:val="aa"/>
        <w:spacing w:line="360" w:lineRule="auto"/>
        <w:ind w:left="540" w:hanging="540"/>
      </w:pPr>
    </w:p>
    <w:p w:rsidR="00A7340D" w:rsidRPr="008D394B" w:rsidRDefault="00A7340D" w:rsidP="003318FB">
      <w:pPr>
        <w:pStyle w:val="aa"/>
        <w:spacing w:line="360" w:lineRule="auto"/>
        <w:ind w:left="540" w:hanging="540"/>
      </w:pPr>
      <w:r w:rsidRPr="008D394B">
        <w:t>ι.</w:t>
      </w:r>
      <w:r w:rsidRPr="008D394B">
        <w:tab/>
        <w:t>την Απόφαση ΑΠ. EETT</w:t>
      </w:r>
      <w:r>
        <w:t xml:space="preserve"> </w:t>
      </w:r>
      <w:r w:rsidRPr="008D394B">
        <w:t xml:space="preserve">: 390/3/13-6-2006, «Κανονισμός Γενικών Αδειών» (ΦΕΚ 748/Β΄/21-6-2006), όπως ισχύει </w:t>
      </w:r>
    </w:p>
    <w:p w:rsidR="00A7340D" w:rsidRPr="008D394B" w:rsidRDefault="00A7340D" w:rsidP="003318FB">
      <w:pPr>
        <w:pStyle w:val="aa"/>
        <w:spacing w:line="360" w:lineRule="auto"/>
        <w:ind w:left="540" w:hanging="540"/>
      </w:pPr>
    </w:p>
    <w:p w:rsidR="00A7340D" w:rsidRPr="008D394B" w:rsidRDefault="00A7340D" w:rsidP="003318FB">
      <w:pPr>
        <w:pStyle w:val="aa"/>
        <w:spacing w:line="360" w:lineRule="auto"/>
        <w:ind w:left="540" w:hanging="540"/>
      </w:pPr>
      <w:r w:rsidRPr="008D394B">
        <w:t>ια .</w:t>
      </w:r>
      <w:r w:rsidRPr="008D394B">
        <w:tab/>
        <w:t xml:space="preserve">την Απόφαση ΑΠ. EETT : 276/49/14-2-2003 «Κανονισμός Καθορισμού των Τελών Χρήσης του Φάσματος και των Τελών Εκχώρησης Ραδιοσυχνοτήτων» (ΦΕΚ 256/B/4-3-2003), όπως ισχύει  </w:t>
      </w:r>
    </w:p>
    <w:p w:rsidR="00A7340D" w:rsidRPr="008D394B" w:rsidRDefault="00A7340D" w:rsidP="003318FB">
      <w:pPr>
        <w:pStyle w:val="aa"/>
        <w:spacing w:line="360" w:lineRule="auto"/>
        <w:ind w:left="540" w:hanging="540"/>
      </w:pPr>
    </w:p>
    <w:p w:rsidR="00A7340D" w:rsidRPr="008D394B" w:rsidRDefault="00A7340D" w:rsidP="003318FB">
      <w:pPr>
        <w:pStyle w:val="aa"/>
        <w:spacing w:line="360" w:lineRule="auto"/>
        <w:ind w:left="540" w:hanging="540"/>
      </w:pPr>
      <w:r w:rsidRPr="008D394B">
        <w:t>ιβ.</w:t>
      </w:r>
      <w:r w:rsidRPr="008D394B">
        <w:tab/>
        <w:t>την Απόφαση ΑΠ. EETT :</w:t>
      </w:r>
      <w:r>
        <w:t xml:space="preserve"> </w:t>
      </w:r>
      <w:r w:rsidRPr="008D394B">
        <w:t xml:space="preserve">448/191/21-8-2007 «Προσαρμογή της Κοινής Υπουργικής Απόφασης αριθ. 4830 Γ.Υ. / 1992 «Χορήγηση Άδειας Λειτουργίας Κυψελοειδούς Τηλεπικοινωνιακού Δικτύου GSM στην Εταιρεία ΠΑΝΑΦΟΝ – Ανώνυμη Ελληνική Εταιρεία Τηλεπικοινωνιών» (ΦΕΚ 587/B/1992), όπως αυτή έχει τροποποιηθεί με την Απόφαση της ΕΕΤΤ ΑΠ 236/68/21-12-2001 «Τροποποίηση της Κοινής Υπουργικής Απόφασης αριθ. 4830 Γ.Υ. / 1992 «Χορήγηση Άδειας Λειτουργίας Κυψελοειδούς Τηλεπικοινωνιακού Δικτύου GSM στην Εταιρεία ΠΑΝΑΦΟΝ – Ανώνυμη Ελληνική Εταιρεία Τηλεπικοινωνιών»», (ΦΕΚ 142/B/2002), στις διατάξεις του N.3431/2006» </w:t>
      </w:r>
    </w:p>
    <w:p w:rsidR="00A7340D" w:rsidRPr="008D394B" w:rsidRDefault="00A7340D" w:rsidP="003318FB">
      <w:pPr>
        <w:pStyle w:val="aa"/>
        <w:spacing w:line="360" w:lineRule="auto"/>
        <w:ind w:left="540" w:hanging="540"/>
      </w:pPr>
    </w:p>
    <w:p w:rsidR="00A7340D" w:rsidRPr="008D394B" w:rsidRDefault="00A7340D" w:rsidP="003318FB">
      <w:pPr>
        <w:pStyle w:val="aa"/>
        <w:spacing w:line="360" w:lineRule="auto"/>
        <w:ind w:left="540" w:hanging="540"/>
      </w:pPr>
      <w:r w:rsidRPr="008D394B">
        <w:lastRenderedPageBreak/>
        <w:t>ιγ.</w:t>
      </w:r>
      <w:r w:rsidRPr="008D394B">
        <w:tab/>
        <w:t>την Απόφαση ΑΠ. EETT : 448/193/21-8-2007 «Προσαρμογή της Κοινής Υπουργικής Απόφασης αριθ. 4839 Γ.Υ. / 1992 «Χορήγηση Άδειας Λειτουργίας Κυψελοειδούς Τηλεπικοινωνιακού Δικτύου GSM στην ΣΤΕΤ ΕΛΛΑΣ Τηλεπικοινωνίες ΑΕΒΕ» (ΦΕΚ 586/Β/1992), όπως αυτή έχει τροποποιηθεί με την Απόφαση της ΕΕΤΤ ΑΠ 239/69/21-12-2001 «Τροποποίηση της Kοινής Υπουργικής Απόφασης αριθ. 4839 Γ.Υ. / 1992 «Χορήγηση Άδειας Λειτουργίας Κυψελοειδούς Τηλεπικοινωνιακού Δικτύου GSM στην Εταιρεία ΣΤΕΤ ΕΛΛΑΣ - Τηλεπικοινωνίες ΑΕΒΕ» (ΦΕΚ 586/B/1992)», στις διατάξεις του N.3431/2006».</w:t>
      </w:r>
    </w:p>
    <w:p w:rsidR="00A7340D" w:rsidRPr="008D394B" w:rsidRDefault="00A7340D" w:rsidP="003318FB">
      <w:pPr>
        <w:pStyle w:val="aa"/>
        <w:spacing w:line="360" w:lineRule="auto"/>
        <w:ind w:left="540" w:hanging="540"/>
      </w:pPr>
    </w:p>
    <w:p w:rsidR="00A7340D" w:rsidRPr="008D394B" w:rsidRDefault="00A7340D" w:rsidP="003318FB">
      <w:pPr>
        <w:pStyle w:val="aa"/>
        <w:spacing w:line="360" w:lineRule="auto"/>
        <w:ind w:left="540" w:hanging="540"/>
      </w:pPr>
      <w:r w:rsidRPr="008D394B">
        <w:t>ιδ.</w:t>
      </w:r>
      <w:r w:rsidRPr="008D394B">
        <w:tab/>
        <w:t xml:space="preserve">την Απόφαση ΑΠ. EETT : 448/190/21-8-2007 «Προσαρμογή της Απόφασης της ΕΕΤΤ ΑΠ 226/4/6-8-2001 «Χορήγηση στην Εταιρεία με την επωνυμία «ΠΑΝΑΦΟΝ Ανώνυμη Ελληνική Εταιρεία Τηλεπικοινωνιών» και το διακριτικό τίτλο «PANAFON» Ειδικής Άδειας για την εγκατάσταση, λειτουργία και εκμετάλλευση Δημόσιου Τηλεπικοινωνιακού Δικτύου Κινητών Επικοινωνιών 2ης γενιάς και την παροχή Δημοσίων Κινητών Τηλεπικοινωνιακών Υπηρεσιών 2ης γενιάς», στις διατάξεις του N.3431/2006.» </w:t>
      </w:r>
    </w:p>
    <w:p w:rsidR="00A7340D" w:rsidRPr="008D394B" w:rsidRDefault="00A7340D" w:rsidP="003318FB">
      <w:pPr>
        <w:pStyle w:val="aa"/>
        <w:spacing w:line="360" w:lineRule="auto"/>
        <w:ind w:left="540" w:hanging="540"/>
      </w:pPr>
    </w:p>
    <w:p w:rsidR="00A7340D" w:rsidRPr="008D394B" w:rsidRDefault="00A7340D" w:rsidP="003318FB">
      <w:pPr>
        <w:pStyle w:val="aa"/>
        <w:spacing w:line="360" w:lineRule="auto"/>
        <w:ind w:left="540" w:hanging="540"/>
      </w:pPr>
      <w:r w:rsidRPr="008D394B">
        <w:t>ιε.</w:t>
      </w:r>
      <w:r w:rsidRPr="008D394B">
        <w:tab/>
        <w:t xml:space="preserve">την Απόφαση ΑΠ. EETT : 448/192/21-8-2007 «Προσαρμογή της Απόφασης της ΕΕΤΤ ΑΠ 226/6/6-8-2001 «Χορήγηση στην Εταιρεία με την Επωνυμία «INFO QUEST - ΑΝΩΝΥΜΟΣ ΕΜΠΟΡΙΚΗ ΚΑΙ ΒΙΟΜΗΧΑΝΙΚΗ ΕΤΑΙΡΕΙΑ ΗΛΕΚΤΡΟΝΙΚΩΝ ΥΠΟΛΟΓΙΣΤΩΝ, ΣΥΣΤΗΜΑΤΩΝ ΕΠΙΚΟΙΝΩΝΙΑΣ ΚΑΙ ΠΕΡΙΦΕΡΕΙΑΚΩΝ (COMPUTERS, PERIPHERALS &amp; COMMUNICATIONS)» και το διακριτικό τίτλο «Info Quest A.E.B.E.»,  Ειδικής Άδειας για την εγκατάσταση, λειτουργία και εκμετάλλευση Δημόσιου Τηλεπικοινωνιακού Δικτύου Κινητών Επικοινωνιών 2ης γενιάς και την παροχή Δημοσίων Κινητών Τηλεπικοινωνιακών Υπηρεσιών 2ης γενιάς», στις διατάξεις του N.3431/2006». </w:t>
      </w:r>
    </w:p>
    <w:p w:rsidR="00A7340D" w:rsidRPr="008D394B" w:rsidRDefault="00A7340D" w:rsidP="003318FB">
      <w:pPr>
        <w:pStyle w:val="aa"/>
        <w:spacing w:line="360" w:lineRule="auto"/>
        <w:ind w:left="540" w:hanging="540"/>
      </w:pPr>
    </w:p>
    <w:p w:rsidR="00A7340D" w:rsidRPr="008D394B" w:rsidRDefault="00A7340D" w:rsidP="003318FB">
      <w:pPr>
        <w:pStyle w:val="aa"/>
        <w:spacing w:line="360" w:lineRule="auto"/>
        <w:ind w:left="540" w:hanging="540"/>
      </w:pPr>
      <w:r w:rsidRPr="008D394B">
        <w:t>ιστ.</w:t>
      </w:r>
      <w:r w:rsidRPr="008D394B">
        <w:tab/>
        <w:t xml:space="preserve">την Απόφαση ΑΠ. EETT : 448/194/21-8-2007 «Προσαρμογή της Απόφασης της ΕΕΤΤ ΑΠ 226/5/6-8-2001 «Χορήγηση στην Εταιρεία  με την επωνυμία STET ΕΛΛΑΣ ΤΗΛΕΠΙΚΟΙΝΩΝΙΕΣ ΑΝΩΝΥΜΗ ΕΜΠΟΡΙΚΗ ΚΑΙ ΒΙΟΜΗΧΑΝΙΚΗ ΕΤΑΙΡΕΙΑ Α.Ε.Β.Ε» ΚΑΙ ΤΟ ΔΙΑΚΡΙΤΙΚΟ ΤΙΤΛΟ «STET HELLAS A.E.B.E», ειδικής άδειας για την εγκατάσταση, λειτουργία και εκμετάλλευση Δημόσιου Τηλεπικοινωνιακού Δικτύου Κινητών Επικοινωνιών 2ης γενιάς και την παροχή Δημόσιων Κινητών Τηλεπικοινωνιακών Υπηρεσιών 2ης γενιάς», στις διατάξεις του Ν.3431/2006». </w:t>
      </w:r>
    </w:p>
    <w:p w:rsidR="00A7340D" w:rsidRPr="008D394B" w:rsidRDefault="00A7340D" w:rsidP="003318FB">
      <w:pPr>
        <w:pStyle w:val="aa"/>
        <w:spacing w:line="360" w:lineRule="auto"/>
        <w:ind w:left="540" w:hanging="540"/>
      </w:pPr>
    </w:p>
    <w:p w:rsidR="00A7340D" w:rsidRPr="008D394B" w:rsidRDefault="00A7340D" w:rsidP="003318FB">
      <w:pPr>
        <w:pStyle w:val="aa"/>
        <w:spacing w:line="360" w:lineRule="auto"/>
        <w:ind w:left="540" w:hanging="540"/>
      </w:pPr>
      <w:r w:rsidRPr="008D394B">
        <w:lastRenderedPageBreak/>
        <w:t>ιζ.</w:t>
      </w:r>
      <w:r w:rsidRPr="008D394B">
        <w:tab/>
        <w:t xml:space="preserve">Την Απόφαση ΑΠ. EETT: 448/189/21-8-2007 «Προσαρμογή της  Απόφασης της ΕΕΤΤ ΑΠ 240/1/28-12-2001(ΦΕΚ 142/Β/2002), όπως αυτή τροποποιήθηκε με την Απόφασή της ΕΕΤΤ ΑΠ.: 261/138/28-8-2002 (ΦΕΚ 1162/Β/9-9-2002), που αφορά την Ειδική Άδεια Δικτύου και Υπηρεσιών Κινητής Τηλεφωνίας 2ης γενιάς της εταιρείας COSMOTΕ, στις διατάξεις του N.3431/2006». </w:t>
      </w:r>
    </w:p>
    <w:p w:rsidR="00A7340D" w:rsidRPr="008D394B" w:rsidRDefault="00A7340D" w:rsidP="003318FB">
      <w:pPr>
        <w:pStyle w:val="aa"/>
        <w:spacing w:line="360" w:lineRule="auto"/>
        <w:ind w:left="540" w:hanging="540"/>
      </w:pPr>
    </w:p>
    <w:p w:rsidR="00A7340D" w:rsidRPr="008D394B" w:rsidRDefault="00A7340D" w:rsidP="003318FB">
      <w:pPr>
        <w:pStyle w:val="30"/>
        <w:ind w:left="567" w:hanging="567"/>
        <w:rPr>
          <w:szCs w:val="24"/>
        </w:rPr>
      </w:pPr>
      <w:r w:rsidRPr="008D394B">
        <w:t>ιη.</w:t>
      </w:r>
      <w:r w:rsidRPr="008D394B">
        <w:tab/>
        <w:t xml:space="preserve">την </w:t>
      </w:r>
      <w:r w:rsidRPr="008D394B">
        <w:rPr>
          <w:szCs w:val="24"/>
        </w:rPr>
        <w:t xml:space="preserve">Οδηγία 2009/114/ΕΚ του Ευρωπαϊκού Κοινοβουλίου και του Συμβουλίου της 16ης Σεπτεμβρίου 2009, περί τροποποιήσεως της οδηγίας 87/372/ΕΟΚ του Συμβουλίου σχετικά με τις ζώνες συχνοτήτων που θα διατεθούν για τη συντονισμένη εισαγωγή των πανευρωπαϊκών ψηφιακών κυψελωτών δημόσιων επίγειων κινητών επικοινωνιών στην Κοινότητα  </w:t>
      </w:r>
    </w:p>
    <w:p w:rsidR="00A7340D" w:rsidRPr="008D394B" w:rsidRDefault="00A7340D" w:rsidP="00657F94">
      <w:pPr>
        <w:pStyle w:val="30"/>
        <w:ind w:left="567" w:hanging="567"/>
      </w:pPr>
      <w:r w:rsidRPr="008D394B">
        <w:rPr>
          <w:szCs w:val="24"/>
        </w:rPr>
        <w:t>ιθ.</w:t>
      </w:r>
      <w:r w:rsidRPr="008D394B">
        <w:rPr>
          <w:szCs w:val="24"/>
        </w:rPr>
        <w:tab/>
      </w:r>
      <w:r w:rsidRPr="008D394B">
        <w:t>την Απόφαση 2011/251/ΕΚ του Ευρωπαϊκού Κοινοβουλίου και του Συμβουλίου της 18ης Απριλίου 2011 σχετικά με την τροποποίηση της Οδηγίας 2009/766/ΕΚ σχετικά με την εναρμόνιση των ζωνών συχνοτήτων 900 MHz και 1800 MHz για επίγεια συστήματα ικανά να παρέχουν Πανευρωπαϊκές υπηρεσίες ηλεκτρονικών επικοινωνιών στην Κοινότητα.</w:t>
      </w:r>
    </w:p>
    <w:p w:rsidR="00A7340D" w:rsidRPr="008D394B" w:rsidRDefault="00A7340D" w:rsidP="00657F94">
      <w:pPr>
        <w:pStyle w:val="30"/>
        <w:spacing w:line="240" w:lineRule="auto"/>
        <w:ind w:left="567" w:hanging="567"/>
      </w:pPr>
      <w:r w:rsidRPr="008D394B">
        <w:t xml:space="preserve"> </w:t>
      </w:r>
    </w:p>
    <w:p w:rsidR="00A7340D" w:rsidRPr="008D394B" w:rsidRDefault="00A7340D" w:rsidP="00657F94">
      <w:pPr>
        <w:pStyle w:val="30"/>
        <w:ind w:left="567" w:hanging="567"/>
        <w:rPr>
          <w:szCs w:val="24"/>
        </w:rPr>
      </w:pPr>
      <w:r>
        <w:rPr>
          <w:szCs w:val="24"/>
        </w:rPr>
        <w:t>κ</w:t>
      </w:r>
      <w:r w:rsidRPr="008D394B">
        <w:rPr>
          <w:szCs w:val="24"/>
        </w:rPr>
        <w:t>.</w:t>
      </w:r>
      <w:r w:rsidRPr="008D394B">
        <w:rPr>
          <w:szCs w:val="24"/>
        </w:rPr>
        <w:tab/>
        <w:t xml:space="preserve">την Απόφαση </w:t>
      </w:r>
      <w:r w:rsidRPr="008D394B">
        <w:t>ΑΠ. EETT :</w:t>
      </w:r>
      <w:r w:rsidRPr="008D394B">
        <w:rPr>
          <w:szCs w:val="24"/>
        </w:rPr>
        <w:t xml:space="preserve"> 480/017/13.05.2008 «Καθορισμός των δεικτών ποιότητας των παρεχόμενων προς το κοινό υπηρεσιών ηλεκτρονικών επικοινωνιών και προσδιορισμός του περιεχομένου και της μορφής των προς δημοσίευση πληροφοριών καθώς και του τρόπου και χρόνου δημοσίευσής τους από τους παρόχους υπηρεσιών ηλεκτρονικών επικοινωνιών» (ΦΕΚ 1153/Β/2008).</w:t>
      </w:r>
    </w:p>
    <w:p w:rsidR="00A7340D" w:rsidRDefault="00A7340D" w:rsidP="003318FB">
      <w:pPr>
        <w:pStyle w:val="30"/>
        <w:ind w:left="567" w:hanging="567"/>
      </w:pPr>
    </w:p>
    <w:p w:rsidR="00A7340D" w:rsidRPr="009B06BA" w:rsidRDefault="00A7340D" w:rsidP="005F5CF3">
      <w:pPr>
        <w:pStyle w:val="30"/>
        <w:ind w:left="567" w:hanging="567"/>
        <w:rPr>
          <w:szCs w:val="24"/>
        </w:rPr>
      </w:pPr>
      <w:r w:rsidRPr="009B06BA">
        <w:rPr>
          <w:szCs w:val="24"/>
        </w:rPr>
        <w:t>κα.</w:t>
      </w:r>
      <w:r w:rsidRPr="009B06BA">
        <w:rPr>
          <w:szCs w:val="24"/>
        </w:rPr>
        <w:tab/>
        <w:t xml:space="preserve">την Απόφαση </w:t>
      </w:r>
      <w:r w:rsidRPr="009B06BA">
        <w:t xml:space="preserve">ΑΠ. EETT: </w:t>
      </w:r>
      <w:r>
        <w:t>622/01</w:t>
      </w:r>
      <w:r w:rsidRPr="009B06BA">
        <w:rPr>
          <w:szCs w:val="24"/>
        </w:rPr>
        <w:t xml:space="preserve">/01-10-2011  αναφορικά με την Έγκριση του Τεύχους Προκήρυξης της Δημοπρασίας για τη χορήγηση Δικαιωμάτων Χρήσης Ραδιοσυχνοτήτων στις ζώνες των 900 </w:t>
      </w:r>
      <w:r w:rsidRPr="009B06BA">
        <w:rPr>
          <w:szCs w:val="24"/>
          <w:lang w:val="en-US"/>
        </w:rPr>
        <w:t>MHz</w:t>
      </w:r>
      <w:r w:rsidRPr="009B06BA">
        <w:rPr>
          <w:szCs w:val="24"/>
        </w:rPr>
        <w:t xml:space="preserve"> και 1800 ΜΗ</w:t>
      </w:r>
      <w:r w:rsidRPr="009B06BA">
        <w:rPr>
          <w:szCs w:val="24"/>
          <w:lang w:val="en-US"/>
        </w:rPr>
        <w:t>z</w:t>
      </w:r>
      <w:r w:rsidRPr="009B06BA">
        <w:rPr>
          <w:szCs w:val="24"/>
        </w:rPr>
        <w:t xml:space="preserve"> </w:t>
      </w:r>
    </w:p>
    <w:p w:rsidR="00A7340D" w:rsidRPr="009B06BA" w:rsidRDefault="00A7340D" w:rsidP="005F5CF3">
      <w:pPr>
        <w:pStyle w:val="30"/>
        <w:ind w:left="567" w:hanging="567"/>
        <w:rPr>
          <w:szCs w:val="24"/>
        </w:rPr>
      </w:pPr>
    </w:p>
    <w:p w:rsidR="00A7340D" w:rsidRPr="005F5CF3" w:rsidRDefault="00A7340D" w:rsidP="005F5CF3">
      <w:pPr>
        <w:pStyle w:val="30"/>
        <w:ind w:left="567" w:hanging="567"/>
        <w:rPr>
          <w:szCs w:val="24"/>
        </w:rPr>
      </w:pPr>
      <w:r w:rsidRPr="009B06BA">
        <w:rPr>
          <w:szCs w:val="24"/>
        </w:rPr>
        <w:t>κβ.</w:t>
      </w:r>
      <w:r w:rsidRPr="009B06BA">
        <w:rPr>
          <w:szCs w:val="24"/>
        </w:rPr>
        <w:tab/>
        <w:t xml:space="preserve">την Απόφαση </w:t>
      </w:r>
      <w:r w:rsidRPr="009B06BA">
        <w:t xml:space="preserve">ΑΠ. EETT: </w:t>
      </w:r>
      <w:r w:rsidRPr="009B06BA">
        <w:rPr>
          <w:szCs w:val="24"/>
        </w:rPr>
        <w:t>υπ’ αριθμ. ………………… με την οποία ανακηρύσσονται οι Υπερθεματιστές σύμφωνα με τη διαδικασία η οποία προβλέπεται στην υπ’ αριθμ. ………………./01-10-2011 Απόφαση της Ολομέλειας της ΕΕΤΤ.</w:t>
      </w:r>
    </w:p>
    <w:p w:rsidR="00A7340D" w:rsidRPr="008D394B" w:rsidRDefault="00A7340D" w:rsidP="003318FB">
      <w:pPr>
        <w:pStyle w:val="30"/>
        <w:ind w:left="567" w:hanging="567"/>
      </w:pPr>
    </w:p>
    <w:p w:rsidR="00A7340D" w:rsidRPr="008D394B" w:rsidRDefault="00A7340D" w:rsidP="003318FB">
      <w:pPr>
        <w:pStyle w:val="-HTML"/>
        <w:spacing w:line="360" w:lineRule="auto"/>
        <w:jc w:val="both"/>
        <w:rPr>
          <w:rFonts w:ascii="Times New Roman" w:hAnsi="Times New Roman"/>
          <w:b w:val="0"/>
          <w:bCs/>
          <w:color w:val="auto"/>
          <w:sz w:val="22"/>
          <w:szCs w:val="21"/>
        </w:rPr>
      </w:pPr>
    </w:p>
    <w:p w:rsidR="00A7340D" w:rsidRPr="008D394B" w:rsidRDefault="00A7340D" w:rsidP="003318FB">
      <w:pPr>
        <w:spacing w:after="240" w:line="360" w:lineRule="auto"/>
        <w:ind w:left="20"/>
        <w:jc w:val="center"/>
        <w:rPr>
          <w:lang w:val="el-GR"/>
        </w:rPr>
      </w:pPr>
      <w:r w:rsidRPr="008D394B">
        <w:rPr>
          <w:b/>
          <w:lang w:val="el-GR"/>
        </w:rPr>
        <w:t>Αποφασίζει:</w:t>
      </w:r>
    </w:p>
    <w:p w:rsidR="00A7340D" w:rsidRPr="008D394B" w:rsidRDefault="00A7340D" w:rsidP="00542376">
      <w:pPr>
        <w:pStyle w:val="-HTML"/>
        <w:spacing w:after="240" w:line="360" w:lineRule="atLeast"/>
        <w:ind w:left="0"/>
        <w:jc w:val="both"/>
        <w:rPr>
          <w:rFonts w:ascii="Times New Roman" w:hAnsi="Times New Roman"/>
          <w:b w:val="0"/>
          <w:color w:val="auto"/>
          <w:sz w:val="22"/>
        </w:rPr>
      </w:pPr>
      <w:r w:rsidRPr="008D394B">
        <w:rPr>
          <w:rFonts w:ascii="Times New Roman" w:hAnsi="Times New Roman"/>
          <w:b w:val="0"/>
          <w:color w:val="auto"/>
          <w:sz w:val="22"/>
        </w:rPr>
        <w:t xml:space="preserve">Χορηγεί Δικαίωμα Χρήσης Ραδιοσυχνοτήτων, για την εγκατάσταση, λειτουργία και εκμετάλλευση Δημόσιου Δικτύου Ηλεκτρονικών Επικοινωνιών και την παροχή διαθέσιμων </w:t>
      </w:r>
      <w:r w:rsidRPr="008D394B">
        <w:rPr>
          <w:rFonts w:ascii="Times New Roman" w:hAnsi="Times New Roman"/>
          <w:b w:val="0"/>
          <w:color w:val="auto"/>
          <w:sz w:val="22"/>
        </w:rPr>
        <w:lastRenderedPageBreak/>
        <w:t>στο κοινό Υπηρεσιών Ηλεκτρονικών Επικοινωνιών στη ζώνη των ……….ΜΗz, στην εταιρεία με την επωνυμία «…………», που εδρεύει ………………., με Αριθμό Μητρώου Ανωνύμων Εταιρειών (ΑΡ.Μ.Α.Ε) ………….και AΦM ……………… (εφεξής «ο Kάτοχος του Δικαιώματος Χρήσης Ραδιοσυχνοτήτων »).</w:t>
      </w:r>
    </w:p>
    <w:p w:rsidR="00A7340D" w:rsidRPr="008D394B" w:rsidRDefault="00A7340D" w:rsidP="003318FB">
      <w:pPr>
        <w:pStyle w:val="1"/>
        <w:spacing w:after="240" w:line="360" w:lineRule="atLeast"/>
        <w:rPr>
          <w:b w:val="0"/>
          <w:bCs/>
          <w:sz w:val="22"/>
          <w:szCs w:val="21"/>
        </w:rPr>
      </w:pPr>
    </w:p>
    <w:p w:rsidR="00A7340D" w:rsidRPr="008D394B" w:rsidRDefault="00A7340D" w:rsidP="0052138F">
      <w:pPr>
        <w:pStyle w:val="-HTML"/>
        <w:ind w:left="0"/>
        <w:jc w:val="center"/>
        <w:rPr>
          <w:rFonts w:ascii="Times New Roman" w:hAnsi="Times New Roman"/>
          <w:bCs/>
          <w:color w:val="auto"/>
          <w:sz w:val="22"/>
        </w:rPr>
      </w:pPr>
      <w:r w:rsidRPr="008D394B">
        <w:rPr>
          <w:b w:val="0"/>
          <w:bCs/>
          <w:sz w:val="22"/>
          <w:szCs w:val="21"/>
        </w:rPr>
        <w:t xml:space="preserve"> </w:t>
      </w:r>
      <w:r w:rsidRPr="008D394B">
        <w:rPr>
          <w:rFonts w:ascii="Times New Roman" w:hAnsi="Times New Roman"/>
          <w:bCs/>
          <w:color w:val="auto"/>
          <w:sz w:val="22"/>
        </w:rPr>
        <w:t>Άρθρο 1</w:t>
      </w:r>
    </w:p>
    <w:p w:rsidR="00A7340D" w:rsidRPr="008D394B" w:rsidRDefault="00A7340D" w:rsidP="0052138F">
      <w:pPr>
        <w:pStyle w:val="-HTML"/>
        <w:ind w:left="0"/>
        <w:jc w:val="center"/>
        <w:rPr>
          <w:rFonts w:ascii="Times New Roman" w:hAnsi="Times New Roman"/>
          <w:bCs/>
          <w:color w:val="auto"/>
          <w:sz w:val="22"/>
        </w:rPr>
      </w:pPr>
    </w:p>
    <w:p w:rsidR="00A7340D" w:rsidRPr="008D394B" w:rsidRDefault="00A7340D" w:rsidP="0052138F">
      <w:pPr>
        <w:pStyle w:val="-HTML"/>
        <w:ind w:left="0"/>
        <w:jc w:val="center"/>
        <w:rPr>
          <w:rFonts w:ascii="Times New Roman" w:hAnsi="Times New Roman"/>
          <w:bCs/>
          <w:color w:val="auto"/>
          <w:sz w:val="22"/>
        </w:rPr>
      </w:pPr>
      <w:r w:rsidRPr="008D394B">
        <w:rPr>
          <w:rFonts w:ascii="Times New Roman" w:hAnsi="Times New Roman"/>
          <w:bCs/>
          <w:color w:val="auto"/>
          <w:sz w:val="22"/>
        </w:rPr>
        <w:t>Oρισμοί</w:t>
      </w:r>
    </w:p>
    <w:p w:rsidR="00A7340D" w:rsidRPr="008D394B" w:rsidRDefault="00A7340D" w:rsidP="003318FB">
      <w:pPr>
        <w:pStyle w:val="-HTML"/>
        <w:spacing w:after="240" w:line="360" w:lineRule="atLeast"/>
        <w:ind w:left="0"/>
        <w:jc w:val="both"/>
        <w:rPr>
          <w:rFonts w:ascii="Times New Roman" w:hAnsi="Times New Roman"/>
          <w:b w:val="0"/>
          <w:color w:val="auto"/>
          <w:sz w:val="22"/>
        </w:rPr>
      </w:pPr>
      <w:r w:rsidRPr="008D394B">
        <w:rPr>
          <w:rFonts w:ascii="Times New Roman" w:hAnsi="Times New Roman"/>
          <w:b w:val="0"/>
          <w:color w:val="auto"/>
          <w:sz w:val="22"/>
        </w:rPr>
        <w:t>Λέξεις ή φράσεις, οι οποίες χρησιμοποιούνται στο παρόν Δικαίωμα Χρήσης Ραδιοσυχνοτήτων, έχουν την έννοια η οποία τους αποδίδεται στο παρόν άρθρο, ή, στην περίπτωση που δεν αναφέρονται σε αυτό, στον Ν.3431/2006</w:t>
      </w:r>
      <w:r w:rsidRPr="008D394B">
        <w:rPr>
          <w:rFonts w:ascii="Times New Roman" w:hAnsi="Times New Roman"/>
          <w:sz w:val="22"/>
        </w:rPr>
        <w:t xml:space="preserve"> </w:t>
      </w:r>
      <w:r w:rsidRPr="008D394B">
        <w:rPr>
          <w:rFonts w:ascii="Times New Roman" w:hAnsi="Times New Roman"/>
          <w:b w:val="0"/>
          <w:color w:val="auto"/>
          <w:sz w:val="22"/>
        </w:rPr>
        <w:t>και τη λοιπή νομοθεσία περί ηλεκτρονικών επικοινωνιών, ή, σε περίπτωση που δεν αναφέρονται σε αυτή, στο σχετικό δευτερογενές δίκαιο της Ευρωπαϊκής Ένωσης, ή, σε περίπτωση που δεν αναφέρονται σε αυτό, στο Διεθνή Κανονισμό Ραδιοεπικοινωνιών, όπως εκάστοτε ισχύει.</w:t>
      </w:r>
    </w:p>
    <w:p w:rsidR="00A7340D" w:rsidRPr="008D394B" w:rsidRDefault="00A7340D" w:rsidP="003318FB">
      <w:pPr>
        <w:pStyle w:val="-HTML"/>
        <w:spacing w:after="240" w:line="360" w:lineRule="atLeast"/>
        <w:ind w:left="0"/>
        <w:jc w:val="both"/>
        <w:rPr>
          <w:rFonts w:ascii="Times New Roman" w:hAnsi="Times New Roman"/>
          <w:b w:val="0"/>
          <w:color w:val="auto"/>
          <w:sz w:val="22"/>
        </w:rPr>
      </w:pPr>
      <w:r w:rsidRPr="008D394B">
        <w:rPr>
          <w:rFonts w:ascii="Times New Roman" w:hAnsi="Times New Roman"/>
          <w:b w:val="0"/>
          <w:color w:val="auto"/>
          <w:sz w:val="22"/>
        </w:rPr>
        <w:t>Ειδικότερα, οι παρακάτω όροι έχουν την ακόλουθη έννοια:</w:t>
      </w:r>
    </w:p>
    <w:p w:rsidR="00A7340D" w:rsidRPr="008D394B" w:rsidRDefault="00A7340D" w:rsidP="003318FB">
      <w:pPr>
        <w:spacing w:after="120" w:line="360" w:lineRule="atLeast"/>
        <w:ind w:left="709" w:hanging="709"/>
        <w:jc w:val="both"/>
        <w:rPr>
          <w:lang w:val="el-GR"/>
        </w:rPr>
      </w:pPr>
      <w:r w:rsidRPr="008D394B">
        <w:rPr>
          <w:lang w:val="el-GR"/>
        </w:rPr>
        <w:t>1.</w:t>
      </w:r>
      <w:r w:rsidRPr="008D394B">
        <w:rPr>
          <w:lang w:val="el-GR"/>
        </w:rPr>
        <w:tab/>
      </w:r>
      <w:r w:rsidRPr="008D394B">
        <w:rPr>
          <w:b/>
          <w:lang w:val="el-GR"/>
        </w:rPr>
        <w:t>Δημόσιο Δίκτυο Ηλεκτρονικών Επικοινωνιών Κινητής Υπηρεσίας:</w:t>
      </w:r>
      <w:r w:rsidRPr="008D394B">
        <w:rPr>
          <w:lang w:val="el-GR"/>
        </w:rPr>
        <w:t xml:space="preserve"> Νοείται το Δημόσιο Δίκτυο Ηλεκτρονικών Επικοινωνιών, του οποίου τα τερματικά σημεία δεν βρίσκονται σε σταθερές θέσεις και η επικοινωνία με αυτά γίνεται μέσω ραδιοκυμάτων.</w:t>
      </w:r>
    </w:p>
    <w:p w:rsidR="00A7340D" w:rsidRPr="008D394B" w:rsidRDefault="00A7340D" w:rsidP="003318FB">
      <w:pPr>
        <w:pStyle w:val="-HTML"/>
        <w:tabs>
          <w:tab w:val="clear" w:pos="916"/>
        </w:tabs>
        <w:spacing w:after="120" w:line="360" w:lineRule="atLeast"/>
        <w:ind w:left="709" w:hanging="709"/>
        <w:jc w:val="both"/>
        <w:rPr>
          <w:rFonts w:ascii="Times New Roman" w:hAnsi="Times New Roman"/>
          <w:b w:val="0"/>
          <w:color w:val="auto"/>
          <w:sz w:val="22"/>
        </w:rPr>
      </w:pPr>
      <w:r w:rsidRPr="008D394B">
        <w:rPr>
          <w:rFonts w:ascii="Times New Roman" w:hAnsi="Times New Roman"/>
          <w:b w:val="0"/>
          <w:color w:val="auto"/>
          <w:sz w:val="22"/>
        </w:rPr>
        <w:t>2.</w:t>
      </w:r>
      <w:r w:rsidRPr="008D394B">
        <w:rPr>
          <w:rFonts w:ascii="Times New Roman" w:hAnsi="Times New Roman"/>
          <w:b w:val="0"/>
          <w:color w:val="auto"/>
          <w:sz w:val="22"/>
        </w:rPr>
        <w:tab/>
      </w:r>
      <w:r w:rsidRPr="008D394B">
        <w:rPr>
          <w:rFonts w:ascii="Times New Roman" w:hAnsi="Times New Roman"/>
          <w:color w:val="auto"/>
          <w:sz w:val="22"/>
        </w:rPr>
        <w:t>Δημόσιες Υπηρεσίες Κινητών Ηλεκτρονικών Επικοινωνιών:</w:t>
      </w:r>
      <w:r w:rsidRPr="008D394B">
        <w:rPr>
          <w:rFonts w:ascii="Times New Roman" w:hAnsi="Times New Roman"/>
          <w:b w:val="0"/>
          <w:color w:val="auto"/>
          <w:sz w:val="22"/>
        </w:rPr>
        <w:t xml:space="preserve"> Νοούνται οι διαθέσιμες στο κοινό Υπηρεσίες Ηλεκτρονικών Επικοινωνιών των οποίων η παροχή συνίσταται, εν όλω ή εν μέρει, στην εγκατάσταση ραδιοεπικοινωνιών με έναν κινητό Χρήστη και οι οποίες χρησιμοποιούν, εν όλω ή εν μέρει, ένα Δημόσιο Δίκτυο Κινητών Επικοινωνιών.</w:t>
      </w:r>
    </w:p>
    <w:p w:rsidR="00A7340D" w:rsidRPr="008D394B" w:rsidRDefault="00A7340D" w:rsidP="003318FB">
      <w:pPr>
        <w:pStyle w:val="-HTML"/>
        <w:tabs>
          <w:tab w:val="clear" w:pos="916"/>
        </w:tabs>
        <w:spacing w:after="120" w:line="360" w:lineRule="atLeast"/>
        <w:ind w:left="709" w:hanging="709"/>
        <w:jc w:val="both"/>
        <w:rPr>
          <w:rFonts w:ascii="Times New Roman" w:hAnsi="Times New Roman"/>
          <w:b w:val="0"/>
          <w:color w:val="auto"/>
          <w:sz w:val="22"/>
        </w:rPr>
      </w:pPr>
      <w:r w:rsidRPr="008D394B">
        <w:rPr>
          <w:rFonts w:ascii="Times New Roman" w:hAnsi="Times New Roman"/>
          <w:b w:val="0"/>
          <w:color w:val="auto"/>
          <w:sz w:val="22"/>
        </w:rPr>
        <w:t>3.</w:t>
      </w:r>
      <w:r w:rsidRPr="008D394B">
        <w:rPr>
          <w:rFonts w:ascii="Times New Roman" w:hAnsi="Times New Roman"/>
          <w:color w:val="auto"/>
          <w:sz w:val="22"/>
        </w:rPr>
        <w:tab/>
        <w:t>Εκπλειστηρίασμα:</w:t>
      </w:r>
      <w:r w:rsidRPr="008D394B">
        <w:rPr>
          <w:rFonts w:ascii="Times New Roman" w:hAnsi="Times New Roman"/>
          <w:b w:val="0"/>
          <w:color w:val="auto"/>
          <w:sz w:val="22"/>
        </w:rPr>
        <w:t xml:space="preserve"> Η Προσφορά που είχε γίνει από την ……… στην δημοπρασία για τη Χορήγηση των δικαιωμάτων χρήσης ραδιοσυχνοτήτων που αναφέρονται στο παρόν κείμενο, σύμφωνα με το Τεύχος Προκήρυξης της δημοπρασίας, το οποίο εγκρίθηκε με την υπ’ αριθμ. </w:t>
      </w:r>
      <w:r>
        <w:rPr>
          <w:rFonts w:ascii="Times New Roman" w:hAnsi="Times New Roman"/>
          <w:b w:val="0"/>
          <w:color w:val="auto"/>
          <w:sz w:val="22"/>
        </w:rPr>
        <w:t xml:space="preserve">622/01/01-10-2011 </w:t>
      </w:r>
      <w:r w:rsidRPr="008D394B">
        <w:rPr>
          <w:rFonts w:ascii="Times New Roman" w:hAnsi="Times New Roman"/>
          <w:b w:val="0"/>
          <w:color w:val="auto"/>
          <w:sz w:val="22"/>
        </w:rPr>
        <w:t>Απόφαση της Ολομέλειας της ΕΕΤΤ, και βάση της οποίας το Δικαίωμα Χρήσης Ραδιοσυχνοτήτων κατακυρώθηκε στην ……………</w:t>
      </w:r>
    </w:p>
    <w:p w:rsidR="00A7340D" w:rsidRPr="008D394B" w:rsidRDefault="00A7340D" w:rsidP="003318FB">
      <w:pPr>
        <w:pStyle w:val="-HTML"/>
        <w:tabs>
          <w:tab w:val="clear" w:pos="916"/>
          <w:tab w:val="left" w:pos="709"/>
        </w:tabs>
        <w:spacing w:after="120" w:line="360" w:lineRule="atLeast"/>
        <w:ind w:left="709" w:hanging="709"/>
        <w:jc w:val="both"/>
        <w:rPr>
          <w:rFonts w:ascii="Times New Roman" w:hAnsi="Times New Roman"/>
          <w:b w:val="0"/>
          <w:color w:val="auto"/>
          <w:sz w:val="22"/>
        </w:rPr>
      </w:pPr>
      <w:r w:rsidRPr="008D394B">
        <w:rPr>
          <w:rFonts w:ascii="Times New Roman" w:hAnsi="Times New Roman"/>
          <w:b w:val="0"/>
          <w:color w:val="auto"/>
          <w:sz w:val="22"/>
        </w:rPr>
        <w:t>4.</w:t>
      </w:r>
      <w:r w:rsidRPr="008D394B">
        <w:rPr>
          <w:rFonts w:ascii="Times New Roman" w:hAnsi="Times New Roman"/>
          <w:b w:val="0"/>
          <w:color w:val="auto"/>
          <w:sz w:val="22"/>
        </w:rPr>
        <w:tab/>
      </w:r>
      <w:r w:rsidRPr="008D394B">
        <w:rPr>
          <w:rFonts w:ascii="Times New Roman" w:hAnsi="Times New Roman"/>
          <w:color w:val="auto"/>
          <w:sz w:val="22"/>
        </w:rPr>
        <w:t>Ζώνη των 900 ΜΗz:</w:t>
      </w:r>
      <w:r w:rsidRPr="008D394B">
        <w:rPr>
          <w:rFonts w:ascii="Times New Roman" w:hAnsi="Times New Roman"/>
          <w:b w:val="0"/>
          <w:color w:val="auto"/>
          <w:sz w:val="22"/>
        </w:rPr>
        <w:t xml:space="preserve"> Η ζώνη του φάσματος ραδιοσυχνοτήτων στο εύρος 880-905 </w:t>
      </w:r>
      <w:r w:rsidRPr="008D394B">
        <w:rPr>
          <w:rFonts w:ascii="Times New Roman" w:hAnsi="Times New Roman"/>
          <w:b w:val="0"/>
          <w:color w:val="auto"/>
          <w:sz w:val="22"/>
          <w:lang w:val="en-US"/>
        </w:rPr>
        <w:t>MHz</w:t>
      </w:r>
      <w:r w:rsidRPr="008D394B">
        <w:rPr>
          <w:rFonts w:ascii="Times New Roman" w:hAnsi="Times New Roman"/>
          <w:b w:val="0"/>
          <w:color w:val="auto"/>
          <w:sz w:val="22"/>
        </w:rPr>
        <w:t xml:space="preserve"> σε ζεύγος με την 925-950</w:t>
      </w:r>
      <w:r w:rsidRPr="008D394B">
        <w:rPr>
          <w:rFonts w:ascii="Times New Roman" w:hAnsi="Times New Roman"/>
          <w:b w:val="0"/>
          <w:color w:val="auto"/>
          <w:sz w:val="22"/>
          <w:lang w:val="en-US"/>
        </w:rPr>
        <w:t>MHz</w:t>
      </w:r>
    </w:p>
    <w:p w:rsidR="00A7340D" w:rsidRPr="008D394B" w:rsidRDefault="00A7340D" w:rsidP="003318FB">
      <w:pPr>
        <w:pStyle w:val="-HTML"/>
        <w:tabs>
          <w:tab w:val="clear" w:pos="916"/>
          <w:tab w:val="left" w:pos="709"/>
        </w:tabs>
        <w:spacing w:after="120" w:line="360" w:lineRule="atLeast"/>
        <w:ind w:left="709" w:hanging="709"/>
        <w:jc w:val="both"/>
        <w:rPr>
          <w:rFonts w:ascii="Times New Roman" w:hAnsi="Times New Roman"/>
          <w:b w:val="0"/>
          <w:color w:val="auto"/>
          <w:sz w:val="22"/>
        </w:rPr>
      </w:pPr>
      <w:r w:rsidRPr="008D394B">
        <w:rPr>
          <w:rFonts w:ascii="Times New Roman" w:hAnsi="Times New Roman"/>
          <w:b w:val="0"/>
          <w:color w:val="auto"/>
          <w:sz w:val="22"/>
        </w:rPr>
        <w:t>5.</w:t>
      </w:r>
      <w:r w:rsidRPr="008D394B">
        <w:rPr>
          <w:rFonts w:ascii="Times New Roman" w:hAnsi="Times New Roman"/>
          <w:b w:val="0"/>
          <w:color w:val="auto"/>
          <w:sz w:val="22"/>
        </w:rPr>
        <w:tab/>
      </w:r>
      <w:r w:rsidRPr="008D394B">
        <w:rPr>
          <w:rFonts w:ascii="Times New Roman" w:hAnsi="Times New Roman"/>
          <w:color w:val="auto"/>
          <w:sz w:val="22"/>
        </w:rPr>
        <w:t>Ζώνη των 1800 ΜΗz:</w:t>
      </w:r>
      <w:r w:rsidRPr="008D394B">
        <w:rPr>
          <w:rFonts w:ascii="Times New Roman" w:hAnsi="Times New Roman"/>
          <w:b w:val="0"/>
          <w:color w:val="auto"/>
          <w:sz w:val="22"/>
        </w:rPr>
        <w:t xml:space="preserve"> </w:t>
      </w:r>
      <w:bookmarkStart w:id="19" w:name="OLE_LINK3"/>
      <w:r w:rsidRPr="008D394B">
        <w:rPr>
          <w:rFonts w:ascii="Times New Roman" w:hAnsi="Times New Roman"/>
          <w:b w:val="0"/>
          <w:color w:val="auto"/>
          <w:sz w:val="22"/>
        </w:rPr>
        <w:t xml:space="preserve">Η ζώνη του φάσματος ραδιοσυχνοτήτων στο εύρος 1805-1880 </w:t>
      </w:r>
      <w:r w:rsidRPr="008D394B">
        <w:rPr>
          <w:rFonts w:ascii="Times New Roman" w:hAnsi="Times New Roman"/>
          <w:b w:val="0"/>
          <w:color w:val="auto"/>
          <w:sz w:val="22"/>
          <w:lang w:val="en-US"/>
        </w:rPr>
        <w:t>MHz</w:t>
      </w:r>
      <w:r w:rsidRPr="008D394B">
        <w:rPr>
          <w:rFonts w:ascii="Times New Roman" w:hAnsi="Times New Roman"/>
          <w:b w:val="0"/>
          <w:color w:val="auto"/>
          <w:sz w:val="22"/>
        </w:rPr>
        <w:t xml:space="preserve"> σε ζεύγος με την 1705-1785 </w:t>
      </w:r>
      <w:r w:rsidRPr="008D394B">
        <w:rPr>
          <w:rFonts w:ascii="Times New Roman" w:hAnsi="Times New Roman"/>
          <w:b w:val="0"/>
          <w:color w:val="auto"/>
          <w:sz w:val="22"/>
          <w:lang w:val="en-US"/>
        </w:rPr>
        <w:t>MHz</w:t>
      </w:r>
      <w:bookmarkEnd w:id="19"/>
      <w:r w:rsidRPr="008D394B">
        <w:rPr>
          <w:rFonts w:ascii="Times New Roman" w:hAnsi="Times New Roman"/>
          <w:b w:val="0"/>
          <w:color w:val="auto"/>
          <w:sz w:val="22"/>
        </w:rPr>
        <w:t>.</w:t>
      </w:r>
    </w:p>
    <w:p w:rsidR="00A7340D" w:rsidRPr="008D394B" w:rsidRDefault="00A7340D" w:rsidP="003318FB">
      <w:pPr>
        <w:pStyle w:val="-HTML"/>
        <w:tabs>
          <w:tab w:val="clear" w:pos="916"/>
          <w:tab w:val="left" w:pos="709"/>
        </w:tabs>
        <w:spacing w:after="120" w:line="360" w:lineRule="atLeast"/>
        <w:ind w:left="709" w:hanging="709"/>
        <w:jc w:val="both"/>
        <w:rPr>
          <w:rFonts w:ascii="Times New Roman" w:hAnsi="Times New Roman"/>
          <w:b w:val="0"/>
          <w:color w:val="auto"/>
          <w:sz w:val="22"/>
        </w:rPr>
      </w:pPr>
      <w:r w:rsidRPr="008D394B">
        <w:rPr>
          <w:rFonts w:ascii="Times New Roman" w:hAnsi="Times New Roman"/>
          <w:b w:val="0"/>
          <w:color w:val="auto"/>
          <w:sz w:val="22"/>
        </w:rPr>
        <w:lastRenderedPageBreak/>
        <w:t>6.</w:t>
      </w:r>
      <w:r w:rsidRPr="008D394B">
        <w:rPr>
          <w:rFonts w:ascii="Times New Roman" w:hAnsi="Times New Roman"/>
          <w:b w:val="0"/>
          <w:color w:val="auto"/>
          <w:sz w:val="22"/>
        </w:rPr>
        <w:tab/>
      </w:r>
      <w:r w:rsidRPr="008D394B">
        <w:rPr>
          <w:rFonts w:ascii="Times New Roman" w:hAnsi="Times New Roman"/>
          <w:color w:val="auto"/>
          <w:sz w:val="22"/>
        </w:rPr>
        <w:t>Ζώνη των 2100 ΜΗz:</w:t>
      </w:r>
      <w:r w:rsidRPr="008D394B">
        <w:rPr>
          <w:rFonts w:ascii="Times New Roman" w:hAnsi="Times New Roman"/>
          <w:b w:val="0"/>
          <w:color w:val="auto"/>
          <w:sz w:val="22"/>
        </w:rPr>
        <w:t xml:space="preserve"> Η ζώνη του φάσματος ραδιοσυχνοτήτων στο εύρος 1885-2025 </w:t>
      </w:r>
      <w:r w:rsidRPr="008D394B">
        <w:rPr>
          <w:rFonts w:ascii="Times New Roman" w:hAnsi="Times New Roman"/>
          <w:b w:val="0"/>
          <w:color w:val="auto"/>
          <w:sz w:val="22"/>
          <w:lang w:val="en-US"/>
        </w:rPr>
        <w:t>MHz</w:t>
      </w:r>
      <w:r w:rsidRPr="008D394B">
        <w:rPr>
          <w:rFonts w:ascii="Times New Roman" w:hAnsi="Times New Roman"/>
          <w:b w:val="0"/>
          <w:color w:val="auto"/>
          <w:sz w:val="22"/>
        </w:rPr>
        <w:t xml:space="preserve"> σε ζεύγος με την 2110-2200 </w:t>
      </w:r>
      <w:r w:rsidRPr="008D394B">
        <w:rPr>
          <w:rFonts w:ascii="Times New Roman" w:hAnsi="Times New Roman"/>
          <w:b w:val="0"/>
          <w:color w:val="auto"/>
          <w:sz w:val="22"/>
          <w:lang w:val="en-US"/>
        </w:rPr>
        <w:t>MHz</w:t>
      </w:r>
    </w:p>
    <w:p w:rsidR="00A7340D" w:rsidRPr="008D394B" w:rsidRDefault="00A7340D" w:rsidP="00F8727F">
      <w:pPr>
        <w:pStyle w:val="-HTML"/>
        <w:tabs>
          <w:tab w:val="clear" w:pos="916"/>
        </w:tabs>
        <w:spacing w:after="120" w:line="360" w:lineRule="atLeast"/>
        <w:ind w:left="709" w:hanging="709"/>
        <w:jc w:val="both"/>
        <w:rPr>
          <w:rFonts w:ascii="Times New Roman" w:hAnsi="Times New Roman"/>
          <w:b w:val="0"/>
          <w:bCs/>
          <w:color w:val="auto"/>
          <w:sz w:val="22"/>
        </w:rPr>
      </w:pPr>
      <w:r w:rsidRPr="008D394B">
        <w:rPr>
          <w:rFonts w:ascii="Times New Roman" w:hAnsi="Times New Roman"/>
          <w:b w:val="0"/>
          <w:bCs/>
          <w:color w:val="auto"/>
          <w:sz w:val="22"/>
        </w:rPr>
        <w:t>7.</w:t>
      </w:r>
      <w:r w:rsidRPr="008D394B">
        <w:rPr>
          <w:rFonts w:ascii="Times New Roman" w:hAnsi="Times New Roman"/>
          <w:b w:val="0"/>
          <w:bCs/>
          <w:color w:val="auto"/>
          <w:sz w:val="22"/>
        </w:rPr>
        <w:tab/>
      </w:r>
      <w:r w:rsidRPr="008D394B">
        <w:rPr>
          <w:rFonts w:ascii="Times New Roman" w:hAnsi="Times New Roman"/>
          <w:bCs/>
          <w:color w:val="auto"/>
          <w:sz w:val="22"/>
        </w:rPr>
        <w:t>Νεοεισερχόμενος Πάροχος:</w:t>
      </w:r>
      <w:r w:rsidRPr="008D394B">
        <w:rPr>
          <w:rFonts w:ascii="Times New Roman" w:hAnsi="Times New Roman"/>
          <w:b w:val="0"/>
          <w:bCs/>
          <w:color w:val="auto"/>
          <w:sz w:val="22"/>
        </w:rPr>
        <w:t xml:space="preserve"> Είναι κάθε Επιχείρηση που δεν είναι Υφιστάμενος Πάροχος.</w:t>
      </w:r>
    </w:p>
    <w:p w:rsidR="00A7340D" w:rsidRPr="008D394B" w:rsidRDefault="00A7340D" w:rsidP="00F8727F">
      <w:pPr>
        <w:spacing w:after="120" w:line="360" w:lineRule="atLeast"/>
        <w:ind w:left="709" w:hanging="709"/>
        <w:jc w:val="both"/>
        <w:rPr>
          <w:lang w:val="el-GR"/>
        </w:rPr>
      </w:pPr>
      <w:r w:rsidRPr="008D394B">
        <w:rPr>
          <w:lang w:val="el-GR"/>
        </w:rPr>
        <w:t>8.</w:t>
      </w:r>
      <w:r w:rsidRPr="008D394B">
        <w:rPr>
          <w:lang w:val="el-GR"/>
        </w:rPr>
        <w:tab/>
      </w:r>
      <w:r w:rsidRPr="008D394B">
        <w:rPr>
          <w:b/>
          <w:lang w:val="el-GR"/>
        </w:rPr>
        <w:t>Υφιστάμενος Πάροχος:</w:t>
      </w:r>
      <w:r w:rsidRPr="008D394B">
        <w:rPr>
          <w:lang w:val="el-GR"/>
        </w:rPr>
        <w:t xml:space="preserve"> Οποιοσδήποτε κάτοχος Δικαιώματος Χρήσης Ραδιοσυχνοτήτων στις ζώνες των 900 </w:t>
      </w:r>
      <w:r w:rsidRPr="008D394B">
        <w:rPr>
          <w:lang w:val="en-US"/>
        </w:rPr>
        <w:t>MHz</w:t>
      </w:r>
      <w:r w:rsidRPr="008D394B">
        <w:rPr>
          <w:lang w:val="el-GR"/>
        </w:rPr>
        <w:t xml:space="preserve"> και 1800</w:t>
      </w:r>
      <w:r w:rsidRPr="008D394B">
        <w:rPr>
          <w:lang w:val="en-US"/>
        </w:rPr>
        <w:t>MHz</w:t>
      </w:r>
      <w:r w:rsidRPr="008D394B">
        <w:rPr>
          <w:lang w:val="el-GR"/>
        </w:rPr>
        <w:t xml:space="preserve"> στην Ελλάδα πριν την ολοκλήρωση της διαδικασίας με την οποία χορηγείται το παρόν. </w:t>
      </w:r>
    </w:p>
    <w:p w:rsidR="00A7340D" w:rsidRPr="008D394B" w:rsidRDefault="00A7340D" w:rsidP="003318FB">
      <w:pPr>
        <w:spacing w:after="120" w:line="360" w:lineRule="atLeast"/>
        <w:ind w:left="709" w:hanging="709"/>
        <w:jc w:val="both"/>
        <w:rPr>
          <w:bCs/>
          <w:lang w:val="el-GR"/>
        </w:rPr>
      </w:pPr>
    </w:p>
    <w:p w:rsidR="00A7340D" w:rsidRPr="008D394B" w:rsidRDefault="00A7340D" w:rsidP="0052138F">
      <w:pPr>
        <w:pStyle w:val="-HTML"/>
        <w:ind w:left="0"/>
        <w:jc w:val="center"/>
        <w:rPr>
          <w:rFonts w:ascii="Times New Roman" w:hAnsi="Times New Roman"/>
          <w:bCs/>
          <w:color w:val="auto"/>
          <w:sz w:val="22"/>
        </w:rPr>
      </w:pPr>
      <w:r w:rsidRPr="008D394B">
        <w:rPr>
          <w:rFonts w:ascii="Times New Roman" w:hAnsi="Times New Roman"/>
          <w:bCs/>
          <w:color w:val="auto"/>
          <w:sz w:val="22"/>
        </w:rPr>
        <w:t>Άρθρο 2</w:t>
      </w:r>
    </w:p>
    <w:p w:rsidR="00A7340D" w:rsidRPr="008D394B" w:rsidRDefault="00A7340D" w:rsidP="0052138F">
      <w:pPr>
        <w:pStyle w:val="-HTML"/>
        <w:ind w:left="0"/>
        <w:jc w:val="center"/>
        <w:rPr>
          <w:rFonts w:ascii="Times New Roman" w:hAnsi="Times New Roman"/>
          <w:bCs/>
          <w:color w:val="auto"/>
          <w:sz w:val="22"/>
        </w:rPr>
      </w:pPr>
    </w:p>
    <w:p w:rsidR="00A7340D" w:rsidRPr="008D394B" w:rsidRDefault="00A7340D" w:rsidP="0052138F">
      <w:pPr>
        <w:pStyle w:val="-HTML"/>
        <w:ind w:left="0"/>
        <w:jc w:val="center"/>
        <w:rPr>
          <w:rFonts w:ascii="Times New Roman" w:hAnsi="Times New Roman"/>
          <w:bCs/>
          <w:color w:val="auto"/>
          <w:sz w:val="22"/>
        </w:rPr>
      </w:pPr>
      <w:r w:rsidRPr="008D394B">
        <w:rPr>
          <w:rFonts w:ascii="Times New Roman" w:hAnsi="Times New Roman"/>
          <w:bCs/>
          <w:color w:val="auto"/>
          <w:sz w:val="22"/>
        </w:rPr>
        <w:tab/>
        <w:t xml:space="preserve">Περιγραφή του  Δικαιώματος Χρήσης Ραδιοσυχνοτήτων </w:t>
      </w:r>
    </w:p>
    <w:p w:rsidR="00A7340D" w:rsidRPr="008D394B" w:rsidRDefault="00A7340D" w:rsidP="0052138F">
      <w:pPr>
        <w:pStyle w:val="-HTML"/>
        <w:ind w:left="0"/>
        <w:jc w:val="center"/>
        <w:rPr>
          <w:rFonts w:ascii="Times New Roman" w:hAnsi="Times New Roman"/>
          <w:bCs/>
          <w:color w:val="auto"/>
          <w:sz w:val="22"/>
        </w:rPr>
      </w:pPr>
    </w:p>
    <w:p w:rsidR="00A7340D" w:rsidRPr="008D394B" w:rsidRDefault="00A7340D" w:rsidP="003318FB">
      <w:pPr>
        <w:pStyle w:val="-HTML"/>
        <w:numPr>
          <w:ilvl w:val="0"/>
          <w:numId w:val="17"/>
        </w:numPr>
        <w:tabs>
          <w:tab w:val="clear" w:pos="720"/>
          <w:tab w:val="clear" w:pos="916"/>
          <w:tab w:val="clear" w:pos="1832"/>
          <w:tab w:val="clear" w:pos="2748"/>
          <w:tab w:val="left" w:pos="360"/>
        </w:tabs>
        <w:spacing w:line="360" w:lineRule="auto"/>
        <w:ind w:left="360"/>
        <w:jc w:val="both"/>
        <w:rPr>
          <w:rFonts w:ascii="Times New Roman" w:hAnsi="Times New Roman"/>
          <w:b w:val="0"/>
          <w:bCs/>
          <w:color w:val="auto"/>
          <w:sz w:val="22"/>
          <w:szCs w:val="21"/>
        </w:rPr>
      </w:pPr>
      <w:r w:rsidRPr="008D394B">
        <w:rPr>
          <w:rFonts w:ascii="Times New Roman" w:hAnsi="Times New Roman"/>
          <w:b w:val="0"/>
          <w:bCs/>
          <w:color w:val="auto"/>
          <w:sz w:val="22"/>
          <w:szCs w:val="21"/>
        </w:rPr>
        <w:t xml:space="preserve">Με την παρούσα παρέχεται στον Kάτοχο του Δικαιώματος Χρήσης Ραδιοσυχνοτήτων η δυνατότητα εγκατάστασης, λειτουργίας και εκμετάλλευσης </w:t>
      </w:r>
      <w:r w:rsidRPr="008D394B">
        <w:rPr>
          <w:rFonts w:ascii="Times New Roman" w:hAnsi="Times New Roman"/>
          <w:b w:val="0"/>
          <w:color w:val="auto"/>
          <w:sz w:val="22"/>
          <w:lang w:eastAsia="en-US"/>
        </w:rPr>
        <w:t xml:space="preserve">Δημόσιου Δικτύου </w:t>
      </w:r>
      <w:r w:rsidRPr="008D394B">
        <w:rPr>
          <w:rFonts w:ascii="Times New Roman" w:hAnsi="Times New Roman"/>
          <w:b w:val="0"/>
          <w:bCs/>
          <w:color w:val="auto"/>
          <w:sz w:val="22"/>
          <w:szCs w:val="21"/>
        </w:rPr>
        <w:t>Ηλεκτρονικών Επικοινωνιών, μέσω του οποίου θα παρέχονται στην Ελληνική Επικράτεια από τον Κάτοχο του Δικαιώματος Χρήσης Ραδιοσυχνοτήτων  Διαθέσιμες στο κοινό υπηρεσίες ηλεκτρονικών επικοινωνιών.</w:t>
      </w:r>
    </w:p>
    <w:p w:rsidR="00A7340D" w:rsidRPr="008D394B" w:rsidRDefault="00A7340D" w:rsidP="003318FB">
      <w:pPr>
        <w:pStyle w:val="-HTML"/>
        <w:spacing w:line="360" w:lineRule="auto"/>
        <w:ind w:left="360"/>
        <w:jc w:val="both"/>
        <w:rPr>
          <w:rFonts w:ascii="Times New Roman" w:hAnsi="Times New Roman"/>
          <w:b w:val="0"/>
          <w:bCs/>
          <w:color w:val="auto"/>
          <w:sz w:val="22"/>
          <w:szCs w:val="21"/>
        </w:rPr>
      </w:pPr>
    </w:p>
    <w:p w:rsidR="00A7340D" w:rsidRPr="008D394B" w:rsidRDefault="00A7340D" w:rsidP="003318FB">
      <w:pPr>
        <w:pStyle w:val="-HTML"/>
        <w:numPr>
          <w:ilvl w:val="0"/>
          <w:numId w:val="17"/>
        </w:numPr>
        <w:tabs>
          <w:tab w:val="clear" w:pos="720"/>
          <w:tab w:val="num" w:pos="360"/>
        </w:tabs>
        <w:spacing w:line="360" w:lineRule="auto"/>
        <w:ind w:left="360"/>
        <w:jc w:val="both"/>
        <w:rPr>
          <w:rFonts w:ascii="Times New Roman" w:hAnsi="Times New Roman"/>
          <w:b w:val="0"/>
          <w:bCs/>
          <w:color w:val="auto"/>
          <w:sz w:val="22"/>
          <w:szCs w:val="21"/>
        </w:rPr>
      </w:pPr>
      <w:r w:rsidRPr="008D394B">
        <w:rPr>
          <w:rFonts w:ascii="Times New Roman" w:hAnsi="Times New Roman"/>
          <w:b w:val="0"/>
          <w:bCs/>
          <w:color w:val="auto"/>
          <w:sz w:val="22"/>
          <w:szCs w:val="21"/>
        </w:rPr>
        <w:t xml:space="preserve">Με την παρούσα απονέμεται στον Κάτοχο του Δικαιώματος Χρήσης Ραδιοσυχνοτήτων το τμήμα/τα του φάσματος των ραδιοσυχνοτήτων που περιγράφονται στο Παράρτημα Α1, το οποίο προσαρτάται στην παρούσα και αποτελεί αναπόσπαστο μέρος αυτής. </w:t>
      </w:r>
      <w:r w:rsidRPr="008D394B">
        <w:rPr>
          <w:rFonts w:ascii="Times New Roman" w:hAnsi="Times New Roman"/>
          <w:color w:val="auto"/>
          <w:sz w:val="22"/>
        </w:rPr>
        <w:t xml:space="preserve"> </w:t>
      </w:r>
    </w:p>
    <w:p w:rsidR="00A7340D" w:rsidRPr="008D394B" w:rsidRDefault="00A7340D" w:rsidP="00801DDF">
      <w:pPr>
        <w:pStyle w:val="-HTML"/>
        <w:spacing w:line="360" w:lineRule="auto"/>
        <w:ind w:left="0"/>
        <w:jc w:val="both"/>
        <w:rPr>
          <w:rFonts w:ascii="Times New Roman" w:hAnsi="Times New Roman"/>
          <w:b w:val="0"/>
          <w:bCs/>
          <w:color w:val="auto"/>
          <w:sz w:val="22"/>
          <w:szCs w:val="21"/>
        </w:rPr>
      </w:pPr>
    </w:p>
    <w:p w:rsidR="00A7340D" w:rsidRPr="008D394B" w:rsidRDefault="00A7340D" w:rsidP="003318FB">
      <w:pPr>
        <w:pStyle w:val="-HTML"/>
        <w:jc w:val="both"/>
        <w:rPr>
          <w:rFonts w:ascii="Times New Roman" w:hAnsi="Times New Roman"/>
          <w:b w:val="0"/>
          <w:bCs/>
          <w:color w:val="auto"/>
          <w:sz w:val="22"/>
          <w:szCs w:val="21"/>
        </w:rPr>
      </w:pPr>
    </w:p>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52138F">
      <w:pPr>
        <w:pStyle w:val="-HTML"/>
        <w:ind w:left="0"/>
        <w:jc w:val="center"/>
        <w:rPr>
          <w:rFonts w:ascii="Times New Roman" w:hAnsi="Times New Roman"/>
          <w:bCs/>
          <w:color w:val="auto"/>
          <w:sz w:val="22"/>
        </w:rPr>
      </w:pPr>
      <w:r w:rsidRPr="008D394B">
        <w:rPr>
          <w:rFonts w:ascii="Times New Roman" w:hAnsi="Times New Roman"/>
          <w:bCs/>
          <w:color w:val="auto"/>
          <w:sz w:val="22"/>
        </w:rPr>
        <w:t>Άρθρο 3</w:t>
      </w:r>
    </w:p>
    <w:p w:rsidR="00A7340D" w:rsidRPr="008D394B" w:rsidRDefault="00A7340D" w:rsidP="0052138F">
      <w:pPr>
        <w:pStyle w:val="-HTML"/>
        <w:ind w:left="0"/>
        <w:jc w:val="center"/>
        <w:rPr>
          <w:rFonts w:ascii="Times New Roman" w:hAnsi="Times New Roman"/>
          <w:bCs/>
          <w:color w:val="auto"/>
          <w:sz w:val="22"/>
        </w:rPr>
      </w:pPr>
    </w:p>
    <w:p w:rsidR="00A7340D" w:rsidRPr="008D394B" w:rsidRDefault="00A7340D" w:rsidP="0052138F">
      <w:pPr>
        <w:pStyle w:val="-HTML"/>
        <w:ind w:left="0"/>
        <w:jc w:val="center"/>
        <w:rPr>
          <w:rFonts w:ascii="Times New Roman" w:hAnsi="Times New Roman"/>
          <w:bCs/>
          <w:color w:val="auto"/>
          <w:sz w:val="22"/>
        </w:rPr>
      </w:pPr>
      <w:r w:rsidRPr="008D394B">
        <w:rPr>
          <w:rFonts w:ascii="Times New Roman" w:hAnsi="Times New Roman"/>
          <w:bCs/>
          <w:color w:val="auto"/>
          <w:sz w:val="22"/>
        </w:rPr>
        <w:t>Υποχρέωση Λήψης Πρόσθετων Διοικητικών Αδειών</w:t>
      </w:r>
    </w:p>
    <w:p w:rsidR="00A7340D" w:rsidRPr="008D394B" w:rsidRDefault="00A7340D" w:rsidP="0052138F">
      <w:pPr>
        <w:pStyle w:val="-HTML"/>
        <w:ind w:left="0"/>
        <w:jc w:val="center"/>
        <w:rPr>
          <w:rFonts w:ascii="Times New Roman" w:hAnsi="Times New Roman"/>
          <w:bCs/>
          <w:color w:val="auto"/>
          <w:sz w:val="22"/>
        </w:rPr>
      </w:pPr>
    </w:p>
    <w:p w:rsidR="00A7340D" w:rsidRPr="008D394B" w:rsidRDefault="00A7340D" w:rsidP="003318FB">
      <w:pPr>
        <w:pStyle w:val="-HTML"/>
        <w:spacing w:line="360" w:lineRule="auto"/>
        <w:jc w:val="both"/>
        <w:rPr>
          <w:rFonts w:ascii="Times New Roman" w:hAnsi="Times New Roman"/>
          <w:b w:val="0"/>
          <w:bCs/>
          <w:color w:val="auto"/>
          <w:sz w:val="22"/>
        </w:rPr>
      </w:pPr>
      <w:r w:rsidRPr="008D394B">
        <w:rPr>
          <w:rFonts w:ascii="Times New Roman" w:hAnsi="Times New Roman"/>
          <w:b w:val="0"/>
          <w:bCs/>
          <w:color w:val="auto"/>
          <w:sz w:val="22"/>
        </w:rPr>
        <w:t>Ο Κάτοχος του Δικαιώματος Χρήσης Ραδιοσυχνοτήτων πρέπει να εφοδιασθεί με εκείνες τις αυτοτελείς Άδειες ή άλλες εξουσιοδοτήσεις, οι οποίες είναι δυνατόν να απαιτούνται σύμφωνα με τα οριζόμενα στο Νόμο περί Ηλεκτρονικών Επικοινωνιών, όπως εκάστοτε ισχύει, προτού προβεί στην παροχή δημόσιων υπηρεσιών και διευκολύνσεων ηλεκτρονικών επικοινωνιών άλλων από εκείνες που περιγράφονται ανωτέρω.</w:t>
      </w:r>
    </w:p>
    <w:p w:rsidR="00A7340D" w:rsidRPr="008D394B" w:rsidRDefault="00A7340D" w:rsidP="003318FB">
      <w:pPr>
        <w:pStyle w:val="-HTML"/>
        <w:spacing w:line="360" w:lineRule="auto"/>
        <w:jc w:val="both"/>
        <w:rPr>
          <w:rFonts w:ascii="Times New Roman" w:hAnsi="Times New Roman"/>
          <w:b w:val="0"/>
          <w:bCs/>
          <w:color w:val="auto"/>
          <w:sz w:val="22"/>
        </w:rPr>
      </w:pPr>
    </w:p>
    <w:p w:rsidR="00A7340D" w:rsidRPr="008D394B" w:rsidRDefault="00A7340D" w:rsidP="003318FB">
      <w:pPr>
        <w:spacing w:after="240" w:line="360" w:lineRule="atLeast"/>
        <w:ind w:left="2880" w:firstLine="720"/>
        <w:rPr>
          <w:b/>
          <w:bCs/>
          <w:szCs w:val="21"/>
          <w:lang w:val="el-GR"/>
        </w:rPr>
      </w:pPr>
      <w:r w:rsidRPr="008D394B">
        <w:rPr>
          <w:b/>
          <w:lang w:val="el-GR" w:eastAsia="en-US"/>
        </w:rPr>
        <w:t>Άρθρο 4</w:t>
      </w:r>
    </w:p>
    <w:p w:rsidR="00A7340D" w:rsidRPr="008D394B" w:rsidRDefault="00A7340D" w:rsidP="003318FB">
      <w:pPr>
        <w:spacing w:after="240" w:line="360" w:lineRule="atLeast"/>
        <w:jc w:val="center"/>
        <w:rPr>
          <w:szCs w:val="21"/>
          <w:lang w:val="el-GR"/>
        </w:rPr>
      </w:pPr>
      <w:r w:rsidRPr="008D394B">
        <w:rPr>
          <w:b/>
          <w:lang w:val="el-GR" w:eastAsia="en-US"/>
        </w:rPr>
        <w:t>Χαρακτηριστικά του  Δικτύου</w:t>
      </w:r>
    </w:p>
    <w:p w:rsidR="00A7340D" w:rsidRPr="00D8024E" w:rsidRDefault="00A7340D" w:rsidP="00EF1D75">
      <w:pPr>
        <w:pStyle w:val="-HTML"/>
        <w:spacing w:line="360" w:lineRule="auto"/>
        <w:jc w:val="both"/>
        <w:rPr>
          <w:rFonts w:ascii="Times New Roman" w:hAnsi="Times New Roman"/>
          <w:b w:val="0"/>
          <w:color w:val="auto"/>
          <w:sz w:val="22"/>
          <w:szCs w:val="22"/>
          <w:lang w:eastAsia="en-US"/>
        </w:rPr>
      </w:pPr>
      <w:r w:rsidRPr="00EF1D75">
        <w:rPr>
          <w:rFonts w:ascii="Times New Roman" w:hAnsi="Times New Roman"/>
          <w:b w:val="0"/>
          <w:bCs/>
          <w:color w:val="auto"/>
          <w:sz w:val="22"/>
          <w:szCs w:val="22"/>
        </w:rPr>
        <w:lastRenderedPageBreak/>
        <w:t xml:space="preserve">Το </w:t>
      </w:r>
      <w:r w:rsidRPr="00EF1D75">
        <w:rPr>
          <w:rFonts w:ascii="Times New Roman" w:hAnsi="Times New Roman"/>
          <w:b w:val="0"/>
          <w:color w:val="auto"/>
          <w:sz w:val="22"/>
          <w:szCs w:val="22"/>
          <w:lang w:eastAsia="en-US"/>
        </w:rPr>
        <w:t xml:space="preserve">Δημόσιο Δίκτυο </w:t>
      </w:r>
      <w:r w:rsidRPr="00EF1D75">
        <w:rPr>
          <w:rFonts w:ascii="Times New Roman" w:hAnsi="Times New Roman"/>
          <w:b w:val="0"/>
          <w:bCs/>
          <w:color w:val="auto"/>
          <w:sz w:val="22"/>
          <w:szCs w:val="22"/>
        </w:rPr>
        <w:t>Ηλεκτρονικών Επικοινωνιών</w:t>
      </w:r>
      <w:r w:rsidRPr="00EF1D75">
        <w:rPr>
          <w:rFonts w:ascii="Times New Roman" w:hAnsi="Times New Roman"/>
          <w:b w:val="0"/>
          <w:color w:val="auto"/>
          <w:sz w:val="22"/>
          <w:szCs w:val="22"/>
          <w:lang w:eastAsia="en-US"/>
        </w:rPr>
        <w:t xml:space="preserve"> </w:t>
      </w:r>
      <w:r w:rsidRPr="00EF1D75">
        <w:rPr>
          <w:rFonts w:ascii="Times New Roman" w:hAnsi="Times New Roman"/>
          <w:b w:val="0"/>
          <w:bCs/>
          <w:color w:val="auto"/>
          <w:sz w:val="22"/>
          <w:szCs w:val="22"/>
        </w:rPr>
        <w:t>θα σχεδιασθεί, κατασκευασθεί και λειτουργήσει σύμφωνα με τις προδιαγραφές και τα χαρακτηριστικά που περιγράφονται στις Συστάσεις που εκδίδονται από το Ευρωπαϊκό Ινστιτούτο Τηλεπικοινωνιακών Προδιαγραφών (ETSI) ή τη Διεθνή Ένωση Τηλεπικοινωνιών (ITU) και αφορούν συστήματα τεχνολογίας GSM/</w:t>
      </w:r>
      <w:r w:rsidRPr="00EF1D75">
        <w:rPr>
          <w:rFonts w:ascii="Times New Roman" w:hAnsi="Times New Roman"/>
          <w:b w:val="0"/>
          <w:bCs/>
          <w:color w:val="auto"/>
          <w:sz w:val="22"/>
          <w:szCs w:val="22"/>
          <w:lang w:val="en-US"/>
        </w:rPr>
        <w:t>DCS</w:t>
      </w:r>
      <w:r w:rsidRPr="00EF1D75">
        <w:rPr>
          <w:rFonts w:ascii="Times New Roman" w:hAnsi="Times New Roman"/>
          <w:b w:val="0"/>
          <w:bCs/>
          <w:color w:val="auto"/>
          <w:sz w:val="22"/>
          <w:szCs w:val="22"/>
        </w:rPr>
        <w:t xml:space="preserve">, UMTS/IMT2000, </w:t>
      </w:r>
      <w:r w:rsidRPr="00EF1D75">
        <w:rPr>
          <w:rFonts w:ascii="Times New Roman" w:hAnsi="Times New Roman"/>
          <w:b w:val="0"/>
          <w:bCs/>
          <w:color w:val="auto"/>
          <w:sz w:val="22"/>
          <w:szCs w:val="22"/>
          <w:lang w:val="en-US"/>
        </w:rPr>
        <w:t>LTE</w:t>
      </w:r>
      <w:r w:rsidRPr="00EF1D75">
        <w:rPr>
          <w:rFonts w:ascii="Times New Roman" w:hAnsi="Times New Roman"/>
          <w:b w:val="0"/>
          <w:bCs/>
          <w:color w:val="auto"/>
          <w:sz w:val="22"/>
          <w:szCs w:val="22"/>
        </w:rPr>
        <w:t xml:space="preserve">, </w:t>
      </w:r>
      <w:r w:rsidRPr="00EF1D75">
        <w:rPr>
          <w:rFonts w:ascii="Times New Roman" w:hAnsi="Times New Roman"/>
          <w:b w:val="0"/>
          <w:bCs/>
          <w:color w:val="auto"/>
          <w:sz w:val="22"/>
          <w:szCs w:val="22"/>
          <w:lang w:val="en-US"/>
        </w:rPr>
        <w:t>WiMax</w:t>
      </w:r>
      <w:r w:rsidRPr="00EF1D75">
        <w:rPr>
          <w:rFonts w:ascii="Times New Roman" w:hAnsi="Times New Roman"/>
          <w:b w:val="0"/>
          <w:bCs/>
          <w:color w:val="auto"/>
          <w:sz w:val="22"/>
          <w:szCs w:val="22"/>
        </w:rPr>
        <w:t xml:space="preserve"> ή άλλα επίγεια συστήματα που μπορούν να συνυπάρξουν με τα συστήματα τεχνολογίας GSM σύμφωνα </w:t>
      </w:r>
      <w:r w:rsidRPr="00D8024E">
        <w:rPr>
          <w:rFonts w:ascii="Times New Roman" w:hAnsi="Times New Roman"/>
          <w:b w:val="0"/>
          <w:color w:val="auto"/>
          <w:sz w:val="22"/>
          <w:szCs w:val="22"/>
          <w:lang w:eastAsia="en-US"/>
        </w:rPr>
        <w:t xml:space="preserve">με τα οριζόμενα στην Απόφαση 2002/676/ΕΚ του Ευρωπαϊκού Κοινοβουλίου και του Συμβουλίου της 7ης Μαρτίου 2002 και στην Απόφαση 2009/766/ΕΚ του Ευρωπαϊκού Κοινοβουλίου και του Συμβουλίου της 16ης Οκτωβρίου 2010 όπως τροποποιήθηκε με την Απόφαση  2011/251/ΕΚ του Ευρωπαϊκού Κοινοβουλίου και του Συμβουλίου της 18ης Απριλίου 2011, σχετικά με το κανονιστικό πλαίσιο για την πολιτική του ραδιοφάσματος στην Ευρωπαϊκή Κοινότητα. </w:t>
      </w:r>
    </w:p>
    <w:p w:rsidR="00A7340D" w:rsidRPr="00FD1D03" w:rsidRDefault="00A7340D" w:rsidP="003318FB">
      <w:pPr>
        <w:pStyle w:val="-HTML"/>
        <w:spacing w:line="360" w:lineRule="auto"/>
        <w:jc w:val="both"/>
        <w:rPr>
          <w:rFonts w:ascii="Times New Roman" w:hAnsi="Times New Roman"/>
          <w:b w:val="0"/>
          <w:bCs/>
          <w:color w:val="auto"/>
          <w:sz w:val="22"/>
        </w:rPr>
      </w:pPr>
    </w:p>
    <w:p w:rsidR="00A7340D" w:rsidRPr="008D394B" w:rsidRDefault="00A7340D" w:rsidP="000D6DCD">
      <w:pPr>
        <w:keepNext/>
        <w:spacing w:after="240" w:line="360" w:lineRule="atLeast"/>
        <w:jc w:val="center"/>
        <w:rPr>
          <w:b/>
          <w:lang w:val="el-GR"/>
        </w:rPr>
      </w:pPr>
      <w:r w:rsidRPr="008D394B">
        <w:rPr>
          <w:b/>
          <w:lang w:val="el-GR"/>
        </w:rPr>
        <w:t>Άρθρο 5</w:t>
      </w:r>
    </w:p>
    <w:p w:rsidR="00A7340D" w:rsidRPr="008D394B" w:rsidRDefault="00A7340D" w:rsidP="000D6DCD">
      <w:pPr>
        <w:keepNext/>
        <w:spacing w:after="240" w:line="360" w:lineRule="atLeast"/>
        <w:jc w:val="center"/>
        <w:rPr>
          <w:b/>
          <w:lang w:val="el-GR"/>
        </w:rPr>
      </w:pPr>
      <w:r w:rsidRPr="008D394B">
        <w:rPr>
          <w:b/>
          <w:lang w:val="el-GR"/>
        </w:rPr>
        <w:t xml:space="preserve">Γεωγραφικά Όρια Δικαιώματος Χρήσης Ραδιοσυχνοτήτων </w:t>
      </w:r>
    </w:p>
    <w:p w:rsidR="00A7340D" w:rsidRPr="008D394B" w:rsidRDefault="00A7340D" w:rsidP="003318FB">
      <w:pPr>
        <w:pStyle w:val="-HTML"/>
        <w:spacing w:line="360" w:lineRule="auto"/>
        <w:jc w:val="both"/>
        <w:rPr>
          <w:rFonts w:ascii="Times New Roman" w:hAnsi="Times New Roman"/>
          <w:b w:val="0"/>
          <w:bCs/>
          <w:color w:val="auto"/>
          <w:sz w:val="22"/>
        </w:rPr>
      </w:pPr>
      <w:r w:rsidRPr="008D394B">
        <w:rPr>
          <w:rFonts w:ascii="Times New Roman" w:hAnsi="Times New Roman"/>
          <w:b w:val="0"/>
          <w:bCs/>
          <w:color w:val="auto"/>
          <w:sz w:val="22"/>
        </w:rPr>
        <w:t>Το παρόν Δικαίωμα Χρήσης Ραδιοσυχνοτήτων παρέχεται για ολόκληρη την Ελληνική Επικράτεια.</w:t>
      </w:r>
    </w:p>
    <w:p w:rsidR="00A7340D" w:rsidRPr="008D394B" w:rsidRDefault="00A7340D" w:rsidP="003318FB">
      <w:pPr>
        <w:pStyle w:val="-HTML"/>
        <w:spacing w:line="360" w:lineRule="auto"/>
        <w:jc w:val="both"/>
        <w:rPr>
          <w:rFonts w:ascii="Times New Roman" w:hAnsi="Times New Roman"/>
          <w:b w:val="0"/>
          <w:bCs/>
          <w:color w:val="auto"/>
          <w:sz w:val="22"/>
          <w:szCs w:val="21"/>
        </w:rPr>
      </w:pPr>
    </w:p>
    <w:p w:rsidR="00A7340D" w:rsidRPr="008D394B" w:rsidRDefault="00A7340D" w:rsidP="003318FB">
      <w:pPr>
        <w:keepNext/>
        <w:spacing w:after="240" w:line="360" w:lineRule="atLeast"/>
        <w:jc w:val="center"/>
        <w:rPr>
          <w:b/>
          <w:bCs/>
          <w:szCs w:val="21"/>
          <w:lang w:val="el-GR"/>
        </w:rPr>
      </w:pPr>
      <w:r w:rsidRPr="008D394B">
        <w:rPr>
          <w:b/>
          <w:lang w:val="el-GR"/>
        </w:rPr>
        <w:t>Άρθρο 6</w:t>
      </w:r>
    </w:p>
    <w:p w:rsidR="00A7340D" w:rsidRPr="008D394B" w:rsidRDefault="00A7340D" w:rsidP="003318FB">
      <w:pPr>
        <w:pStyle w:val="-HTML"/>
        <w:spacing w:line="360" w:lineRule="auto"/>
        <w:jc w:val="center"/>
        <w:rPr>
          <w:rFonts w:ascii="Times New Roman" w:hAnsi="Times New Roman"/>
          <w:b w:val="0"/>
          <w:bCs/>
          <w:color w:val="auto"/>
          <w:sz w:val="22"/>
          <w:szCs w:val="21"/>
        </w:rPr>
      </w:pPr>
      <w:r w:rsidRPr="008D394B">
        <w:rPr>
          <w:rFonts w:ascii="Times New Roman" w:hAnsi="Times New Roman"/>
          <w:color w:val="auto"/>
          <w:sz w:val="22"/>
          <w:szCs w:val="21"/>
        </w:rPr>
        <w:t>Υποχρεώσεις Κατόχου Δικαιώματος Χρήσης Ραδιοσυχνοτήτων</w:t>
      </w:r>
    </w:p>
    <w:p w:rsidR="00A7340D" w:rsidRPr="008D394B" w:rsidRDefault="00A7340D" w:rsidP="003318FB">
      <w:pPr>
        <w:pStyle w:val="-HTML"/>
        <w:spacing w:line="360" w:lineRule="auto"/>
        <w:jc w:val="both"/>
        <w:rPr>
          <w:rFonts w:ascii="Times New Roman" w:hAnsi="Times New Roman"/>
          <w:b w:val="0"/>
          <w:bCs/>
          <w:color w:val="auto"/>
          <w:sz w:val="22"/>
          <w:szCs w:val="21"/>
        </w:rPr>
      </w:pPr>
    </w:p>
    <w:p w:rsidR="00A7340D" w:rsidRPr="008D394B" w:rsidRDefault="00A7340D" w:rsidP="003318FB">
      <w:pPr>
        <w:pStyle w:val="-HTML"/>
        <w:spacing w:line="360" w:lineRule="auto"/>
        <w:ind w:left="0"/>
        <w:rPr>
          <w:rFonts w:ascii="Times New Roman" w:hAnsi="Times New Roman"/>
          <w:b w:val="0"/>
          <w:bCs/>
          <w:color w:val="auto"/>
          <w:sz w:val="22"/>
          <w:szCs w:val="21"/>
        </w:rPr>
      </w:pPr>
      <w:r w:rsidRPr="008D394B">
        <w:rPr>
          <w:rFonts w:ascii="Times New Roman" w:hAnsi="Times New Roman"/>
          <w:b w:val="0"/>
          <w:bCs/>
          <w:i/>
          <w:color w:val="auto"/>
          <w:sz w:val="22"/>
          <w:u w:val="single"/>
        </w:rPr>
        <w:t>1.     Υποχρέωση Ανάπτυξης του Δικτύου Κινητής Υπηρεσίας – Κάλυψης</w:t>
      </w:r>
      <w:r w:rsidRPr="008D394B">
        <w:rPr>
          <w:rFonts w:ascii="Times New Roman" w:hAnsi="Times New Roman"/>
          <w:i/>
          <w:color w:val="auto"/>
          <w:sz w:val="22"/>
          <w:u w:val="single"/>
        </w:rPr>
        <w:t xml:space="preserve"> </w:t>
      </w:r>
    </w:p>
    <w:p w:rsidR="00A7340D" w:rsidRPr="008D394B" w:rsidRDefault="00A7340D" w:rsidP="003318FB">
      <w:pPr>
        <w:pStyle w:val="-HTML"/>
        <w:spacing w:line="360" w:lineRule="auto"/>
        <w:jc w:val="both"/>
        <w:rPr>
          <w:rFonts w:ascii="Times New Roman" w:hAnsi="Times New Roman"/>
          <w:b w:val="0"/>
          <w:bCs/>
          <w:color w:val="auto"/>
          <w:sz w:val="22"/>
          <w:szCs w:val="21"/>
        </w:rPr>
      </w:pPr>
    </w:p>
    <w:p w:rsidR="00A7340D" w:rsidRPr="008D394B" w:rsidRDefault="00A7340D" w:rsidP="003318FB">
      <w:pPr>
        <w:pStyle w:val="-HTML"/>
        <w:spacing w:line="360" w:lineRule="auto"/>
        <w:jc w:val="both"/>
        <w:rPr>
          <w:rFonts w:ascii="Times New Roman" w:hAnsi="Times New Roman"/>
          <w:b w:val="0"/>
          <w:bCs/>
          <w:color w:val="auto"/>
          <w:sz w:val="22"/>
        </w:rPr>
      </w:pPr>
      <w:r w:rsidRPr="008D394B">
        <w:rPr>
          <w:rFonts w:ascii="Times New Roman" w:hAnsi="Times New Roman"/>
          <w:b w:val="0"/>
          <w:bCs/>
          <w:color w:val="auto"/>
          <w:sz w:val="22"/>
        </w:rPr>
        <w:t>Ο Kάτοχος του Δικαιώματος Χρήσης Ραδιοσυχνοτήτων υποχρεούται να εγκαταστήσει και να λειτουργήσει Δημόσιο Δίκτυο Ηλεκτρονικών Επικοινωνιών Κινητής Υπηρεσίας και να παρέχει Δημόσιες Υπηρεσίες Κινητών Ηλεκτρονικών Επικοινωνιών που καλύπτουν ή είναι ανώτερες των προδιαγραφών και των απαιτήσεων που καθορίζονται στις παραγράφους 2 και 3 του παρόντος άρθρου, με τρόπο που να εξασφαλίζονται, κατ’ ελάχιστον, σωρευτικά τα κάτωθι:</w:t>
      </w:r>
    </w:p>
    <w:p w:rsidR="00A7340D" w:rsidRPr="008D394B" w:rsidRDefault="00A7340D" w:rsidP="003318FB">
      <w:pPr>
        <w:pStyle w:val="-HTML"/>
        <w:numPr>
          <w:ilvl w:val="0"/>
          <w:numId w:val="16"/>
        </w:numPr>
        <w:spacing w:line="360" w:lineRule="auto"/>
        <w:ind w:left="540" w:firstLine="0"/>
        <w:jc w:val="both"/>
        <w:rPr>
          <w:rFonts w:ascii="Times New Roman" w:hAnsi="Times New Roman"/>
          <w:color w:val="auto"/>
          <w:sz w:val="22"/>
        </w:rPr>
      </w:pPr>
      <w:bookmarkStart w:id="20" w:name="OLE_LINK4"/>
      <w:bookmarkStart w:id="21" w:name="OLE_LINK5"/>
      <w:r w:rsidRPr="008D394B">
        <w:rPr>
          <w:rFonts w:ascii="Times New Roman" w:hAnsi="Times New Roman"/>
          <w:b w:val="0"/>
          <w:bCs/>
          <w:color w:val="auto"/>
          <w:sz w:val="22"/>
          <w:szCs w:val="21"/>
        </w:rPr>
        <w:t xml:space="preserve">Κάλυψη των γεωγραφικών περιοχών όπου κατοικεί τουλάχιστον το 95% του πληθυσμού της Χώρας (σύμφωνα με την πλέον πρόσφατη απογραφή) </w:t>
      </w:r>
    </w:p>
    <w:p w:rsidR="00A7340D" w:rsidRPr="008D394B" w:rsidRDefault="00A7340D" w:rsidP="003318FB">
      <w:pPr>
        <w:pStyle w:val="-HTML"/>
        <w:numPr>
          <w:ilvl w:val="0"/>
          <w:numId w:val="16"/>
        </w:numPr>
        <w:spacing w:line="360" w:lineRule="auto"/>
        <w:ind w:left="540" w:firstLine="0"/>
        <w:jc w:val="both"/>
        <w:rPr>
          <w:rFonts w:ascii="Times New Roman" w:hAnsi="Times New Roman"/>
          <w:color w:val="auto"/>
          <w:sz w:val="22"/>
        </w:rPr>
      </w:pPr>
      <w:r w:rsidRPr="008D394B">
        <w:rPr>
          <w:rFonts w:ascii="Times New Roman" w:hAnsi="Times New Roman"/>
          <w:b w:val="0"/>
          <w:bCs/>
          <w:color w:val="auto"/>
          <w:sz w:val="22"/>
          <w:szCs w:val="21"/>
        </w:rPr>
        <w:t xml:space="preserve">Κάλυψη τουλάχιστον του 95% του πληθυσμού των νομών που συνορεύουν με γειτονικές χώρες και </w:t>
      </w:r>
    </w:p>
    <w:bookmarkEnd w:id="20"/>
    <w:bookmarkEnd w:id="21"/>
    <w:p w:rsidR="00A7340D" w:rsidRPr="008D394B" w:rsidRDefault="00A7340D" w:rsidP="003318FB">
      <w:pPr>
        <w:pStyle w:val="-HTML"/>
        <w:numPr>
          <w:ilvl w:val="0"/>
          <w:numId w:val="16"/>
        </w:numPr>
        <w:spacing w:line="360" w:lineRule="auto"/>
        <w:ind w:left="540" w:firstLine="0"/>
        <w:jc w:val="both"/>
        <w:rPr>
          <w:rFonts w:ascii="Times New Roman" w:hAnsi="Times New Roman"/>
          <w:b w:val="0"/>
          <w:bCs/>
          <w:color w:val="auto"/>
          <w:sz w:val="22"/>
        </w:rPr>
      </w:pPr>
      <w:r w:rsidRPr="008D394B">
        <w:rPr>
          <w:rFonts w:ascii="Times New Roman" w:hAnsi="Times New Roman"/>
          <w:b w:val="0"/>
          <w:bCs/>
          <w:color w:val="auto"/>
          <w:sz w:val="22"/>
        </w:rPr>
        <w:lastRenderedPageBreak/>
        <w:t>Κάλυψη του 85% των διεθνών αυτοκινητοδρόμων και εθνικών οδών και ιδίως των παρακάτω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0"/>
      </w:tblGrid>
      <w:tr w:rsidR="00A7340D" w:rsidRPr="009866DD" w:rsidTr="003318FB">
        <w:tc>
          <w:tcPr>
            <w:tcW w:w="4860" w:type="dxa"/>
          </w:tcPr>
          <w:p w:rsidR="00A7340D" w:rsidRPr="008D394B" w:rsidRDefault="00A7340D" w:rsidP="003318FB">
            <w:pPr>
              <w:spacing w:line="360" w:lineRule="auto"/>
              <w:ind w:left="540"/>
              <w:jc w:val="both"/>
              <w:rPr>
                <w:lang w:val="el-GR"/>
              </w:rPr>
            </w:pPr>
            <w:r w:rsidRPr="008D394B">
              <w:rPr>
                <w:lang w:val="el-GR"/>
              </w:rPr>
              <w:t>Εθνική Οδός Αθηνών - Θεσ/κης – Ευζώνων</w:t>
            </w:r>
          </w:p>
        </w:tc>
      </w:tr>
      <w:tr w:rsidR="00A7340D" w:rsidRPr="008D394B" w:rsidTr="003318FB">
        <w:tc>
          <w:tcPr>
            <w:tcW w:w="4860" w:type="dxa"/>
          </w:tcPr>
          <w:p w:rsidR="00A7340D" w:rsidRPr="008D394B" w:rsidRDefault="00A7340D" w:rsidP="003318FB">
            <w:pPr>
              <w:spacing w:line="360" w:lineRule="auto"/>
              <w:ind w:left="540"/>
              <w:jc w:val="both"/>
            </w:pPr>
            <w:r w:rsidRPr="008D394B">
              <w:t xml:space="preserve">Εθνική Οδός Αθηνών - Πατρών </w:t>
            </w:r>
          </w:p>
        </w:tc>
      </w:tr>
      <w:tr w:rsidR="00A7340D" w:rsidRPr="008D394B" w:rsidTr="003318FB">
        <w:tc>
          <w:tcPr>
            <w:tcW w:w="4860" w:type="dxa"/>
          </w:tcPr>
          <w:p w:rsidR="00A7340D" w:rsidRPr="008D394B" w:rsidRDefault="00A7340D" w:rsidP="003318FB">
            <w:pPr>
              <w:spacing w:line="360" w:lineRule="auto"/>
              <w:ind w:left="540"/>
              <w:jc w:val="both"/>
            </w:pPr>
            <w:r w:rsidRPr="008D394B">
              <w:t>Εθνική Οδός Κορίνθου – Τριπόλεως</w:t>
            </w:r>
          </w:p>
        </w:tc>
      </w:tr>
      <w:tr w:rsidR="00A7340D" w:rsidRPr="008D394B" w:rsidTr="003318FB">
        <w:tc>
          <w:tcPr>
            <w:tcW w:w="4860" w:type="dxa"/>
          </w:tcPr>
          <w:p w:rsidR="00A7340D" w:rsidRPr="008D394B" w:rsidRDefault="00A7340D" w:rsidP="003318FB">
            <w:pPr>
              <w:spacing w:line="360" w:lineRule="auto"/>
              <w:ind w:left="540"/>
              <w:jc w:val="both"/>
            </w:pPr>
            <w:r w:rsidRPr="008D394B">
              <w:t>Εθνική Οδός Πάτρας – Ηγουμενίτσας</w:t>
            </w:r>
          </w:p>
        </w:tc>
      </w:tr>
      <w:tr w:rsidR="00A7340D" w:rsidRPr="009866DD" w:rsidTr="003318FB">
        <w:tc>
          <w:tcPr>
            <w:tcW w:w="4860" w:type="dxa"/>
          </w:tcPr>
          <w:p w:rsidR="00A7340D" w:rsidRPr="008D394B" w:rsidRDefault="00A7340D" w:rsidP="003318FB">
            <w:pPr>
              <w:spacing w:line="360" w:lineRule="auto"/>
              <w:ind w:left="540"/>
              <w:jc w:val="both"/>
              <w:rPr>
                <w:lang w:val="el-GR"/>
              </w:rPr>
            </w:pPr>
            <w:r w:rsidRPr="008D394B">
              <w:rPr>
                <w:lang w:val="el-GR"/>
              </w:rPr>
              <w:t>Εθνική Οδός Θεσ/κης – Αλεξανδρούπολης</w:t>
            </w:r>
          </w:p>
        </w:tc>
      </w:tr>
      <w:tr w:rsidR="00A7340D" w:rsidRPr="008D394B" w:rsidTr="003318FB">
        <w:tc>
          <w:tcPr>
            <w:tcW w:w="4860" w:type="dxa"/>
          </w:tcPr>
          <w:p w:rsidR="00A7340D" w:rsidRPr="008D394B" w:rsidRDefault="00A7340D" w:rsidP="003318FB">
            <w:pPr>
              <w:spacing w:line="360" w:lineRule="auto"/>
              <w:ind w:left="540"/>
              <w:jc w:val="both"/>
            </w:pPr>
            <w:r w:rsidRPr="008D394B">
              <w:t>Εθνική Οδός Χανίων – Ηρακλείου</w:t>
            </w:r>
          </w:p>
        </w:tc>
      </w:tr>
      <w:tr w:rsidR="00A7340D" w:rsidRPr="008D394B" w:rsidTr="003318FB">
        <w:tc>
          <w:tcPr>
            <w:tcW w:w="4860" w:type="dxa"/>
          </w:tcPr>
          <w:p w:rsidR="00A7340D" w:rsidRPr="008D394B" w:rsidRDefault="00A7340D" w:rsidP="003318FB">
            <w:pPr>
              <w:spacing w:line="360" w:lineRule="auto"/>
              <w:ind w:left="540"/>
              <w:jc w:val="both"/>
              <w:rPr>
                <w:lang w:val="el-GR"/>
              </w:rPr>
            </w:pPr>
            <w:r w:rsidRPr="008D394B">
              <w:rPr>
                <w:lang w:val="el-GR"/>
              </w:rPr>
              <w:t>Αττική Οδός</w:t>
            </w:r>
          </w:p>
        </w:tc>
      </w:tr>
      <w:tr w:rsidR="00A7340D" w:rsidRPr="008D394B" w:rsidTr="003318FB">
        <w:tc>
          <w:tcPr>
            <w:tcW w:w="4860" w:type="dxa"/>
          </w:tcPr>
          <w:p w:rsidR="00A7340D" w:rsidRPr="008D394B" w:rsidRDefault="00A7340D" w:rsidP="003318FB">
            <w:pPr>
              <w:spacing w:line="360" w:lineRule="auto"/>
              <w:ind w:left="540"/>
              <w:jc w:val="both"/>
              <w:rPr>
                <w:lang w:val="el-GR"/>
              </w:rPr>
            </w:pPr>
            <w:r w:rsidRPr="008D394B">
              <w:rPr>
                <w:lang w:val="el-GR"/>
              </w:rPr>
              <w:t xml:space="preserve">Εγνατία Οδός </w:t>
            </w:r>
          </w:p>
        </w:tc>
      </w:tr>
      <w:tr w:rsidR="00A7340D" w:rsidRPr="008D394B" w:rsidTr="003318FB">
        <w:tc>
          <w:tcPr>
            <w:tcW w:w="4860" w:type="dxa"/>
          </w:tcPr>
          <w:p w:rsidR="00A7340D" w:rsidRPr="008D394B" w:rsidRDefault="00A7340D" w:rsidP="003318FB">
            <w:pPr>
              <w:spacing w:line="360" w:lineRule="auto"/>
              <w:ind w:left="540"/>
              <w:jc w:val="both"/>
              <w:rPr>
                <w:lang w:val="el-GR"/>
              </w:rPr>
            </w:pPr>
            <w:r w:rsidRPr="008D394B">
              <w:rPr>
                <w:lang w:val="el-GR"/>
              </w:rPr>
              <w:t>Ιόνια Οδός</w:t>
            </w:r>
          </w:p>
        </w:tc>
      </w:tr>
      <w:tr w:rsidR="00A7340D" w:rsidRPr="008D394B" w:rsidTr="003318FB">
        <w:tc>
          <w:tcPr>
            <w:tcW w:w="4860" w:type="dxa"/>
          </w:tcPr>
          <w:p w:rsidR="00A7340D" w:rsidRPr="008D394B" w:rsidRDefault="00A7340D" w:rsidP="003318FB">
            <w:pPr>
              <w:spacing w:line="360" w:lineRule="auto"/>
              <w:ind w:left="540"/>
              <w:jc w:val="both"/>
              <w:rPr>
                <w:lang w:val="el-GR"/>
              </w:rPr>
            </w:pPr>
            <w:r w:rsidRPr="008D394B">
              <w:rPr>
                <w:lang w:val="el-GR"/>
              </w:rPr>
              <w:t>Ολυμπία Οδός</w:t>
            </w:r>
          </w:p>
        </w:tc>
      </w:tr>
      <w:tr w:rsidR="00A7340D" w:rsidRPr="008D394B" w:rsidTr="003318FB">
        <w:tc>
          <w:tcPr>
            <w:tcW w:w="4860" w:type="dxa"/>
          </w:tcPr>
          <w:p w:rsidR="00A7340D" w:rsidRPr="008D394B" w:rsidRDefault="00A7340D" w:rsidP="003318FB">
            <w:pPr>
              <w:spacing w:line="360" w:lineRule="auto"/>
              <w:ind w:left="540"/>
              <w:jc w:val="both"/>
              <w:rPr>
                <w:lang w:val="el-GR"/>
              </w:rPr>
            </w:pPr>
            <w:r w:rsidRPr="008D394B">
              <w:rPr>
                <w:lang w:val="el-GR"/>
              </w:rPr>
              <w:t>Αυτοκινητόδρομος Ε65</w:t>
            </w:r>
          </w:p>
        </w:tc>
      </w:tr>
    </w:tbl>
    <w:p w:rsidR="00A7340D" w:rsidRPr="008D394B" w:rsidRDefault="00A7340D" w:rsidP="003318FB">
      <w:pPr>
        <w:pStyle w:val="-HTML"/>
        <w:spacing w:line="360" w:lineRule="auto"/>
        <w:jc w:val="both"/>
        <w:rPr>
          <w:rFonts w:ascii="Times New Roman" w:hAnsi="Times New Roman"/>
          <w:b w:val="0"/>
          <w:bCs/>
          <w:color w:val="auto"/>
          <w:sz w:val="22"/>
          <w:szCs w:val="21"/>
        </w:rPr>
      </w:pPr>
    </w:p>
    <w:p w:rsidR="00A7340D" w:rsidRPr="008D394B" w:rsidRDefault="00A7340D" w:rsidP="003318FB">
      <w:pPr>
        <w:pStyle w:val="-HTML"/>
        <w:spacing w:line="360" w:lineRule="auto"/>
        <w:jc w:val="both"/>
        <w:rPr>
          <w:rFonts w:ascii="Times New Roman" w:hAnsi="Times New Roman"/>
          <w:b w:val="0"/>
          <w:bCs/>
          <w:color w:val="auto"/>
          <w:sz w:val="22"/>
          <w:szCs w:val="21"/>
        </w:rPr>
      </w:pPr>
    </w:p>
    <w:p w:rsidR="00A7340D" w:rsidRPr="008D394B" w:rsidRDefault="00A7340D" w:rsidP="003318FB">
      <w:pPr>
        <w:pStyle w:val="-HTML"/>
        <w:spacing w:line="360" w:lineRule="auto"/>
        <w:jc w:val="both"/>
        <w:rPr>
          <w:rFonts w:ascii="Times New Roman" w:hAnsi="Times New Roman"/>
          <w:b w:val="0"/>
          <w:bCs/>
          <w:color w:val="auto"/>
          <w:sz w:val="22"/>
          <w:szCs w:val="21"/>
        </w:rPr>
      </w:pPr>
      <w:r w:rsidRPr="008D394B">
        <w:rPr>
          <w:rFonts w:ascii="Times New Roman" w:hAnsi="Times New Roman"/>
          <w:b w:val="0"/>
          <w:bCs/>
          <w:color w:val="auto"/>
          <w:sz w:val="22"/>
        </w:rPr>
        <w:t>Σε περίπτωση Νεοσειρχόμενου Παρόχου η ανωτέρω υποχρέωση πρέπει να καλυφθεί εντός πέντε (5) ετών.</w:t>
      </w:r>
    </w:p>
    <w:p w:rsidR="00A7340D" w:rsidRPr="008D394B" w:rsidRDefault="00A7340D" w:rsidP="003318FB">
      <w:pPr>
        <w:pStyle w:val="-HTML"/>
        <w:spacing w:line="360" w:lineRule="auto"/>
        <w:jc w:val="both"/>
        <w:rPr>
          <w:rFonts w:ascii="Times New Roman" w:hAnsi="Times New Roman"/>
          <w:b w:val="0"/>
          <w:bCs/>
          <w:color w:val="auto"/>
          <w:sz w:val="22"/>
          <w:szCs w:val="21"/>
        </w:rPr>
      </w:pPr>
    </w:p>
    <w:p w:rsidR="00A7340D" w:rsidRPr="008D394B" w:rsidRDefault="00A7340D" w:rsidP="003318FB">
      <w:pPr>
        <w:pStyle w:val="Bodyby"/>
        <w:keepNext/>
        <w:spacing w:after="240" w:line="360" w:lineRule="atLeast"/>
        <w:jc w:val="left"/>
        <w:rPr>
          <w:rFonts w:ascii="Times New Roman" w:hAnsi="Times New Roman"/>
          <w:szCs w:val="21"/>
        </w:rPr>
      </w:pPr>
      <w:r w:rsidRPr="008D394B">
        <w:rPr>
          <w:rFonts w:ascii="Times New Roman" w:hAnsi="Times New Roman"/>
          <w:i/>
          <w:u w:val="single"/>
        </w:rPr>
        <w:t>2. Υποχρέωση Παροχής Υπηρεσιών</w:t>
      </w:r>
    </w:p>
    <w:p w:rsidR="00A7340D" w:rsidRPr="008D394B" w:rsidRDefault="00A7340D" w:rsidP="003318FB">
      <w:pPr>
        <w:pStyle w:val="-HTML"/>
        <w:tabs>
          <w:tab w:val="clear" w:pos="916"/>
        </w:tabs>
        <w:spacing w:line="360" w:lineRule="auto"/>
        <w:ind w:left="180"/>
        <w:jc w:val="both"/>
        <w:rPr>
          <w:rFonts w:ascii="Times New Roman" w:hAnsi="Times New Roman"/>
          <w:b w:val="0"/>
          <w:bCs/>
          <w:color w:val="auto"/>
          <w:sz w:val="22"/>
          <w:szCs w:val="21"/>
        </w:rPr>
      </w:pPr>
      <w:r w:rsidRPr="008D394B">
        <w:rPr>
          <w:rFonts w:ascii="Times New Roman" w:hAnsi="Times New Roman"/>
          <w:b w:val="0"/>
          <w:bCs/>
          <w:color w:val="auto"/>
          <w:sz w:val="22"/>
          <w:szCs w:val="21"/>
        </w:rPr>
        <w:t xml:space="preserve">Ο Κάτοχος του Δικαιώματος Χρήσης Ραδιοσυχνοτήτων θα παρέχει αξιόπιστες Δημόσιες </w:t>
      </w:r>
      <w:r w:rsidRPr="008D394B">
        <w:rPr>
          <w:rFonts w:ascii="Times New Roman" w:hAnsi="Times New Roman"/>
          <w:b w:val="0"/>
          <w:bCs/>
          <w:color w:val="auto"/>
          <w:sz w:val="22"/>
        </w:rPr>
        <w:t>Υπηρεσίες Κινητών Ηλεκτρονικών Επικοινωνιών</w:t>
      </w:r>
      <w:r w:rsidRPr="008D394B">
        <w:rPr>
          <w:rFonts w:ascii="Times New Roman" w:hAnsi="Times New Roman"/>
          <w:b w:val="0"/>
          <w:bCs/>
          <w:color w:val="auto"/>
          <w:sz w:val="22"/>
          <w:szCs w:val="21"/>
        </w:rPr>
        <w:t xml:space="preserve">. Οι </w:t>
      </w:r>
      <w:r w:rsidRPr="008D394B">
        <w:rPr>
          <w:rFonts w:ascii="Times New Roman" w:hAnsi="Times New Roman"/>
          <w:b w:val="0"/>
          <w:bCs/>
          <w:color w:val="auto"/>
          <w:sz w:val="22"/>
        </w:rPr>
        <w:t xml:space="preserve">Δημόσιες Υπηρεσίες Κινητών Ηλεκτρονικών Επικοινωνιών </w:t>
      </w:r>
      <w:r w:rsidRPr="008D394B">
        <w:rPr>
          <w:rFonts w:ascii="Times New Roman" w:hAnsi="Times New Roman"/>
          <w:b w:val="0"/>
          <w:bCs/>
          <w:color w:val="auto"/>
          <w:sz w:val="22"/>
          <w:szCs w:val="21"/>
        </w:rPr>
        <w:t xml:space="preserve">θεωρούνται αξιόπιστες, σύμφωνα με το παρόν άρθρο, εφόσον πληρούν σε οποιαδήποτε περιοχή τηλεπικοινωνιακής εξυπηρέτησης επίπεδο ραδιοκάλυψης που χαρακτηρίζεται  τουλάχιστον ως «Αποδεκτή» για την αντίστοιχη τεχνολογία δικτύου, σύμφωνα με την Απόφαση της ΕΕΤΤ Α.Π. 480/017/13-5-2008 «Καθορισμός των δεικτών ποιότητας των παρεχόμενων προς το κοινό υπηρεσιών ηλεκτρονικών επικοινωνιών και προσδιορισμός του περιεχομένου και της μορφής των προς δημοσίευση πληροφοριών καθώς και του τρόπου και χρόνου δημοσίευσής τους από τους παρόχους υπηρεσιών ηλεκτρονικών επικοινωνιών» (ΦΕΚ 1153/Β/2008) όπως ισχύει. </w:t>
      </w:r>
    </w:p>
    <w:p w:rsidR="00A7340D" w:rsidRPr="008D394B" w:rsidRDefault="00A7340D" w:rsidP="003318FB">
      <w:pPr>
        <w:pStyle w:val="-HTML"/>
        <w:spacing w:line="360" w:lineRule="auto"/>
        <w:jc w:val="both"/>
        <w:rPr>
          <w:rFonts w:ascii="Times New Roman" w:hAnsi="Times New Roman"/>
          <w:b w:val="0"/>
          <w:bCs/>
          <w:color w:val="auto"/>
          <w:sz w:val="22"/>
          <w:szCs w:val="21"/>
        </w:rPr>
      </w:pPr>
    </w:p>
    <w:p w:rsidR="00A7340D" w:rsidRPr="008D394B" w:rsidRDefault="00A7340D" w:rsidP="003318FB">
      <w:pPr>
        <w:pStyle w:val="-HTML"/>
        <w:spacing w:line="360" w:lineRule="auto"/>
        <w:ind w:left="180"/>
        <w:jc w:val="both"/>
        <w:rPr>
          <w:rFonts w:ascii="Times New Roman" w:hAnsi="Times New Roman"/>
          <w:b w:val="0"/>
          <w:bCs/>
          <w:color w:val="auto"/>
          <w:sz w:val="22"/>
          <w:szCs w:val="21"/>
        </w:rPr>
      </w:pPr>
      <w:r w:rsidRPr="008D394B">
        <w:rPr>
          <w:rFonts w:ascii="Times New Roman" w:hAnsi="Times New Roman"/>
          <w:b w:val="0"/>
          <w:bCs/>
          <w:color w:val="auto"/>
          <w:sz w:val="22"/>
          <w:szCs w:val="21"/>
        </w:rPr>
        <w:t xml:space="preserve">O Kάτοχος του Δικαιώματος Χρήσης Ραδιοσυχνοτήτων θα προσφέρει πρόσβαση στο Δίκτυο και τις Δημόσιες Υπηρεσίες Κινητών Ηλεκτρονικών Επικοινωνιών είκοσι τέσσερις (24) ώρες την ημέρα επί επτά (7) ημέρες την εβδομάδα, χωρίς διακοπή, εκτός από μία χρονική περίοδο, η οποία δεν θα υπερβαίνει συνολικά τις έξι (6) ώρες μηνιαίως, εφόσον η </w:t>
      </w:r>
      <w:r w:rsidRPr="008D394B">
        <w:rPr>
          <w:rFonts w:ascii="Times New Roman" w:hAnsi="Times New Roman"/>
          <w:b w:val="0"/>
          <w:bCs/>
          <w:color w:val="auto"/>
          <w:sz w:val="22"/>
          <w:szCs w:val="21"/>
        </w:rPr>
        <w:lastRenderedPageBreak/>
        <w:t>διακοπή αυτή είναι εντελώς απαραίτητη για την εκτέλεση των αναγκαίων εργασιών συντήρησης, με την επιφύλαξη όσων ορίζονται στις επιμέρους συμφωνίες επιπέδου υπηρεσιών (service level agreement) που συνάπτονται με τους χρήστες. Ο Κάτοχος του Δικαιώματος Χρήσης Ραδιοσυχνοτήτων θα λαμβάνει πάντως όλα τα απαραίτητα μέτρα ώστε η διακοπή της παροχής των υπηρεσιών να προκαλεί τη μικρότερη δυνατή αναστάτωση στους Χρήστες.</w:t>
      </w:r>
    </w:p>
    <w:p w:rsidR="00A7340D" w:rsidRPr="008D394B" w:rsidRDefault="00A7340D" w:rsidP="003318FB">
      <w:pPr>
        <w:pStyle w:val="-HTML"/>
        <w:tabs>
          <w:tab w:val="clear" w:pos="916"/>
        </w:tabs>
        <w:ind w:left="0" w:hanging="540"/>
        <w:jc w:val="both"/>
        <w:rPr>
          <w:rFonts w:ascii="Times New Roman" w:hAnsi="Times New Roman"/>
          <w:b w:val="0"/>
          <w:bCs/>
          <w:color w:val="auto"/>
          <w:sz w:val="22"/>
          <w:szCs w:val="21"/>
        </w:rPr>
      </w:pPr>
    </w:p>
    <w:p w:rsidR="00A7340D" w:rsidRPr="008D394B" w:rsidRDefault="00A7340D" w:rsidP="003318FB">
      <w:pPr>
        <w:pStyle w:val="Bodyby"/>
        <w:keepNext/>
        <w:spacing w:after="240" w:line="360" w:lineRule="atLeast"/>
        <w:jc w:val="left"/>
        <w:rPr>
          <w:rFonts w:ascii="Times New Roman" w:hAnsi="Times New Roman"/>
          <w:b/>
          <w:bCs/>
          <w:szCs w:val="21"/>
        </w:rPr>
      </w:pPr>
      <w:r w:rsidRPr="008D394B">
        <w:rPr>
          <w:rFonts w:ascii="Times New Roman" w:hAnsi="Times New Roman"/>
          <w:i/>
          <w:u w:val="single"/>
        </w:rPr>
        <w:t>3.  Ποιότητα και Προδιαγραφές Ποιότητας Παροχής του Δικτύου Υπηρεσιών</w:t>
      </w:r>
      <w:r w:rsidRPr="008D394B">
        <w:rPr>
          <w:rFonts w:ascii="Times New Roman" w:hAnsi="Times New Roman"/>
          <w:szCs w:val="21"/>
          <w:u w:val="single"/>
        </w:rPr>
        <w:t xml:space="preserve"> </w:t>
      </w:r>
    </w:p>
    <w:p w:rsidR="00A7340D" w:rsidRPr="008D394B" w:rsidRDefault="00A7340D" w:rsidP="003318FB">
      <w:pPr>
        <w:pStyle w:val="-HTML"/>
        <w:spacing w:line="360" w:lineRule="auto"/>
        <w:ind w:left="180"/>
        <w:jc w:val="both"/>
        <w:rPr>
          <w:rFonts w:ascii="Times New Roman" w:hAnsi="Times New Roman"/>
          <w:b w:val="0"/>
          <w:bCs/>
          <w:color w:val="auto"/>
          <w:sz w:val="22"/>
          <w:szCs w:val="21"/>
        </w:rPr>
      </w:pPr>
      <w:r w:rsidRPr="008D394B">
        <w:rPr>
          <w:rFonts w:ascii="Times New Roman" w:hAnsi="Times New Roman"/>
          <w:b w:val="0"/>
          <w:bCs/>
          <w:color w:val="auto"/>
          <w:sz w:val="22"/>
          <w:szCs w:val="21"/>
        </w:rPr>
        <w:t>Το Δημόσιο Δίκτυο Ηλεκτρονικών Επικοινωνιών Κινητής Υπηρεσίας θα είναι σχεδιασμένο έτσι ώστε την ώρα μέγιστης κίνησης να εμφανίζει:</w:t>
      </w:r>
    </w:p>
    <w:p w:rsidR="00A7340D" w:rsidRPr="008D394B" w:rsidRDefault="00A7340D" w:rsidP="003318FB">
      <w:pPr>
        <w:pStyle w:val="Bodyby"/>
        <w:spacing w:after="240" w:line="360" w:lineRule="auto"/>
        <w:ind w:left="540"/>
        <w:rPr>
          <w:rFonts w:ascii="Times New Roman" w:hAnsi="Times New Roman"/>
        </w:rPr>
      </w:pPr>
      <w:r w:rsidRPr="008D394B">
        <w:rPr>
          <w:rFonts w:ascii="Times New Roman" w:hAnsi="Times New Roman"/>
        </w:rPr>
        <w:t>α) Πιθανότητα εμπλοκής κλήσεων μικρότερη του 2% υπολογισμένη στη ραδιοδιεπαφή (</w:t>
      </w:r>
      <w:r w:rsidRPr="008D394B">
        <w:rPr>
          <w:rFonts w:ascii="Times New Roman" w:hAnsi="Times New Roman"/>
          <w:lang w:val="en-US"/>
        </w:rPr>
        <w:t>over</w:t>
      </w:r>
      <w:r w:rsidRPr="008D394B">
        <w:rPr>
          <w:rFonts w:ascii="Times New Roman" w:hAnsi="Times New Roman"/>
        </w:rPr>
        <w:t xml:space="preserve"> </w:t>
      </w:r>
      <w:r w:rsidRPr="008D394B">
        <w:rPr>
          <w:rFonts w:ascii="Times New Roman" w:hAnsi="Times New Roman"/>
          <w:lang w:val="en-US"/>
        </w:rPr>
        <w:t>the</w:t>
      </w:r>
      <w:r w:rsidRPr="008D394B">
        <w:rPr>
          <w:rFonts w:ascii="Times New Roman" w:hAnsi="Times New Roman"/>
        </w:rPr>
        <w:t xml:space="preserve"> </w:t>
      </w:r>
      <w:r w:rsidRPr="008D394B">
        <w:rPr>
          <w:rFonts w:ascii="Times New Roman" w:hAnsi="Times New Roman"/>
          <w:lang w:val="en-US"/>
        </w:rPr>
        <w:t>air</w:t>
      </w:r>
      <w:r w:rsidRPr="008D394B">
        <w:rPr>
          <w:rFonts w:ascii="Times New Roman" w:hAnsi="Times New Roman"/>
        </w:rPr>
        <w:t xml:space="preserve"> </w:t>
      </w:r>
      <w:r w:rsidRPr="008D394B">
        <w:rPr>
          <w:rFonts w:ascii="Times New Roman" w:hAnsi="Times New Roman"/>
          <w:lang w:val="en-US"/>
        </w:rPr>
        <w:t>interface</w:t>
      </w:r>
      <w:r w:rsidRPr="008D394B">
        <w:rPr>
          <w:rFonts w:ascii="Times New Roman" w:hAnsi="Times New Roman"/>
        </w:rPr>
        <w:t>).</w:t>
      </w:r>
    </w:p>
    <w:p w:rsidR="00A7340D" w:rsidRPr="008D394B" w:rsidRDefault="00A7340D" w:rsidP="003318FB">
      <w:pPr>
        <w:pStyle w:val="Bodyby"/>
        <w:spacing w:after="240" w:line="360" w:lineRule="auto"/>
        <w:ind w:left="540"/>
        <w:rPr>
          <w:rFonts w:ascii="Times New Roman" w:hAnsi="Times New Roman"/>
        </w:rPr>
      </w:pPr>
      <w:r w:rsidRPr="008D394B">
        <w:rPr>
          <w:rFonts w:ascii="Times New Roman" w:hAnsi="Times New Roman"/>
        </w:rPr>
        <w:t>β) Πιθανότητα διακοπής κλήσεων μικρότερη του 3% υπολογισμένη στη ραδιοδιεπαφή (</w:t>
      </w:r>
      <w:r w:rsidRPr="008D394B">
        <w:rPr>
          <w:rFonts w:ascii="Times New Roman" w:hAnsi="Times New Roman"/>
          <w:lang w:val="en-US"/>
        </w:rPr>
        <w:t>over</w:t>
      </w:r>
      <w:r w:rsidRPr="008D394B">
        <w:rPr>
          <w:rFonts w:ascii="Times New Roman" w:hAnsi="Times New Roman"/>
        </w:rPr>
        <w:t xml:space="preserve"> </w:t>
      </w:r>
      <w:r w:rsidRPr="008D394B">
        <w:rPr>
          <w:rFonts w:ascii="Times New Roman" w:hAnsi="Times New Roman"/>
          <w:lang w:val="en-US"/>
        </w:rPr>
        <w:t>the</w:t>
      </w:r>
      <w:r w:rsidRPr="008D394B">
        <w:rPr>
          <w:rFonts w:ascii="Times New Roman" w:hAnsi="Times New Roman"/>
        </w:rPr>
        <w:t xml:space="preserve"> </w:t>
      </w:r>
      <w:r w:rsidRPr="008D394B">
        <w:rPr>
          <w:rFonts w:ascii="Times New Roman" w:hAnsi="Times New Roman"/>
          <w:lang w:val="en-US"/>
        </w:rPr>
        <w:t>air</w:t>
      </w:r>
      <w:r w:rsidRPr="008D394B">
        <w:rPr>
          <w:rFonts w:ascii="Times New Roman" w:hAnsi="Times New Roman"/>
        </w:rPr>
        <w:t xml:space="preserve"> </w:t>
      </w:r>
      <w:r w:rsidRPr="008D394B">
        <w:rPr>
          <w:rFonts w:ascii="Times New Roman" w:hAnsi="Times New Roman"/>
          <w:lang w:val="en-US"/>
        </w:rPr>
        <w:t>interface</w:t>
      </w:r>
      <w:r w:rsidRPr="008D394B">
        <w:rPr>
          <w:rFonts w:ascii="Times New Roman" w:hAnsi="Times New Roman"/>
        </w:rPr>
        <w:t>).</w:t>
      </w:r>
    </w:p>
    <w:p w:rsidR="00A7340D" w:rsidRPr="008D394B" w:rsidRDefault="00A7340D" w:rsidP="003318FB">
      <w:pPr>
        <w:pStyle w:val="Bodyby"/>
        <w:spacing w:after="240" w:line="360" w:lineRule="auto"/>
        <w:ind w:left="540"/>
        <w:rPr>
          <w:rFonts w:ascii="Times New Roman" w:hAnsi="Times New Roman"/>
        </w:rPr>
      </w:pPr>
      <w:r w:rsidRPr="008D394B">
        <w:rPr>
          <w:rFonts w:ascii="Times New Roman" w:hAnsi="Times New Roman"/>
        </w:rPr>
        <w:t>γ)  Πιθανότητα εμπλοκής κλήσεων μικρότερη του 1% υπολογισμένη στις ζεύξεις μεταγωγής.</w:t>
      </w:r>
    </w:p>
    <w:p w:rsidR="00A7340D" w:rsidRPr="008D394B" w:rsidRDefault="00A7340D" w:rsidP="003318FB">
      <w:pPr>
        <w:pStyle w:val="Bodyby"/>
        <w:spacing w:after="240" w:line="360" w:lineRule="auto"/>
        <w:ind w:left="540"/>
        <w:rPr>
          <w:rFonts w:ascii="Times New Roman" w:hAnsi="Times New Roman"/>
        </w:rPr>
      </w:pPr>
      <w:r w:rsidRPr="008D394B">
        <w:rPr>
          <w:rFonts w:ascii="Times New Roman" w:hAnsi="Times New Roman"/>
        </w:rPr>
        <w:t xml:space="preserve">δ) Πιθανότητα εμπλοκής κλήσεων κατά  τη διασύνδεση, με άλλα δίκτυα μικρότερη του 5%, υπό την προϋπόθεση ότι τα έτερα δίκτυα με τα οποία γίνεται η διασύνδεση έχουν εγκαταστήσει την αναγκαία για την επίτευξη του συγκεκριμένου στόχου χωρητικότητα. </w:t>
      </w:r>
    </w:p>
    <w:p w:rsidR="00A7340D" w:rsidRPr="008D394B" w:rsidRDefault="00A7340D" w:rsidP="003318FB">
      <w:pPr>
        <w:pStyle w:val="-HTML"/>
        <w:spacing w:line="360" w:lineRule="auto"/>
        <w:ind w:left="540"/>
        <w:rPr>
          <w:rFonts w:ascii="Times New Roman" w:hAnsi="Times New Roman"/>
          <w:b w:val="0"/>
          <w:bCs/>
          <w:color w:val="auto"/>
          <w:sz w:val="22"/>
        </w:rPr>
      </w:pPr>
      <w:r w:rsidRPr="008D394B">
        <w:rPr>
          <w:rFonts w:ascii="Times New Roman" w:hAnsi="Times New Roman"/>
          <w:b w:val="0"/>
          <w:bCs/>
          <w:color w:val="auto"/>
          <w:sz w:val="22"/>
        </w:rPr>
        <w:t>ε) Η διαθεσιμότητα του δικτύου ανά έτος θα πρέπει να είναι μεγαλύτερη ή ίση με 99,5% ενώ για μια συνεχή χρονική περίοδο διάρκειας 48 ωρών δε μπορεί να είναι μικρότερη από 95%.</w:t>
      </w:r>
    </w:p>
    <w:p w:rsidR="00A7340D" w:rsidRPr="008D394B" w:rsidRDefault="00A7340D" w:rsidP="003318FB">
      <w:pPr>
        <w:pStyle w:val="-HTML"/>
        <w:spacing w:line="360" w:lineRule="auto"/>
        <w:jc w:val="both"/>
        <w:rPr>
          <w:rFonts w:ascii="Times New Roman" w:hAnsi="Times New Roman"/>
          <w:b w:val="0"/>
          <w:bCs/>
          <w:color w:val="auto"/>
          <w:sz w:val="22"/>
          <w:szCs w:val="21"/>
        </w:rPr>
      </w:pPr>
    </w:p>
    <w:p w:rsidR="00A7340D" w:rsidRPr="008D394B" w:rsidRDefault="00A7340D" w:rsidP="003318FB">
      <w:pPr>
        <w:pStyle w:val="Bodyby"/>
        <w:keepNext/>
        <w:spacing w:after="240" w:line="360" w:lineRule="atLeast"/>
        <w:jc w:val="left"/>
        <w:rPr>
          <w:rFonts w:ascii="Times New Roman" w:hAnsi="Times New Roman"/>
          <w:szCs w:val="21"/>
        </w:rPr>
      </w:pPr>
      <w:r w:rsidRPr="008D394B">
        <w:rPr>
          <w:rFonts w:ascii="Times New Roman" w:hAnsi="Times New Roman"/>
          <w:i/>
          <w:u w:val="single"/>
        </w:rPr>
        <w:t>4.   Διακοπή της παροχής υπηρεσιών</w:t>
      </w:r>
    </w:p>
    <w:p w:rsidR="00A7340D" w:rsidRPr="008D394B" w:rsidRDefault="00A7340D" w:rsidP="003318FB">
      <w:pPr>
        <w:pStyle w:val="-HTML"/>
        <w:spacing w:line="360" w:lineRule="auto"/>
        <w:ind w:left="180"/>
        <w:jc w:val="both"/>
        <w:rPr>
          <w:rFonts w:ascii="Times New Roman" w:hAnsi="Times New Roman"/>
          <w:b w:val="0"/>
          <w:bCs/>
          <w:color w:val="auto"/>
          <w:sz w:val="22"/>
          <w:szCs w:val="21"/>
        </w:rPr>
      </w:pPr>
      <w:r w:rsidRPr="008D394B">
        <w:rPr>
          <w:rFonts w:ascii="Times New Roman" w:hAnsi="Times New Roman"/>
          <w:b w:val="0"/>
          <w:bCs/>
          <w:color w:val="auto"/>
          <w:sz w:val="22"/>
          <w:szCs w:val="21"/>
        </w:rPr>
        <w:t xml:space="preserve">Εάν ο Κάτοχος του Δικαιώματος Χρήσης Ραδιοσυχνοτήτων διακόψει την παροχή των Δημόσιων Υπηρεσιών Κινητών Ηλεκτρονικών Επικοινωνιών προς οποιονδήποτε συνδρομητή για συνεχές χρονικό διάστημα μεγαλύτερο των δύο ωρών και δεκαπέντε λεπτών ή για χρονικό διάστημα που υπερβαίνει τις έξι (6) ώρες σε οποιαδήποτε συνεχή χρονική περίοδο τριάντα (30) ημερών, ο Κάτοχος του Δικαιώματος Χρήσης Ραδιοσυχνοτήτων θα πιστώνει τους συνδρομητές με το τμήμα του καταβαλλομένου από αυτούς πάγιου μηνιαίου τέλους, που αντιστοιχεί προς τη χρονική περίοδο διακοπής, ακόμη κι αν η διακοπή οφείλεται σε γεγονός που εκφεύγει του ελέγχου του Κατόχου του </w:t>
      </w:r>
      <w:r w:rsidRPr="008D394B">
        <w:rPr>
          <w:rFonts w:ascii="Times New Roman" w:hAnsi="Times New Roman"/>
          <w:b w:val="0"/>
          <w:bCs/>
          <w:color w:val="auto"/>
          <w:sz w:val="22"/>
          <w:szCs w:val="21"/>
        </w:rPr>
        <w:lastRenderedPageBreak/>
        <w:t>Δικαιώματος Χρήσης Ραδιοσυχνοτήτων. Εφόσον όμως μια τοιαύτη διακοπή οφείλεται σε συμβάν εκτός του ελέγχου του Κατόχου του Δικαιώματος Χρήσης Ραδιοσυχνοτήτων και ο Κάτοχος Δικαιώματος Χρήσης Ραδιοσυχνοτήτων δε δύναται κατ' εύλογο κρίση να αποκαταστήσει την παροχή υπηρεσιών, ο Κάτοχος του Δικαιώματος Χρήσης Ραδιοσυχνοτήτων δεν θα υπόκειται στις κυρώσεις του άρθρου 12 της παρούσης. Τα ανωτέρω ισχύουν με την επιφύλαξη όσων ορίζονται στις επιμέρους συμφωνίες επιπέδου υπηρεσιών (service level agreement) που συνάπτονται με τους χρήστες.</w:t>
      </w:r>
    </w:p>
    <w:p w:rsidR="00A7340D" w:rsidRPr="008D394B" w:rsidRDefault="00A7340D" w:rsidP="003318FB">
      <w:pPr>
        <w:pStyle w:val="-HTML"/>
        <w:ind w:left="0"/>
        <w:rPr>
          <w:rFonts w:ascii="Times New Roman" w:hAnsi="Times New Roman"/>
          <w:b w:val="0"/>
          <w:bCs/>
          <w:i/>
          <w:color w:val="auto"/>
          <w:sz w:val="22"/>
          <w:u w:val="single"/>
        </w:rPr>
      </w:pPr>
    </w:p>
    <w:p w:rsidR="00A7340D" w:rsidRPr="00221B06" w:rsidRDefault="00A7340D" w:rsidP="003318FB">
      <w:pPr>
        <w:pStyle w:val="-HTML"/>
        <w:tabs>
          <w:tab w:val="clear" w:pos="916"/>
          <w:tab w:val="left" w:pos="360"/>
        </w:tabs>
        <w:ind w:left="0"/>
        <w:rPr>
          <w:rFonts w:ascii="Times New Roman" w:hAnsi="Times New Roman"/>
          <w:b w:val="0"/>
          <w:bCs/>
          <w:color w:val="auto"/>
          <w:sz w:val="22"/>
          <w:szCs w:val="21"/>
        </w:rPr>
      </w:pPr>
      <w:r w:rsidRPr="00221B06">
        <w:rPr>
          <w:rFonts w:ascii="Times New Roman" w:hAnsi="Times New Roman"/>
          <w:b w:val="0"/>
          <w:bCs/>
          <w:i/>
          <w:color w:val="auto"/>
          <w:sz w:val="22"/>
          <w:u w:val="single"/>
        </w:rPr>
        <w:t>5.</w:t>
      </w:r>
      <w:r w:rsidRPr="00221B06">
        <w:rPr>
          <w:rFonts w:ascii="Times New Roman" w:hAnsi="Times New Roman"/>
          <w:b w:val="0"/>
          <w:bCs/>
          <w:i/>
          <w:color w:val="auto"/>
          <w:sz w:val="22"/>
          <w:u w:val="single"/>
        </w:rPr>
        <w:tab/>
        <w:t xml:space="preserve">Υποχρέωση Παροχής Συνεγκατάστασης </w:t>
      </w:r>
    </w:p>
    <w:p w:rsidR="00A7340D" w:rsidRPr="00221B06" w:rsidRDefault="00A7340D" w:rsidP="003318FB">
      <w:pPr>
        <w:pStyle w:val="-HTML"/>
        <w:spacing w:line="360" w:lineRule="auto"/>
        <w:jc w:val="both"/>
        <w:rPr>
          <w:rFonts w:ascii="Times New Roman" w:hAnsi="Times New Roman"/>
          <w:b w:val="0"/>
          <w:bCs/>
          <w:color w:val="auto"/>
          <w:sz w:val="22"/>
          <w:szCs w:val="21"/>
        </w:rPr>
      </w:pPr>
    </w:p>
    <w:p w:rsidR="00A7340D" w:rsidRPr="00221B06" w:rsidRDefault="00A7340D" w:rsidP="003318FB">
      <w:pPr>
        <w:pStyle w:val="-HTML"/>
        <w:spacing w:line="360" w:lineRule="auto"/>
        <w:ind w:left="180"/>
        <w:jc w:val="both"/>
        <w:rPr>
          <w:rFonts w:ascii="Times New Roman" w:hAnsi="Times New Roman"/>
          <w:b w:val="0"/>
          <w:bCs/>
          <w:color w:val="auto"/>
          <w:sz w:val="22"/>
          <w:szCs w:val="21"/>
        </w:rPr>
      </w:pPr>
      <w:r w:rsidRPr="00221B06">
        <w:rPr>
          <w:rFonts w:ascii="Times New Roman" w:hAnsi="Times New Roman"/>
          <w:b w:val="0"/>
          <w:bCs/>
          <w:color w:val="auto"/>
          <w:sz w:val="22"/>
          <w:szCs w:val="21"/>
        </w:rPr>
        <w:t xml:space="preserve">O Kάτοχος του Δικαιώματος Χρήσης Ραδιοσυχνοτήτων έχει το δικαίωμα να συνάπτει  εμπορικές και τεχνικές συμφωνίες για την συνεγκατάσταση και από κοινού χρήση εξοπλισμού ή/και ακινήτων (συμπεριλαμβανομένων των παθητικών διατάξεων και των ιστών των κατασκευών κεραιών) με επιχείρηση ηλεκτρονικών επικοινωνιών που παρέχει δημόσια δίκτυα ηλεκτρονικών επικοινωνιών. Ο Κάτοχος του Δικαιώματος Χρήσης Ραδιοσυχνοτήτων έχει την υποχρέωση να συνάπτει τις παραπάνω εμπορικές και τεχνικές συμφωνίες με </w:t>
      </w:r>
      <w:bookmarkStart w:id="22" w:name="OLE_LINK1"/>
      <w:bookmarkStart w:id="23" w:name="OLE_LINK2"/>
      <w:r w:rsidRPr="00221B06">
        <w:rPr>
          <w:rFonts w:ascii="Times New Roman" w:hAnsi="Times New Roman"/>
          <w:b w:val="0"/>
          <w:bCs/>
          <w:color w:val="auto"/>
          <w:sz w:val="22"/>
          <w:szCs w:val="21"/>
        </w:rPr>
        <w:t xml:space="preserve">άλλες επιχειρήσεις που παρέχουν Δημόσια Δίκτυα Ηλεκτρονικών Επικοινωνιών Κινητής Υπηρεσίας. </w:t>
      </w:r>
      <w:bookmarkEnd w:id="22"/>
      <w:bookmarkEnd w:id="23"/>
      <w:r w:rsidRPr="00221B06">
        <w:rPr>
          <w:rFonts w:ascii="Times New Roman" w:hAnsi="Times New Roman"/>
          <w:b w:val="0"/>
          <w:bCs/>
          <w:color w:val="auto"/>
          <w:sz w:val="22"/>
          <w:szCs w:val="21"/>
        </w:rPr>
        <w:t>Για την επίλυση τυχόν αναφυομένων διαφορών που προκύπτουν από τη διαδικασία αυτής της παραγράφου εφαρμόζονται οι διατάξεις της κείμενης νομοθεσίας.</w:t>
      </w:r>
    </w:p>
    <w:p w:rsidR="00A7340D" w:rsidRPr="00221B06" w:rsidRDefault="00A7340D" w:rsidP="003318FB">
      <w:pPr>
        <w:spacing w:line="360" w:lineRule="auto"/>
        <w:ind w:left="360" w:right="-1"/>
        <w:jc w:val="both"/>
        <w:rPr>
          <w:rFonts w:eastAsia="Arial Unicode MS"/>
          <w:szCs w:val="21"/>
          <w:lang w:val="el-GR"/>
        </w:rPr>
      </w:pPr>
    </w:p>
    <w:p w:rsidR="00A7340D" w:rsidRPr="00221B06" w:rsidRDefault="00A7340D" w:rsidP="003318FB">
      <w:pPr>
        <w:pStyle w:val="-HTML"/>
        <w:tabs>
          <w:tab w:val="clear" w:pos="916"/>
          <w:tab w:val="left" w:pos="360"/>
        </w:tabs>
        <w:ind w:left="0"/>
        <w:rPr>
          <w:rFonts w:ascii="Times New Roman" w:hAnsi="Times New Roman"/>
          <w:b w:val="0"/>
          <w:bCs/>
          <w:i/>
          <w:color w:val="auto"/>
          <w:sz w:val="22"/>
          <w:u w:val="single"/>
        </w:rPr>
      </w:pPr>
      <w:r w:rsidRPr="00221B06">
        <w:rPr>
          <w:rFonts w:ascii="Times New Roman" w:hAnsi="Times New Roman"/>
          <w:b w:val="0"/>
          <w:bCs/>
          <w:i/>
          <w:color w:val="auto"/>
          <w:sz w:val="22"/>
          <w:u w:val="single"/>
        </w:rPr>
        <w:t>6.</w:t>
      </w:r>
      <w:r w:rsidRPr="00221B06">
        <w:rPr>
          <w:rFonts w:ascii="Times New Roman" w:hAnsi="Times New Roman"/>
          <w:b w:val="0"/>
          <w:bCs/>
          <w:i/>
          <w:color w:val="auto"/>
          <w:sz w:val="22"/>
          <w:u w:val="single"/>
        </w:rPr>
        <w:tab/>
        <w:t>Εθνική Περιαγωγή</w:t>
      </w:r>
    </w:p>
    <w:p w:rsidR="00A7340D" w:rsidRPr="00221B06" w:rsidRDefault="00A7340D" w:rsidP="003318FB">
      <w:pPr>
        <w:pStyle w:val="-HTML"/>
        <w:spacing w:line="360" w:lineRule="auto"/>
        <w:ind w:left="180"/>
        <w:jc w:val="both"/>
        <w:rPr>
          <w:rFonts w:ascii="Times New Roman" w:hAnsi="Times New Roman"/>
          <w:b w:val="0"/>
          <w:bCs/>
          <w:color w:val="auto"/>
          <w:sz w:val="22"/>
          <w:szCs w:val="21"/>
        </w:rPr>
      </w:pPr>
    </w:p>
    <w:p w:rsidR="00A7340D" w:rsidRPr="00221B06" w:rsidRDefault="00A7340D" w:rsidP="003318FB">
      <w:pPr>
        <w:pStyle w:val="-HTML"/>
        <w:spacing w:line="360" w:lineRule="auto"/>
        <w:ind w:left="180"/>
        <w:jc w:val="both"/>
        <w:rPr>
          <w:rFonts w:ascii="Times New Roman" w:hAnsi="Times New Roman"/>
          <w:b w:val="0"/>
          <w:bCs/>
          <w:color w:val="auto"/>
          <w:sz w:val="22"/>
          <w:szCs w:val="21"/>
        </w:rPr>
      </w:pPr>
      <w:r w:rsidRPr="00221B06">
        <w:rPr>
          <w:rFonts w:ascii="Times New Roman" w:hAnsi="Times New Roman"/>
          <w:b w:val="0"/>
          <w:bCs/>
          <w:color w:val="auto"/>
          <w:sz w:val="22"/>
          <w:szCs w:val="21"/>
        </w:rPr>
        <w:t xml:space="preserve">Ο Κάτοχος του Δικαιώματος Χρήσης Ραδιοσυχνοτήτων υποχρεούται και δικαιούται να συνάπτει συμφωνίες εθνικής περιαγωγής για υπηρεσίες που παρέχονται μέσω των υφιστάμενων δικτύων τεχνολογίας </w:t>
      </w:r>
      <w:r w:rsidRPr="00221B06">
        <w:rPr>
          <w:rFonts w:ascii="Times New Roman" w:hAnsi="Times New Roman"/>
          <w:b w:val="0"/>
          <w:bCs/>
          <w:color w:val="auto"/>
          <w:sz w:val="22"/>
          <w:szCs w:val="21"/>
          <w:lang w:val="en-US"/>
        </w:rPr>
        <w:t>GSM</w:t>
      </w:r>
      <w:r w:rsidRPr="00221B06">
        <w:rPr>
          <w:rFonts w:ascii="Times New Roman" w:hAnsi="Times New Roman"/>
          <w:b w:val="0"/>
          <w:bCs/>
          <w:color w:val="auto"/>
          <w:sz w:val="22"/>
          <w:szCs w:val="21"/>
        </w:rPr>
        <w:t>/</w:t>
      </w:r>
      <w:r w:rsidRPr="00221B06">
        <w:rPr>
          <w:rFonts w:ascii="Times New Roman" w:hAnsi="Times New Roman"/>
          <w:b w:val="0"/>
          <w:bCs/>
          <w:color w:val="auto"/>
          <w:sz w:val="22"/>
          <w:szCs w:val="21"/>
          <w:lang w:val="en-US"/>
        </w:rPr>
        <w:t>DCS</w:t>
      </w:r>
      <w:r w:rsidRPr="00221B06">
        <w:rPr>
          <w:rFonts w:ascii="Times New Roman" w:hAnsi="Times New Roman"/>
          <w:b w:val="0"/>
          <w:bCs/>
          <w:color w:val="auto"/>
          <w:sz w:val="22"/>
          <w:szCs w:val="21"/>
        </w:rPr>
        <w:t xml:space="preserve"> με άλλες επιχειρήσεις που παρέχουν Δημόσια Δίκτυα Ηλεκτρονικών Επικοινωνιών Κινητής Υπηρεσίας.</w:t>
      </w:r>
    </w:p>
    <w:p w:rsidR="00A7340D" w:rsidRPr="00221B06" w:rsidRDefault="00A7340D" w:rsidP="003318FB">
      <w:pPr>
        <w:tabs>
          <w:tab w:val="left" w:pos="540"/>
        </w:tabs>
        <w:spacing w:after="240" w:line="360" w:lineRule="atLeast"/>
        <w:ind w:left="540"/>
        <w:jc w:val="both"/>
        <w:rPr>
          <w:lang w:val="el-GR"/>
        </w:rPr>
      </w:pPr>
    </w:p>
    <w:p w:rsidR="00A7340D" w:rsidRPr="00221B06" w:rsidRDefault="00A7340D" w:rsidP="003318FB">
      <w:pPr>
        <w:pStyle w:val="-HTML"/>
        <w:tabs>
          <w:tab w:val="clear" w:pos="916"/>
          <w:tab w:val="left" w:pos="360"/>
        </w:tabs>
        <w:ind w:left="0"/>
        <w:rPr>
          <w:rFonts w:ascii="Times New Roman" w:hAnsi="Times New Roman"/>
          <w:b w:val="0"/>
          <w:bCs/>
          <w:i/>
          <w:color w:val="auto"/>
          <w:sz w:val="22"/>
          <w:u w:val="single"/>
        </w:rPr>
      </w:pPr>
      <w:r w:rsidRPr="00221B06">
        <w:rPr>
          <w:rFonts w:ascii="Times New Roman" w:hAnsi="Times New Roman"/>
          <w:b w:val="0"/>
          <w:bCs/>
          <w:i/>
          <w:color w:val="auto"/>
          <w:sz w:val="22"/>
          <w:u w:val="single"/>
        </w:rPr>
        <w:t>7.</w:t>
      </w:r>
      <w:r w:rsidRPr="00221B06">
        <w:rPr>
          <w:rFonts w:ascii="Times New Roman" w:hAnsi="Times New Roman"/>
          <w:b w:val="0"/>
          <w:bCs/>
          <w:i/>
          <w:color w:val="auto"/>
          <w:sz w:val="22"/>
          <w:u w:val="single"/>
        </w:rPr>
        <w:tab/>
        <w:t xml:space="preserve">Πρόσβαση σε Εικονικούς Παρόχους </w:t>
      </w:r>
    </w:p>
    <w:p w:rsidR="00A7340D" w:rsidRPr="00221B06" w:rsidRDefault="00A7340D" w:rsidP="003318FB">
      <w:pPr>
        <w:pStyle w:val="-HTML"/>
        <w:spacing w:line="360" w:lineRule="auto"/>
        <w:ind w:left="180"/>
        <w:jc w:val="both"/>
        <w:rPr>
          <w:rFonts w:ascii="Times New Roman" w:hAnsi="Times New Roman"/>
          <w:b w:val="0"/>
          <w:bCs/>
          <w:color w:val="auto"/>
          <w:sz w:val="22"/>
          <w:szCs w:val="21"/>
        </w:rPr>
      </w:pPr>
    </w:p>
    <w:p w:rsidR="00A7340D" w:rsidRPr="00221B06" w:rsidRDefault="00A7340D" w:rsidP="003318FB">
      <w:pPr>
        <w:pStyle w:val="-HTML"/>
        <w:spacing w:line="360" w:lineRule="auto"/>
        <w:ind w:left="180"/>
        <w:jc w:val="both"/>
        <w:rPr>
          <w:rFonts w:ascii="Times New Roman" w:hAnsi="Times New Roman"/>
          <w:b w:val="0"/>
          <w:bCs/>
          <w:color w:val="auto"/>
          <w:sz w:val="22"/>
          <w:szCs w:val="21"/>
        </w:rPr>
      </w:pPr>
      <w:r w:rsidRPr="00221B06">
        <w:rPr>
          <w:rFonts w:ascii="Times New Roman" w:hAnsi="Times New Roman"/>
          <w:b w:val="0"/>
          <w:bCs/>
          <w:color w:val="auto"/>
          <w:sz w:val="22"/>
          <w:szCs w:val="21"/>
        </w:rPr>
        <w:t>Ο Κάτοχος του Δικαιώματος Χρήσης Ραδιοσυχνοτήτων προβαίνει σε εμπορικές συμφωνίες με Εικονικούς Παρόχους Κινητών Υπηρεσιών (Mobile Virtual Network Operations (MVNOs)) για οποιουδήποτε είδους πρόσβαση (εκμίσθωση χωρητικότητας στο ραδιοτμήμα του δικτύου κινητών επικοινωνιών κλπ.) στο Δίκτυο, τηρουμένων των διατάξεων περί προστασίας του ανταγωνισμού</w:t>
      </w:r>
      <w:r w:rsidRPr="009866DD">
        <w:rPr>
          <w:rFonts w:ascii="Times New Roman" w:hAnsi="Times New Roman"/>
          <w:b w:val="0"/>
          <w:bCs/>
          <w:color w:val="auto"/>
          <w:sz w:val="22"/>
          <w:szCs w:val="21"/>
        </w:rPr>
        <w:t xml:space="preserve"> και της νομοθεσίας περί ηλεκτρονικών </w:t>
      </w:r>
      <w:r w:rsidRPr="009866DD">
        <w:rPr>
          <w:rFonts w:ascii="Times New Roman" w:hAnsi="Times New Roman"/>
          <w:b w:val="0"/>
          <w:bCs/>
          <w:color w:val="auto"/>
          <w:sz w:val="22"/>
          <w:szCs w:val="21"/>
        </w:rPr>
        <w:lastRenderedPageBreak/>
        <w:t>επικοινωνιών.</w:t>
      </w:r>
      <w:r w:rsidRPr="00221B06">
        <w:rPr>
          <w:rFonts w:ascii="Times New Roman" w:hAnsi="Times New Roman"/>
          <w:b w:val="0"/>
          <w:bCs/>
          <w:color w:val="auto"/>
          <w:sz w:val="22"/>
          <w:szCs w:val="21"/>
        </w:rPr>
        <w:t xml:space="preserve"> Προς διασφάλιση του σκοπού αυτού, η ΕΕΤΤ θα μπορεί να χρησιμοποιεί τη ρυθμιστική της αρμοδιότητα, κατά τα προβλεπόμενα στην εκάστοτε ισχύουσα νομοθεσία.</w:t>
      </w:r>
    </w:p>
    <w:p w:rsidR="00A7340D" w:rsidRPr="00221B06" w:rsidRDefault="00A7340D" w:rsidP="003318FB">
      <w:pPr>
        <w:pStyle w:val="-HTML"/>
        <w:spacing w:line="360" w:lineRule="auto"/>
        <w:jc w:val="both"/>
        <w:rPr>
          <w:rFonts w:ascii="Times New Roman" w:hAnsi="Times New Roman"/>
          <w:b w:val="0"/>
          <w:bCs/>
          <w:color w:val="auto"/>
          <w:sz w:val="22"/>
          <w:szCs w:val="21"/>
        </w:rPr>
      </w:pPr>
    </w:p>
    <w:p w:rsidR="00A7340D" w:rsidRPr="00221B06" w:rsidRDefault="00A7340D" w:rsidP="003318FB">
      <w:pPr>
        <w:pStyle w:val="-HTML"/>
        <w:ind w:left="0"/>
        <w:rPr>
          <w:rFonts w:ascii="Times New Roman" w:hAnsi="Times New Roman"/>
          <w:color w:val="auto"/>
          <w:sz w:val="22"/>
          <w:szCs w:val="21"/>
        </w:rPr>
      </w:pPr>
      <w:r w:rsidRPr="00221B06">
        <w:rPr>
          <w:rFonts w:ascii="Times New Roman" w:hAnsi="Times New Roman"/>
          <w:b w:val="0"/>
          <w:bCs/>
          <w:i/>
          <w:color w:val="auto"/>
          <w:sz w:val="22"/>
          <w:u w:val="single"/>
        </w:rPr>
        <w:t>6.   Εκθέσεις Επεκτάσεως και Εκσυγχρονισμού του Δικτύου</w:t>
      </w:r>
    </w:p>
    <w:p w:rsidR="00A7340D" w:rsidRPr="00221B06" w:rsidRDefault="00A7340D" w:rsidP="003318FB">
      <w:pPr>
        <w:pStyle w:val="-HTML"/>
        <w:ind w:left="0"/>
        <w:jc w:val="both"/>
        <w:rPr>
          <w:rFonts w:ascii="Times New Roman" w:hAnsi="Times New Roman"/>
          <w:color w:val="auto"/>
          <w:sz w:val="22"/>
          <w:szCs w:val="21"/>
        </w:rPr>
      </w:pPr>
    </w:p>
    <w:p w:rsidR="00A7340D" w:rsidRPr="008D394B" w:rsidRDefault="00A7340D" w:rsidP="003318FB">
      <w:pPr>
        <w:pStyle w:val="-HTML"/>
        <w:spacing w:line="360" w:lineRule="auto"/>
        <w:ind w:left="180"/>
        <w:jc w:val="both"/>
        <w:rPr>
          <w:rFonts w:ascii="Times New Roman" w:hAnsi="Times New Roman"/>
          <w:b w:val="0"/>
          <w:bCs/>
          <w:color w:val="auto"/>
          <w:sz w:val="22"/>
          <w:szCs w:val="21"/>
        </w:rPr>
      </w:pPr>
      <w:r w:rsidRPr="00221B06">
        <w:rPr>
          <w:rFonts w:ascii="Times New Roman" w:hAnsi="Times New Roman"/>
          <w:b w:val="0"/>
          <w:bCs/>
          <w:color w:val="auto"/>
          <w:sz w:val="22"/>
          <w:szCs w:val="21"/>
        </w:rPr>
        <w:t>Κάθε έξι μήνες, και για όσο χρονικό διάστημα ισχύει το Δικαίωμα Χρήσης Ραδιοσυχνοτήτων, ο Κάτοχος του Δικαιώματος Χρήσης Ραδιοσυχνοτήτων θα υποβάλλει στην ΕΕΤΤ έκθεση στην οποία θα περιγράφονται οι σταθμοί βάσεως και τα μέσα μεταγωγής που είναι εγκατεστημένα και σε λειτουργία κατά το διάστημα των προηγουμένων έξι μηνών από τον Κάτοχο του Δικαιώματος Χρήσης Ραδιοσυχνοτήτων. Η έκθεση αυτή θα παραθέτει όλους τους εν λειτουργία σταθμούς βάσεως καθώς και τα</w:t>
      </w:r>
      <w:r w:rsidRPr="008D394B">
        <w:rPr>
          <w:rFonts w:ascii="Times New Roman" w:hAnsi="Times New Roman"/>
          <w:b w:val="0"/>
          <w:bCs/>
          <w:color w:val="auto"/>
          <w:sz w:val="22"/>
          <w:szCs w:val="21"/>
        </w:rPr>
        <w:t xml:space="preserve"> κέντρα μεταγωγής στο Δημόσιο Δίκτυο Ηλεκτρονικών Επικοινωνιών του Κατόχου του Δικαιώματος Χρήσης Ραδιοσυχνοτήτων από την ημερομηνία υποβολής της έκθεσης. Κάθε έκθεση θα περιλαμβάνει επίσης μια συνοπτική αναφορά στην οποία θα περιγράφονται η επιτευχθείσα από τον Κάτοχο του Δικαιώματος Χρήσης Ραδιοσυχνοτήτων πρόοδος εκσυγχρονισμού και επεκτάσεως του δικτύου του με σκοπό την κάλυψη των αναγκών του συνδρομητή.</w:t>
      </w:r>
    </w:p>
    <w:p w:rsidR="00A7340D" w:rsidRPr="008D394B" w:rsidRDefault="00A7340D" w:rsidP="003318FB">
      <w:pPr>
        <w:pStyle w:val="-HTML"/>
        <w:tabs>
          <w:tab w:val="left" w:pos="4140"/>
        </w:tabs>
        <w:spacing w:line="360" w:lineRule="auto"/>
        <w:ind w:left="360"/>
        <w:jc w:val="both"/>
        <w:rPr>
          <w:rFonts w:ascii="Times New Roman" w:hAnsi="Times New Roman"/>
          <w:b w:val="0"/>
          <w:bCs/>
          <w:color w:val="auto"/>
          <w:sz w:val="22"/>
          <w:szCs w:val="21"/>
        </w:rPr>
      </w:pPr>
    </w:p>
    <w:p w:rsidR="00A7340D" w:rsidRPr="008D394B" w:rsidRDefault="00A7340D" w:rsidP="008C5064">
      <w:pPr>
        <w:keepNext/>
        <w:spacing w:after="240" w:line="360" w:lineRule="auto"/>
        <w:jc w:val="center"/>
        <w:rPr>
          <w:b/>
          <w:lang w:val="el-GR"/>
        </w:rPr>
      </w:pPr>
      <w:r w:rsidRPr="008D394B">
        <w:rPr>
          <w:b/>
          <w:lang w:val="el-GR"/>
        </w:rPr>
        <w:t>Άρθρο 7</w:t>
      </w:r>
    </w:p>
    <w:p w:rsidR="00A7340D" w:rsidRPr="008D394B" w:rsidRDefault="00A7340D" w:rsidP="008C5064">
      <w:pPr>
        <w:keepNext/>
        <w:spacing w:after="240" w:line="360" w:lineRule="auto"/>
        <w:jc w:val="center"/>
        <w:rPr>
          <w:b/>
          <w:lang w:val="el-GR"/>
        </w:rPr>
      </w:pPr>
      <w:r w:rsidRPr="008D394B">
        <w:rPr>
          <w:b/>
          <w:lang w:val="el-GR"/>
        </w:rPr>
        <w:t>Τέλη και Εγγύηση</w:t>
      </w:r>
    </w:p>
    <w:p w:rsidR="00A7340D" w:rsidRPr="008D394B" w:rsidRDefault="00A7340D" w:rsidP="003318FB">
      <w:pPr>
        <w:pStyle w:val="a7"/>
        <w:spacing w:line="360" w:lineRule="atLeast"/>
        <w:rPr>
          <w:i/>
          <w:iCs/>
          <w:u w:val="single"/>
          <w:lang w:val="el-GR"/>
        </w:rPr>
      </w:pPr>
      <w:r w:rsidRPr="008D394B">
        <w:rPr>
          <w:i/>
          <w:iCs/>
          <w:u w:val="single"/>
          <w:lang w:val="el-GR"/>
        </w:rPr>
        <w:t>7.1 Συμψηφισμός Τελών</w:t>
      </w:r>
    </w:p>
    <w:p w:rsidR="00A7340D" w:rsidRPr="008D394B" w:rsidRDefault="00A7340D" w:rsidP="003318FB">
      <w:pPr>
        <w:pStyle w:val="a7"/>
        <w:spacing w:line="360" w:lineRule="atLeast"/>
        <w:rPr>
          <w:lang w:val="el-GR"/>
        </w:rPr>
      </w:pPr>
    </w:p>
    <w:p w:rsidR="00A7340D" w:rsidRPr="008D394B" w:rsidRDefault="00A7340D" w:rsidP="003318FB">
      <w:pPr>
        <w:pStyle w:val="-HTML"/>
        <w:spacing w:line="360" w:lineRule="auto"/>
        <w:ind w:left="180"/>
        <w:jc w:val="both"/>
        <w:rPr>
          <w:rFonts w:ascii="Times New Roman" w:hAnsi="Times New Roman"/>
          <w:b w:val="0"/>
          <w:bCs/>
          <w:color w:val="auto"/>
          <w:sz w:val="22"/>
          <w:szCs w:val="21"/>
        </w:rPr>
      </w:pPr>
      <w:r w:rsidRPr="008D394B">
        <w:rPr>
          <w:rFonts w:ascii="Times New Roman" w:hAnsi="Times New Roman"/>
          <w:b w:val="0"/>
          <w:bCs/>
          <w:color w:val="auto"/>
          <w:sz w:val="22"/>
          <w:szCs w:val="21"/>
        </w:rPr>
        <w:t xml:space="preserve">Τα τέλη χρήσης του φάσματος ραδιοσυχνοτήτων που χορηγείται με το παρόν και περιγράφεται στο Παράρτημα Α1 συμψηφίζονται με το εκπλειστηρίασμα. </w:t>
      </w:r>
    </w:p>
    <w:p w:rsidR="00A7340D" w:rsidRPr="008D394B" w:rsidRDefault="00A7340D" w:rsidP="003318FB">
      <w:pPr>
        <w:pStyle w:val="-HTML"/>
        <w:spacing w:line="360" w:lineRule="auto"/>
        <w:ind w:left="180"/>
        <w:jc w:val="both"/>
        <w:rPr>
          <w:rFonts w:ascii="Times New Roman" w:hAnsi="Times New Roman"/>
          <w:b w:val="0"/>
          <w:bCs/>
          <w:color w:val="auto"/>
          <w:sz w:val="22"/>
          <w:szCs w:val="21"/>
        </w:rPr>
      </w:pPr>
    </w:p>
    <w:p w:rsidR="00A7340D" w:rsidRPr="008D394B" w:rsidRDefault="00A7340D" w:rsidP="003318FB">
      <w:pPr>
        <w:pStyle w:val="-HTML"/>
        <w:spacing w:line="360" w:lineRule="auto"/>
        <w:ind w:left="180"/>
        <w:jc w:val="both"/>
        <w:rPr>
          <w:rFonts w:ascii="Times New Roman" w:hAnsi="Times New Roman"/>
          <w:b w:val="0"/>
          <w:bCs/>
          <w:color w:val="auto"/>
          <w:sz w:val="22"/>
          <w:szCs w:val="21"/>
        </w:rPr>
      </w:pPr>
      <w:r w:rsidRPr="008D394B">
        <w:rPr>
          <w:rFonts w:ascii="Times New Roman" w:hAnsi="Times New Roman"/>
          <w:b w:val="0"/>
          <w:bCs/>
          <w:color w:val="auto"/>
          <w:sz w:val="22"/>
          <w:szCs w:val="21"/>
        </w:rPr>
        <w:t>Το εκπλειστηρίασμα καταβάλλεται ως εξής:</w:t>
      </w:r>
    </w:p>
    <w:p w:rsidR="00A7340D" w:rsidRPr="008D394B" w:rsidRDefault="00A7340D" w:rsidP="003318FB">
      <w:pPr>
        <w:pStyle w:val="aa"/>
        <w:rPr>
          <w:b/>
        </w:rPr>
      </w:pPr>
    </w:p>
    <w:p w:rsidR="00A7340D" w:rsidRPr="008D394B" w:rsidRDefault="00A7340D" w:rsidP="003318FB">
      <w:pPr>
        <w:pStyle w:val="aa"/>
        <w:ind w:firstLine="180"/>
        <w:rPr>
          <w:b/>
        </w:rPr>
      </w:pPr>
      <w:r w:rsidRPr="008D394B">
        <w:rPr>
          <w:b/>
        </w:rPr>
        <w:t>…………………</w:t>
      </w:r>
    </w:p>
    <w:p w:rsidR="00A7340D" w:rsidRPr="008D394B" w:rsidRDefault="00A7340D" w:rsidP="003318FB">
      <w:pPr>
        <w:tabs>
          <w:tab w:val="left" w:pos="1276"/>
        </w:tabs>
        <w:spacing w:after="240" w:line="360" w:lineRule="atLeast"/>
        <w:rPr>
          <w:b/>
          <w:lang w:val="el-GR"/>
        </w:rPr>
      </w:pPr>
    </w:p>
    <w:p w:rsidR="00A7340D" w:rsidRPr="008D394B" w:rsidRDefault="00A7340D" w:rsidP="003318FB">
      <w:pPr>
        <w:pStyle w:val="a7"/>
        <w:spacing w:line="360" w:lineRule="atLeast"/>
        <w:rPr>
          <w:i/>
          <w:iCs/>
          <w:u w:val="single"/>
          <w:lang w:val="el-GR"/>
        </w:rPr>
      </w:pPr>
      <w:r w:rsidRPr="008D394B">
        <w:rPr>
          <w:i/>
          <w:iCs/>
          <w:u w:val="single"/>
          <w:lang w:val="el-GR"/>
        </w:rPr>
        <w:t>7.2 Καθυστέρηση Καταβολής του Εκπλειστηριάσματος και των Τελών</w:t>
      </w:r>
    </w:p>
    <w:p w:rsidR="00A7340D" w:rsidRPr="008D394B" w:rsidRDefault="00A7340D" w:rsidP="003318FB">
      <w:pPr>
        <w:pStyle w:val="-HTML"/>
        <w:spacing w:line="360" w:lineRule="auto"/>
        <w:ind w:left="180"/>
        <w:jc w:val="both"/>
        <w:rPr>
          <w:rFonts w:ascii="Times New Roman" w:hAnsi="Times New Roman"/>
          <w:b w:val="0"/>
          <w:bCs/>
          <w:color w:val="auto"/>
          <w:sz w:val="22"/>
          <w:szCs w:val="21"/>
        </w:rPr>
      </w:pPr>
    </w:p>
    <w:p w:rsidR="00A7340D" w:rsidRPr="008D394B" w:rsidRDefault="00A7340D" w:rsidP="003318FB">
      <w:pPr>
        <w:pStyle w:val="-HTML"/>
        <w:spacing w:line="360" w:lineRule="auto"/>
        <w:ind w:left="180"/>
        <w:jc w:val="both"/>
        <w:rPr>
          <w:rFonts w:ascii="Times New Roman" w:hAnsi="Times New Roman"/>
          <w:b w:val="0"/>
          <w:bCs/>
          <w:color w:val="auto"/>
          <w:sz w:val="22"/>
          <w:szCs w:val="21"/>
        </w:rPr>
      </w:pPr>
      <w:r w:rsidRPr="008D394B">
        <w:rPr>
          <w:rFonts w:ascii="Times New Roman" w:hAnsi="Times New Roman"/>
          <w:b w:val="0"/>
          <w:bCs/>
          <w:color w:val="auto"/>
          <w:sz w:val="22"/>
          <w:szCs w:val="21"/>
        </w:rPr>
        <w:t xml:space="preserve">Η μη προσήκουσα καταβολή του Εκπλειστηριάσματος αποτελεί λόγο αναστολής ή και ανάκλησης του Δικαιώματος Χρήσης Ραδιοσυχνοτήτων και οδηγεί σε μερική ή ολική κατάπτωση της Εγγυητικής Επιστολής Καλής Εκτέλεσης. Σε περίπτωση αναστολής ή ανάκλησης του Δικαιώματος Χρήσης Ραδιοσυχνοτήτων με οποιοδήποτε τρόπο, το μεν </w:t>
      </w:r>
      <w:r w:rsidRPr="008D394B">
        <w:rPr>
          <w:rFonts w:ascii="Times New Roman" w:hAnsi="Times New Roman"/>
          <w:b w:val="0"/>
          <w:bCs/>
          <w:color w:val="auto"/>
          <w:sz w:val="22"/>
          <w:szCs w:val="21"/>
        </w:rPr>
        <w:lastRenderedPageBreak/>
        <w:t xml:space="preserve">Εκπλειστηρίασμα που θα έχει καταβληθεί δεν θα επιστραφεί, το δε Εκπλειστηρίασμα που δεν θα έχει καταβληθεί και θα οφείλεται στο μέλλον θα καταστεί άμεσα ληξιπρόθεσμο και απαιτητό. </w:t>
      </w:r>
    </w:p>
    <w:p w:rsidR="00A7340D" w:rsidRPr="008D394B" w:rsidRDefault="00A7340D" w:rsidP="003318FB">
      <w:pPr>
        <w:pStyle w:val="-HTML"/>
        <w:spacing w:line="360" w:lineRule="auto"/>
        <w:ind w:left="180"/>
        <w:jc w:val="both"/>
        <w:rPr>
          <w:rFonts w:ascii="Times New Roman" w:hAnsi="Times New Roman"/>
          <w:b w:val="0"/>
          <w:bCs/>
          <w:color w:val="auto"/>
          <w:sz w:val="22"/>
          <w:szCs w:val="21"/>
        </w:rPr>
      </w:pPr>
    </w:p>
    <w:p w:rsidR="00A7340D" w:rsidRPr="008D394B" w:rsidRDefault="00A7340D" w:rsidP="003318FB">
      <w:pPr>
        <w:pStyle w:val="a7"/>
        <w:spacing w:line="360" w:lineRule="atLeast"/>
        <w:rPr>
          <w:i/>
          <w:iCs/>
          <w:u w:val="single"/>
          <w:lang w:val="el-GR"/>
        </w:rPr>
      </w:pPr>
      <w:r w:rsidRPr="008D394B">
        <w:rPr>
          <w:i/>
          <w:iCs/>
          <w:u w:val="single"/>
          <w:lang w:val="el-GR"/>
        </w:rPr>
        <w:t xml:space="preserve">7.3. </w:t>
      </w:r>
      <w:r w:rsidRPr="008D394B">
        <w:rPr>
          <w:i/>
          <w:iCs/>
          <w:u w:val="single"/>
        </w:rPr>
        <w:t>E</w:t>
      </w:r>
      <w:r w:rsidRPr="008D394B">
        <w:rPr>
          <w:i/>
          <w:iCs/>
          <w:u w:val="single"/>
          <w:lang w:val="el-GR"/>
        </w:rPr>
        <w:t>γγύηση</w:t>
      </w:r>
    </w:p>
    <w:p w:rsidR="00A7340D" w:rsidRPr="008D394B" w:rsidRDefault="00A7340D" w:rsidP="003318FB">
      <w:pPr>
        <w:spacing w:line="360" w:lineRule="atLeast"/>
        <w:rPr>
          <w:lang w:val="el-GR"/>
        </w:rPr>
      </w:pPr>
    </w:p>
    <w:p w:rsidR="00A7340D" w:rsidRPr="008D394B" w:rsidRDefault="00A7340D" w:rsidP="003318FB">
      <w:pPr>
        <w:pStyle w:val="3"/>
        <w:tabs>
          <w:tab w:val="clear" w:pos="576"/>
        </w:tabs>
        <w:spacing w:line="360" w:lineRule="atLeast"/>
        <w:rPr>
          <w:sz w:val="22"/>
        </w:rPr>
      </w:pPr>
      <w:r w:rsidRPr="008D394B">
        <w:rPr>
          <w:sz w:val="22"/>
        </w:rPr>
        <w:t>Tύπος και περιεχόμενο</w:t>
      </w:r>
    </w:p>
    <w:p w:rsidR="00A7340D" w:rsidRPr="008D394B" w:rsidRDefault="00A7340D" w:rsidP="003318FB">
      <w:pPr>
        <w:spacing w:line="360" w:lineRule="atLeast"/>
        <w:rPr>
          <w:lang w:val="el-GR"/>
        </w:rPr>
      </w:pPr>
    </w:p>
    <w:p w:rsidR="00A7340D" w:rsidRPr="008D394B" w:rsidRDefault="00A7340D" w:rsidP="003318FB">
      <w:pPr>
        <w:pStyle w:val="a7"/>
        <w:spacing w:line="360" w:lineRule="atLeast"/>
        <w:ind w:left="284"/>
        <w:jc w:val="both"/>
        <w:rPr>
          <w:lang w:val="el-GR"/>
        </w:rPr>
      </w:pPr>
      <w:r w:rsidRPr="008D394B">
        <w:rPr>
          <w:lang w:val="el-GR"/>
        </w:rPr>
        <w:t xml:space="preserve">Για την πιστή τήρηση των υποχρεώσεων του </w:t>
      </w:r>
      <w:r w:rsidRPr="008D394B">
        <w:t>K</w:t>
      </w:r>
      <w:r w:rsidRPr="008D394B">
        <w:rPr>
          <w:lang w:val="el-GR"/>
        </w:rPr>
        <w:t xml:space="preserve">ατόχου του Δικαιώματος Χρήσης Ραδιοσυχνοτήτων, το παρόν χορηγείται υπό τον όρο κατάθεσης, πριν από την έκδοση του Δικαιώματος Χρήσης και υπό τον όρο ανανέωσης για κάθε φορολογική χρήση του </w:t>
      </w:r>
      <w:r w:rsidRPr="008D394B">
        <w:t>K</w:t>
      </w:r>
      <w:r w:rsidRPr="008D394B">
        <w:rPr>
          <w:lang w:val="el-GR"/>
        </w:rPr>
        <w:t xml:space="preserve">ατόχου του Δικαιώματος Χρήσης Ραδιοσυχνοτήτων, εγγυητικής επιστολής </w:t>
      </w:r>
      <w:r w:rsidRPr="008D394B">
        <w:t>T</w:t>
      </w:r>
      <w:r w:rsidRPr="008D394B">
        <w:rPr>
          <w:lang w:val="el-GR"/>
        </w:rPr>
        <w:t xml:space="preserve">ράπεζας, που λειτουργεί νόμιμα στην Ελλάδα ή σε άλλο κράτος –μέλος της Ευρωπαϊκής Ένωσης (όπως αυτό βεβαιώνεται από την Τράπεζα της Ελλάδος) υπέρ της </w:t>
      </w:r>
      <w:r w:rsidRPr="008D394B">
        <w:t>EETT</w:t>
      </w:r>
      <w:r w:rsidRPr="008D394B">
        <w:rPr>
          <w:lang w:val="el-GR"/>
        </w:rPr>
        <w:t xml:space="preserve">. </w:t>
      </w:r>
      <w:r w:rsidRPr="008D394B">
        <w:t>H</w:t>
      </w:r>
      <w:r w:rsidRPr="008D394B">
        <w:rPr>
          <w:lang w:val="el-GR"/>
        </w:rPr>
        <w:t xml:space="preserve"> λήξη της εγγυητικής επιστολής θα είναι τουλάχιστον 210 ημέρες μετά τη λήξη της εκάστοτε τρέχουσας φορολογικής χρήσης του </w:t>
      </w:r>
      <w:r w:rsidRPr="008D394B">
        <w:t>K</w:t>
      </w:r>
      <w:r w:rsidRPr="008D394B">
        <w:rPr>
          <w:lang w:val="el-GR"/>
        </w:rPr>
        <w:t xml:space="preserve">ατόχου του Δικαιώματος Χρήσης Ραδιοσυχνοτήτων.  </w:t>
      </w:r>
      <w:r w:rsidRPr="008D394B">
        <w:t>H</w:t>
      </w:r>
      <w:r w:rsidRPr="008D394B">
        <w:rPr>
          <w:lang w:val="el-GR"/>
        </w:rPr>
        <w:t xml:space="preserve"> εγγυητική επιστολή θα είναι ανέκκλητη, σε πρώτη ζήτηση και θα περιλαμβάνει δήλωση της εγγυήτριας </w:t>
      </w:r>
      <w:r w:rsidRPr="008D394B">
        <w:t>T</w:t>
      </w:r>
      <w:r w:rsidRPr="008D394B">
        <w:rPr>
          <w:lang w:val="el-GR"/>
        </w:rPr>
        <w:t xml:space="preserve">ράπεζας περί της ευθύνης της ως αυτοφειλέτη, δήλωση περί παραίτησης της </w:t>
      </w:r>
      <w:r w:rsidRPr="008D394B">
        <w:t>T</w:t>
      </w:r>
      <w:r w:rsidRPr="008D394B">
        <w:rPr>
          <w:lang w:val="el-GR"/>
        </w:rPr>
        <w:t xml:space="preserve">ράπεζας από όλες τις ενστάσεις, που προβλέπονται από τον </w:t>
      </w:r>
      <w:r w:rsidRPr="008D394B">
        <w:t>A</w:t>
      </w:r>
      <w:r w:rsidRPr="008D394B">
        <w:rPr>
          <w:lang w:val="el-GR"/>
        </w:rPr>
        <w:t xml:space="preserve">στικό </w:t>
      </w:r>
      <w:r w:rsidRPr="008D394B">
        <w:t>K</w:t>
      </w:r>
      <w:r w:rsidRPr="008D394B">
        <w:rPr>
          <w:lang w:val="el-GR"/>
        </w:rPr>
        <w:t xml:space="preserve">ώδικα για τους εγγυητές καθώς και δήλωση περί καταβολής κάθε ποσού που καταπίπτει προς την </w:t>
      </w:r>
      <w:r w:rsidRPr="008D394B">
        <w:t>EETT</w:t>
      </w:r>
      <w:r w:rsidRPr="008D394B">
        <w:rPr>
          <w:lang w:val="el-GR"/>
        </w:rPr>
        <w:t>, μέσα σε τρεις εργάσιμες ημέρες.  Το ποσό της εγγυητικής επιστολής, ανέρχεται στο ποσό των διακοσίων πενήντα χιλιάδων (#250.000#) Ευρώ. Υπόδειγμα εγγυητικής επιστολής παρατίθεται στο Παράρτημα Α2, το οποίο προσαρτάται στη παρούσα και αποτελεί αναπόσπαστο μέρος αυτής.</w:t>
      </w:r>
    </w:p>
    <w:p w:rsidR="00A7340D" w:rsidRPr="008D394B" w:rsidRDefault="00A7340D" w:rsidP="003318FB">
      <w:pPr>
        <w:pStyle w:val="3"/>
        <w:tabs>
          <w:tab w:val="clear" w:pos="576"/>
        </w:tabs>
        <w:spacing w:line="360" w:lineRule="atLeast"/>
        <w:rPr>
          <w:sz w:val="22"/>
        </w:rPr>
      </w:pPr>
    </w:p>
    <w:p w:rsidR="00A7340D" w:rsidRPr="008D394B" w:rsidRDefault="00A7340D" w:rsidP="003318FB">
      <w:pPr>
        <w:pStyle w:val="3"/>
        <w:tabs>
          <w:tab w:val="clear" w:pos="576"/>
        </w:tabs>
        <w:spacing w:line="360" w:lineRule="atLeast"/>
        <w:rPr>
          <w:sz w:val="22"/>
        </w:rPr>
      </w:pPr>
      <w:r w:rsidRPr="008D394B">
        <w:rPr>
          <w:sz w:val="22"/>
        </w:rPr>
        <w:t>Kύρωση</w:t>
      </w:r>
    </w:p>
    <w:p w:rsidR="00A7340D" w:rsidRPr="008D394B" w:rsidRDefault="00A7340D" w:rsidP="003318FB">
      <w:pPr>
        <w:pStyle w:val="a7"/>
        <w:spacing w:line="360" w:lineRule="atLeast"/>
        <w:ind w:left="284"/>
        <w:jc w:val="both"/>
        <w:rPr>
          <w:lang w:val="el-GR"/>
        </w:rPr>
      </w:pPr>
      <w:r>
        <w:rPr>
          <w:lang w:val="el-GR"/>
        </w:rPr>
        <w:t>Κάθε ε</w:t>
      </w:r>
      <w:r w:rsidRPr="008D394B">
        <w:rPr>
          <w:lang w:val="el-GR"/>
        </w:rPr>
        <w:t xml:space="preserve">γγυητική επιστολή του </w:t>
      </w:r>
      <w:r>
        <w:rPr>
          <w:lang w:val="el-GR"/>
        </w:rPr>
        <w:t>Κ</w:t>
      </w:r>
      <w:r w:rsidRPr="008D394B">
        <w:rPr>
          <w:lang w:val="el-GR"/>
        </w:rPr>
        <w:t>ατόχου του Δικαιώματος Χρήσης Ραδιοσυχνοτήτων, η οποία δεν ανταποκρίνεται πλήρως σε όλους τους ανωτέρω όρους, θα θεωρείται ανυπόστατη και δύναται να αποτελεί λόγο ανάκλησης του Δικαιώματος Χρήσης Ραδιοσυχνοτήτων.</w:t>
      </w:r>
    </w:p>
    <w:p w:rsidR="00A7340D" w:rsidRPr="008D394B" w:rsidRDefault="00A7340D" w:rsidP="003318FB">
      <w:pPr>
        <w:spacing w:line="360" w:lineRule="atLeast"/>
        <w:ind w:left="720"/>
        <w:jc w:val="both"/>
        <w:rPr>
          <w:lang w:val="el-GR"/>
        </w:rPr>
      </w:pPr>
    </w:p>
    <w:p w:rsidR="00A7340D" w:rsidRPr="008D394B" w:rsidRDefault="00A7340D" w:rsidP="003318FB">
      <w:pPr>
        <w:pStyle w:val="3"/>
        <w:tabs>
          <w:tab w:val="clear" w:pos="576"/>
        </w:tabs>
        <w:spacing w:line="360" w:lineRule="atLeast"/>
        <w:rPr>
          <w:sz w:val="22"/>
        </w:rPr>
      </w:pPr>
      <w:r w:rsidRPr="008D394B">
        <w:rPr>
          <w:sz w:val="22"/>
        </w:rPr>
        <w:t>Περιπτώσεις Kατάπτωσης</w:t>
      </w:r>
    </w:p>
    <w:p w:rsidR="00A7340D" w:rsidRPr="008D394B" w:rsidRDefault="00A7340D" w:rsidP="003318FB">
      <w:pPr>
        <w:spacing w:line="360" w:lineRule="atLeast"/>
        <w:rPr>
          <w:lang w:val="el-GR"/>
        </w:rPr>
      </w:pPr>
    </w:p>
    <w:p w:rsidR="00A7340D" w:rsidRPr="008D394B" w:rsidRDefault="00A7340D" w:rsidP="003318FB">
      <w:pPr>
        <w:pStyle w:val="a7"/>
        <w:spacing w:line="360" w:lineRule="atLeast"/>
        <w:ind w:left="284"/>
        <w:jc w:val="both"/>
        <w:rPr>
          <w:lang w:val="el-GR"/>
        </w:rPr>
      </w:pPr>
      <w:r w:rsidRPr="008D394B">
        <w:rPr>
          <w:lang w:val="el-GR"/>
        </w:rPr>
        <w:t>Η εγγυητική επιστολή καταπίπτει:</w:t>
      </w:r>
    </w:p>
    <w:p w:rsidR="00A7340D" w:rsidRPr="008D394B" w:rsidRDefault="00A7340D" w:rsidP="003318FB">
      <w:pPr>
        <w:spacing w:line="360" w:lineRule="atLeast"/>
        <w:rPr>
          <w:lang w:val="el-GR"/>
        </w:rPr>
      </w:pPr>
    </w:p>
    <w:p w:rsidR="00A7340D" w:rsidRPr="008D394B" w:rsidRDefault="00A7340D" w:rsidP="003318FB">
      <w:pPr>
        <w:spacing w:line="360" w:lineRule="atLeast"/>
        <w:ind w:left="709" w:hanging="425"/>
        <w:jc w:val="both"/>
        <w:rPr>
          <w:lang w:val="el-GR"/>
        </w:rPr>
      </w:pPr>
      <w:r w:rsidRPr="008D394B">
        <w:rPr>
          <w:lang w:val="el-GR"/>
        </w:rPr>
        <w:t>α)</w:t>
      </w:r>
      <w:r w:rsidRPr="008D394B">
        <w:rPr>
          <w:lang w:val="el-GR"/>
        </w:rPr>
        <w:tab/>
      </w:r>
      <w:r w:rsidRPr="008D394B">
        <w:t>E</w:t>
      </w:r>
      <w:r w:rsidRPr="008D394B">
        <w:rPr>
          <w:lang w:val="el-GR"/>
        </w:rPr>
        <w:t xml:space="preserve">άν ο </w:t>
      </w:r>
      <w:r w:rsidRPr="008D394B">
        <w:t>K</w:t>
      </w:r>
      <w:r w:rsidRPr="008D394B">
        <w:rPr>
          <w:lang w:val="el-GR"/>
        </w:rPr>
        <w:t>άτοχος του Δικαιώματος Χρήσης Ραδιοσυχνοτήτων δεν ανταποκριθεί στις υποχρεώσεις του, στην Σχετική Απόφαση της ΕΕΤΤ θα προσδιορίζεται και το μέτρο της κατάπτωσης (ολική ή μερική).</w:t>
      </w:r>
    </w:p>
    <w:p w:rsidR="00A7340D" w:rsidRPr="008D394B" w:rsidRDefault="00A7340D" w:rsidP="003318FB">
      <w:pPr>
        <w:spacing w:line="360" w:lineRule="atLeast"/>
        <w:ind w:left="709" w:hanging="425"/>
        <w:rPr>
          <w:lang w:val="el-GR"/>
        </w:rPr>
      </w:pPr>
    </w:p>
    <w:p w:rsidR="00A7340D" w:rsidRPr="008D394B" w:rsidRDefault="00A7340D" w:rsidP="003318FB">
      <w:pPr>
        <w:spacing w:line="360" w:lineRule="atLeast"/>
        <w:ind w:left="709" w:hanging="425"/>
        <w:jc w:val="both"/>
        <w:rPr>
          <w:lang w:val="el-GR"/>
        </w:rPr>
      </w:pPr>
      <w:r w:rsidRPr="008D394B">
        <w:rPr>
          <w:lang w:val="el-GR"/>
        </w:rPr>
        <w:t xml:space="preserve"> β)</w:t>
      </w:r>
      <w:r w:rsidRPr="008D394B">
        <w:rPr>
          <w:lang w:val="el-GR"/>
        </w:rPr>
        <w:tab/>
        <w:t xml:space="preserve">Σε περίπτωση που επιβληθεί πρόστιμο, σύμφωνα με την κείμενη νομοθεσία και αυτό δεν καταβληθεί εμπρόθεσμα. Η κατάπτωση αυτή αφορά ποσό ίσο με το ύψος του προστίμου και των τυχόν προσαυξήσεων. </w:t>
      </w:r>
    </w:p>
    <w:p w:rsidR="00A7340D" w:rsidRPr="008D394B" w:rsidRDefault="00A7340D" w:rsidP="003318FB">
      <w:pPr>
        <w:pStyle w:val="3"/>
        <w:tabs>
          <w:tab w:val="clear" w:pos="576"/>
        </w:tabs>
        <w:spacing w:line="360" w:lineRule="atLeast"/>
        <w:rPr>
          <w:sz w:val="22"/>
        </w:rPr>
      </w:pPr>
    </w:p>
    <w:p w:rsidR="00A7340D" w:rsidRPr="008D394B" w:rsidRDefault="00A7340D" w:rsidP="003318FB">
      <w:pPr>
        <w:pStyle w:val="3"/>
        <w:tabs>
          <w:tab w:val="clear" w:pos="576"/>
        </w:tabs>
        <w:spacing w:line="360" w:lineRule="atLeast"/>
        <w:rPr>
          <w:sz w:val="22"/>
        </w:rPr>
      </w:pPr>
      <w:r w:rsidRPr="008D394B">
        <w:rPr>
          <w:sz w:val="22"/>
        </w:rPr>
        <w:t>Kατάπτωση</w:t>
      </w:r>
    </w:p>
    <w:p w:rsidR="00A7340D" w:rsidRPr="008D394B" w:rsidRDefault="00A7340D" w:rsidP="003318FB">
      <w:pPr>
        <w:spacing w:line="360" w:lineRule="atLeast"/>
        <w:ind w:left="720"/>
        <w:rPr>
          <w:lang w:val="el-GR"/>
        </w:rPr>
      </w:pPr>
    </w:p>
    <w:p w:rsidR="00A7340D" w:rsidRPr="008D394B" w:rsidRDefault="00A7340D" w:rsidP="003318FB">
      <w:pPr>
        <w:spacing w:line="360" w:lineRule="atLeast"/>
        <w:ind w:left="720" w:hanging="436"/>
        <w:jc w:val="both"/>
        <w:rPr>
          <w:lang w:val="el-GR"/>
        </w:rPr>
      </w:pPr>
      <w:r w:rsidRPr="008D394B">
        <w:rPr>
          <w:lang w:val="el-GR"/>
        </w:rPr>
        <w:t>α)</w:t>
      </w:r>
      <w:r w:rsidRPr="008D394B">
        <w:rPr>
          <w:lang w:val="el-GR"/>
        </w:rPr>
        <w:tab/>
        <w:t xml:space="preserve">Σε σχέση με την δήλωση κατάπτωσης της εγγυητικής επιστολής προς την εγγυήτρια </w:t>
      </w:r>
      <w:r w:rsidRPr="008D394B">
        <w:t>T</w:t>
      </w:r>
      <w:r w:rsidRPr="008D394B">
        <w:rPr>
          <w:lang w:val="el-GR"/>
        </w:rPr>
        <w:t xml:space="preserve">ράπεζα, δεν απαιτείται προηγούμενη ακρόαση του </w:t>
      </w:r>
      <w:r w:rsidRPr="008D394B">
        <w:t>K</w:t>
      </w:r>
      <w:r w:rsidRPr="008D394B">
        <w:rPr>
          <w:lang w:val="el-GR"/>
        </w:rPr>
        <w:t xml:space="preserve">ατόχου του Δικαιώματος Χρήσης Ραδιοσυχνοτήτων είτε/και της εγγυήτριας </w:t>
      </w:r>
      <w:r w:rsidRPr="008D394B">
        <w:t>T</w:t>
      </w:r>
      <w:r w:rsidRPr="008D394B">
        <w:rPr>
          <w:lang w:val="el-GR"/>
        </w:rPr>
        <w:t>ράπεζας.</w:t>
      </w:r>
    </w:p>
    <w:p w:rsidR="00A7340D" w:rsidRPr="008D394B" w:rsidRDefault="00A7340D" w:rsidP="003318FB">
      <w:pPr>
        <w:spacing w:line="360" w:lineRule="atLeast"/>
        <w:ind w:hanging="436"/>
        <w:rPr>
          <w:lang w:val="el-GR"/>
        </w:rPr>
      </w:pPr>
    </w:p>
    <w:p w:rsidR="00A7340D" w:rsidRPr="008D394B" w:rsidRDefault="00A7340D" w:rsidP="003318FB">
      <w:pPr>
        <w:spacing w:line="360" w:lineRule="atLeast"/>
        <w:ind w:left="720" w:hanging="436"/>
        <w:jc w:val="both"/>
        <w:rPr>
          <w:lang w:val="el-GR"/>
        </w:rPr>
      </w:pPr>
      <w:r w:rsidRPr="008D394B">
        <w:rPr>
          <w:lang w:val="el-GR"/>
        </w:rPr>
        <w:t>β)</w:t>
      </w:r>
      <w:r w:rsidRPr="008D394B">
        <w:rPr>
          <w:lang w:val="el-GR"/>
        </w:rPr>
        <w:tab/>
        <w:t xml:space="preserve">Σε περίπτωση κατάπτωσης η εγγυητική επιστολή αντικαθίσταται μέσα σε 30 ημέρες από την επομένη της κατάπτωσης. Εάν η προθεσμία αυτή παρέλθει άπρακτη, ανακαλείται το Δικαίωμα Χρήσης Ραδιοσυχνοτήτων. </w:t>
      </w:r>
      <w:r w:rsidRPr="008D394B">
        <w:t>H</w:t>
      </w:r>
      <w:r w:rsidRPr="008D394B">
        <w:rPr>
          <w:lang w:val="el-GR"/>
        </w:rPr>
        <w:t xml:space="preserve"> παρούσα διάταξη περί αντικατάστασης, ισχύει και σε κάθε περίπτωση προσωρινής αναστολής της κατάπτωσης ή/και προσωρινής αναστολής της πληρωμής της εγγυητικής επιστολής. </w:t>
      </w:r>
      <w:r w:rsidRPr="008D394B">
        <w:t>H</w:t>
      </w:r>
      <w:r w:rsidRPr="008D394B">
        <w:rPr>
          <w:lang w:val="el-GR"/>
        </w:rPr>
        <w:t xml:space="preserve"> σχετική προθεσμία αρχίζει από την επομένη της σχετικής πράξης ή απόφασης.</w:t>
      </w:r>
    </w:p>
    <w:p w:rsidR="00A7340D" w:rsidRPr="008D394B" w:rsidRDefault="00A7340D" w:rsidP="003318FB">
      <w:pPr>
        <w:spacing w:line="360" w:lineRule="atLeast"/>
        <w:ind w:left="720" w:hanging="436"/>
        <w:jc w:val="both"/>
        <w:rPr>
          <w:lang w:val="el-GR"/>
        </w:rPr>
      </w:pPr>
    </w:p>
    <w:p w:rsidR="00A7340D" w:rsidRPr="008D394B" w:rsidRDefault="00A7340D" w:rsidP="003318FB">
      <w:pPr>
        <w:spacing w:line="360" w:lineRule="atLeast"/>
        <w:ind w:left="720" w:hanging="436"/>
        <w:jc w:val="both"/>
        <w:rPr>
          <w:lang w:val="el-GR"/>
        </w:rPr>
      </w:pPr>
      <w:r w:rsidRPr="008D394B">
        <w:rPr>
          <w:lang w:val="el-GR"/>
        </w:rPr>
        <w:t>γ)</w:t>
      </w:r>
      <w:r w:rsidRPr="008D394B">
        <w:rPr>
          <w:lang w:val="el-GR"/>
        </w:rPr>
        <w:tab/>
        <w:t>Τα ποσά των εγγυητικών επιστολών που τυχόν καταπίπτουν αποτελούν έσοδο της ΕΕΤΤ.</w:t>
      </w:r>
    </w:p>
    <w:p w:rsidR="00A7340D" w:rsidRPr="008D394B" w:rsidRDefault="00A7340D" w:rsidP="003318FB">
      <w:pPr>
        <w:keepNext/>
        <w:spacing w:after="240" w:line="360" w:lineRule="atLeast"/>
        <w:jc w:val="center"/>
        <w:rPr>
          <w:b/>
          <w:lang w:val="el-GR"/>
        </w:rPr>
      </w:pPr>
    </w:p>
    <w:p w:rsidR="00A7340D" w:rsidRPr="008D394B" w:rsidRDefault="00A7340D" w:rsidP="003318FB">
      <w:pPr>
        <w:keepNext/>
        <w:spacing w:after="240" w:line="360" w:lineRule="atLeast"/>
        <w:jc w:val="center"/>
        <w:rPr>
          <w:b/>
          <w:lang w:val="el-GR"/>
        </w:rPr>
      </w:pPr>
      <w:r w:rsidRPr="008D394B">
        <w:rPr>
          <w:b/>
          <w:lang w:val="el-GR"/>
        </w:rPr>
        <w:t>Άρθρο 8</w:t>
      </w:r>
    </w:p>
    <w:p w:rsidR="00A7340D" w:rsidRPr="008D394B" w:rsidRDefault="00A7340D" w:rsidP="003318FB">
      <w:pPr>
        <w:keepNext/>
        <w:spacing w:after="240" w:line="360" w:lineRule="atLeast"/>
        <w:jc w:val="center"/>
        <w:rPr>
          <w:b/>
          <w:lang w:val="el-GR"/>
        </w:rPr>
      </w:pPr>
      <w:r w:rsidRPr="008D394B">
        <w:rPr>
          <w:b/>
          <w:lang w:val="el-GR"/>
        </w:rPr>
        <w:t xml:space="preserve">Έναρξη Ισχύος και Διάρκεια του Δικαιώματος Χρήσης Ραδιοσυχνοτήτων  </w:t>
      </w:r>
    </w:p>
    <w:p w:rsidR="00A7340D" w:rsidRPr="008D394B" w:rsidRDefault="00A7340D" w:rsidP="003318FB">
      <w:pPr>
        <w:pStyle w:val="-HTML"/>
        <w:tabs>
          <w:tab w:val="clear" w:pos="916"/>
          <w:tab w:val="left" w:pos="540"/>
        </w:tabs>
        <w:ind w:left="0"/>
        <w:jc w:val="both"/>
        <w:rPr>
          <w:rFonts w:ascii="Times New Roman" w:hAnsi="Times New Roman"/>
          <w:color w:val="auto"/>
          <w:sz w:val="22"/>
          <w:szCs w:val="21"/>
        </w:rPr>
      </w:pPr>
    </w:p>
    <w:p w:rsidR="00A7340D" w:rsidRPr="008D394B" w:rsidRDefault="00A7340D" w:rsidP="003318FB">
      <w:pPr>
        <w:pStyle w:val="-HTML"/>
        <w:spacing w:line="360" w:lineRule="auto"/>
        <w:jc w:val="both"/>
        <w:rPr>
          <w:rFonts w:ascii="Times New Roman" w:hAnsi="Times New Roman"/>
          <w:b w:val="0"/>
          <w:bCs/>
          <w:color w:val="auto"/>
          <w:sz w:val="22"/>
          <w:szCs w:val="21"/>
        </w:rPr>
      </w:pPr>
      <w:r w:rsidRPr="008D394B">
        <w:rPr>
          <w:rFonts w:ascii="Times New Roman" w:hAnsi="Times New Roman"/>
          <w:b w:val="0"/>
          <w:color w:val="auto"/>
          <w:sz w:val="22"/>
        </w:rPr>
        <w:t xml:space="preserve">Το παρόν Δικαίωμα Χρήσης Ραδιοσυχνοτήτων χορηγείται για περίοδο ……. ετών, και ειδικότερα από τις ……… μέχρι τις …… </w:t>
      </w:r>
    </w:p>
    <w:p w:rsidR="00A7340D" w:rsidRPr="008D394B" w:rsidRDefault="00A7340D" w:rsidP="003318FB">
      <w:pPr>
        <w:pStyle w:val="-HTML"/>
        <w:ind w:left="0"/>
        <w:jc w:val="both"/>
        <w:rPr>
          <w:rFonts w:ascii="Times New Roman" w:hAnsi="Times New Roman"/>
          <w:b w:val="0"/>
          <w:bCs/>
          <w:color w:val="auto"/>
          <w:sz w:val="22"/>
          <w:szCs w:val="21"/>
        </w:rPr>
      </w:pPr>
      <w:r w:rsidRPr="008D394B">
        <w:rPr>
          <w:rFonts w:ascii="Times New Roman" w:hAnsi="Times New Roman"/>
          <w:b w:val="0"/>
          <w:bCs/>
          <w:color w:val="auto"/>
          <w:sz w:val="22"/>
          <w:szCs w:val="21"/>
        </w:rPr>
        <w:tab/>
      </w:r>
      <w:r w:rsidRPr="008D394B">
        <w:rPr>
          <w:rFonts w:ascii="Times New Roman" w:hAnsi="Times New Roman"/>
          <w:b w:val="0"/>
          <w:bCs/>
          <w:color w:val="auto"/>
          <w:sz w:val="22"/>
          <w:szCs w:val="21"/>
        </w:rPr>
        <w:tab/>
      </w:r>
    </w:p>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3318FB">
      <w:pPr>
        <w:spacing w:after="240" w:line="360" w:lineRule="atLeast"/>
        <w:jc w:val="center"/>
        <w:rPr>
          <w:b/>
          <w:lang w:val="el-GR" w:eastAsia="en-US"/>
        </w:rPr>
      </w:pPr>
      <w:r w:rsidRPr="008D394B">
        <w:rPr>
          <w:b/>
          <w:lang w:val="el-GR" w:eastAsia="en-US"/>
        </w:rPr>
        <w:t>Άρθρο 9</w:t>
      </w:r>
    </w:p>
    <w:p w:rsidR="00A7340D" w:rsidRPr="008D394B" w:rsidRDefault="00A7340D" w:rsidP="003318FB">
      <w:pPr>
        <w:spacing w:after="240" w:line="360" w:lineRule="atLeast"/>
        <w:jc w:val="center"/>
        <w:rPr>
          <w:bCs/>
          <w:lang w:val="el-GR"/>
        </w:rPr>
      </w:pPr>
      <w:r w:rsidRPr="008D394B">
        <w:rPr>
          <w:b/>
          <w:lang w:val="el-GR" w:eastAsia="en-US"/>
        </w:rPr>
        <w:lastRenderedPageBreak/>
        <w:t>Ανανέωση, Παράταση, Τροποποίηση, Αναστολή, Ανάκληση, του Δικαιώματος Χρήσης Ραδιοσυχνοτήτων</w:t>
      </w:r>
    </w:p>
    <w:p w:rsidR="00A7340D" w:rsidRPr="008D394B" w:rsidRDefault="00A7340D" w:rsidP="003318FB">
      <w:pPr>
        <w:pStyle w:val="-HTML"/>
        <w:ind w:left="0"/>
        <w:jc w:val="both"/>
        <w:rPr>
          <w:rFonts w:ascii="Times New Roman" w:hAnsi="Times New Roman"/>
          <w:bCs/>
          <w:color w:val="auto"/>
          <w:sz w:val="22"/>
          <w:szCs w:val="21"/>
        </w:rPr>
      </w:pPr>
    </w:p>
    <w:p w:rsidR="00A7340D" w:rsidRPr="008D394B" w:rsidRDefault="00A7340D" w:rsidP="003318FB">
      <w:pPr>
        <w:pStyle w:val="-HTML"/>
        <w:spacing w:line="360" w:lineRule="auto"/>
        <w:jc w:val="both"/>
        <w:rPr>
          <w:rFonts w:ascii="Times New Roman" w:hAnsi="Times New Roman"/>
          <w:b w:val="0"/>
          <w:bCs/>
          <w:color w:val="auto"/>
          <w:sz w:val="22"/>
          <w:szCs w:val="21"/>
        </w:rPr>
      </w:pPr>
      <w:r w:rsidRPr="008D394B">
        <w:rPr>
          <w:rFonts w:ascii="Times New Roman" w:hAnsi="Times New Roman"/>
          <w:b w:val="0"/>
          <w:color w:val="auto"/>
          <w:sz w:val="22"/>
        </w:rPr>
        <w:t>Η ανανέωση, παράταση, τροποποίηση, αναστολή, ανάκληση του παρόντος Δικαιώματος Χρήσης Ραδιοσυχνοτήτων γίνεται σύμφωνα με τα προβλεπόμενα στην κείμενη νομοθεσία, όπως εκάστοτε ισχύει.</w:t>
      </w:r>
    </w:p>
    <w:p w:rsidR="00A7340D" w:rsidRPr="008D394B" w:rsidRDefault="00A7340D" w:rsidP="003318FB">
      <w:pPr>
        <w:pStyle w:val="-HTML"/>
        <w:spacing w:line="360" w:lineRule="auto"/>
        <w:jc w:val="center"/>
        <w:rPr>
          <w:rFonts w:ascii="Times New Roman" w:hAnsi="Times New Roman"/>
          <w:bCs/>
          <w:color w:val="auto"/>
          <w:sz w:val="22"/>
          <w:lang w:eastAsia="en-US"/>
        </w:rPr>
      </w:pPr>
    </w:p>
    <w:p w:rsidR="00A7340D" w:rsidRPr="008D394B" w:rsidRDefault="00A7340D" w:rsidP="003318FB">
      <w:pPr>
        <w:pStyle w:val="-HTML"/>
        <w:spacing w:line="360" w:lineRule="auto"/>
        <w:jc w:val="center"/>
        <w:rPr>
          <w:rFonts w:ascii="Times New Roman" w:hAnsi="Times New Roman"/>
          <w:bCs/>
          <w:color w:val="auto"/>
          <w:sz w:val="22"/>
          <w:lang w:eastAsia="en-US"/>
        </w:rPr>
      </w:pPr>
      <w:r w:rsidRPr="008D394B">
        <w:rPr>
          <w:rFonts w:ascii="Times New Roman" w:hAnsi="Times New Roman"/>
          <w:bCs/>
          <w:color w:val="auto"/>
          <w:sz w:val="22"/>
          <w:lang w:eastAsia="en-US"/>
        </w:rPr>
        <w:t>Άρθρο 10</w:t>
      </w:r>
    </w:p>
    <w:p w:rsidR="00A7340D" w:rsidRPr="008D394B" w:rsidRDefault="00A7340D" w:rsidP="003318FB">
      <w:pPr>
        <w:spacing w:after="240" w:line="360" w:lineRule="atLeast"/>
        <w:jc w:val="center"/>
        <w:rPr>
          <w:bCs/>
          <w:szCs w:val="21"/>
          <w:lang w:val="el-GR"/>
        </w:rPr>
      </w:pPr>
      <w:r w:rsidRPr="008D394B">
        <w:rPr>
          <w:b/>
          <w:lang w:val="el-GR" w:eastAsia="en-US"/>
        </w:rPr>
        <w:t xml:space="preserve">Μεταβίβαση, Εκμίσθωση, Συνεκμετάλλευση και Μεταβολή Ελέγχου του Δικαιώματος Χρήσης Ραδιοσυχνοτήτων  </w:t>
      </w:r>
    </w:p>
    <w:p w:rsidR="00A7340D" w:rsidRPr="008D394B" w:rsidRDefault="00A7340D" w:rsidP="00CA46B1">
      <w:pPr>
        <w:pStyle w:val="-HTML"/>
        <w:numPr>
          <w:ilvl w:val="0"/>
          <w:numId w:val="20"/>
        </w:numPr>
        <w:tabs>
          <w:tab w:val="clear" w:pos="916"/>
          <w:tab w:val="clear" w:pos="1080"/>
          <w:tab w:val="left" w:pos="426"/>
        </w:tabs>
        <w:spacing w:line="360" w:lineRule="auto"/>
        <w:ind w:left="426" w:hanging="284"/>
        <w:jc w:val="both"/>
        <w:rPr>
          <w:rFonts w:ascii="Times New Roman" w:hAnsi="Times New Roman"/>
          <w:b w:val="0"/>
          <w:bCs/>
          <w:color w:val="auto"/>
          <w:sz w:val="22"/>
          <w:szCs w:val="21"/>
        </w:rPr>
      </w:pPr>
      <w:r w:rsidRPr="008D394B">
        <w:rPr>
          <w:rFonts w:ascii="Times New Roman" w:hAnsi="Times New Roman"/>
          <w:b w:val="0"/>
          <w:bCs/>
          <w:color w:val="auto"/>
          <w:sz w:val="22"/>
          <w:szCs w:val="21"/>
        </w:rPr>
        <w:t xml:space="preserve">Ο Κάτοχος του Δικαιώματος Χρήσης Ραδιοσυχνοτήτων δύναται να προβεί σε μεταβίβαση ή εκμίσθωση του Δικαιώματος Χρήσης Ραδιοσυχνοτήτων ή τμήματος αυτού, σύμφωνα με τις διατάξεις του Άρθρου 26 του Ν.3431/2006. </w:t>
      </w:r>
    </w:p>
    <w:p w:rsidR="00A7340D" w:rsidRPr="008D394B" w:rsidRDefault="00A7340D" w:rsidP="005D11AB">
      <w:pPr>
        <w:pStyle w:val="-HTML"/>
        <w:tabs>
          <w:tab w:val="clear" w:pos="916"/>
          <w:tab w:val="left" w:pos="426"/>
        </w:tabs>
        <w:spacing w:line="360" w:lineRule="auto"/>
        <w:ind w:left="142"/>
        <w:jc w:val="both"/>
        <w:rPr>
          <w:rFonts w:ascii="Times New Roman" w:hAnsi="Times New Roman"/>
          <w:b w:val="0"/>
          <w:bCs/>
          <w:color w:val="auto"/>
          <w:sz w:val="22"/>
          <w:szCs w:val="21"/>
        </w:rPr>
      </w:pPr>
    </w:p>
    <w:p w:rsidR="00A7340D" w:rsidRPr="008D394B" w:rsidRDefault="00A7340D" w:rsidP="00365359">
      <w:pPr>
        <w:pStyle w:val="21"/>
      </w:pPr>
    </w:p>
    <w:p w:rsidR="00A7340D" w:rsidRPr="008D394B" w:rsidRDefault="00A7340D" w:rsidP="00365359">
      <w:pPr>
        <w:pStyle w:val="21"/>
        <w:numPr>
          <w:ilvl w:val="0"/>
          <w:numId w:val="12"/>
        </w:numPr>
        <w:tabs>
          <w:tab w:val="clear" w:pos="720"/>
          <w:tab w:val="num" w:pos="426"/>
        </w:tabs>
        <w:spacing w:line="360" w:lineRule="atLeast"/>
        <w:ind w:left="426" w:hanging="426"/>
      </w:pPr>
      <w:r w:rsidRPr="008D394B">
        <w:t xml:space="preserve">Σε περίπτωση μεταβίβασης ή εκμίσθωσης του Δικαιώματος Χρήσης Ραδιοσυχνοτήτων, όλες οι υποχρεώσεις και τα δικαιώματα του Κατόχου του Δικαιώματος Χρήσης Ραδιοσυχνοτήτων (αρχικού δικαιούχου) περνούν στον νέο κάτοχο του Δικαιώματος Χρήσης Ραδιοσυχνοτήτων (νέο δικαιούχο). </w:t>
      </w:r>
    </w:p>
    <w:p w:rsidR="00A7340D" w:rsidRPr="008D394B" w:rsidRDefault="00A7340D" w:rsidP="003318FB">
      <w:pPr>
        <w:pStyle w:val="21"/>
        <w:spacing w:line="360" w:lineRule="atLeast"/>
        <w:rPr>
          <w:i/>
          <w:lang w:eastAsia="en-US"/>
        </w:rPr>
      </w:pPr>
    </w:p>
    <w:p w:rsidR="00A7340D" w:rsidRPr="008D394B" w:rsidRDefault="00A7340D" w:rsidP="003318FB">
      <w:pPr>
        <w:pStyle w:val="21"/>
        <w:spacing w:line="360" w:lineRule="atLeast"/>
      </w:pPr>
    </w:p>
    <w:p w:rsidR="00A7340D" w:rsidRPr="008D394B" w:rsidRDefault="00A7340D" w:rsidP="003318FB">
      <w:pPr>
        <w:pStyle w:val="-HTML"/>
        <w:spacing w:line="360" w:lineRule="auto"/>
        <w:jc w:val="center"/>
        <w:rPr>
          <w:rFonts w:ascii="Times New Roman" w:hAnsi="Times New Roman"/>
          <w:bCs/>
          <w:color w:val="auto"/>
          <w:sz w:val="22"/>
          <w:lang w:eastAsia="en-US"/>
        </w:rPr>
      </w:pPr>
      <w:r w:rsidRPr="008D394B">
        <w:rPr>
          <w:rFonts w:ascii="Times New Roman" w:hAnsi="Times New Roman"/>
          <w:bCs/>
          <w:color w:val="auto"/>
          <w:sz w:val="22"/>
          <w:lang w:eastAsia="en-US"/>
        </w:rPr>
        <w:t>Άρθρο 11</w:t>
      </w:r>
    </w:p>
    <w:p w:rsidR="00A7340D" w:rsidRPr="008D394B" w:rsidRDefault="00A7340D" w:rsidP="003318FB">
      <w:pPr>
        <w:pStyle w:val="-HTML"/>
        <w:spacing w:line="360" w:lineRule="auto"/>
        <w:jc w:val="center"/>
        <w:rPr>
          <w:rFonts w:ascii="Times New Roman" w:hAnsi="Times New Roman"/>
          <w:bCs/>
          <w:color w:val="auto"/>
          <w:sz w:val="22"/>
          <w:lang w:eastAsia="en-US"/>
        </w:rPr>
      </w:pPr>
      <w:r w:rsidRPr="008D394B">
        <w:rPr>
          <w:rFonts w:ascii="Times New Roman" w:hAnsi="Times New Roman"/>
          <w:bCs/>
          <w:color w:val="auto"/>
          <w:sz w:val="22"/>
          <w:lang w:eastAsia="en-US"/>
        </w:rPr>
        <w:t>Γενικές Διατάξεις</w:t>
      </w:r>
    </w:p>
    <w:p w:rsidR="00A7340D" w:rsidRPr="008D394B" w:rsidRDefault="00A7340D" w:rsidP="003318FB">
      <w:pPr>
        <w:pStyle w:val="-HTML"/>
        <w:spacing w:line="360" w:lineRule="auto"/>
        <w:jc w:val="center"/>
        <w:rPr>
          <w:rFonts w:ascii="Times New Roman" w:hAnsi="Times New Roman"/>
          <w:bCs/>
          <w:color w:val="auto"/>
          <w:sz w:val="22"/>
          <w:lang w:eastAsia="en-US"/>
        </w:rPr>
      </w:pPr>
    </w:p>
    <w:p w:rsidR="00A7340D" w:rsidRPr="008D394B" w:rsidRDefault="00A7340D" w:rsidP="003318FB">
      <w:pPr>
        <w:pStyle w:val="-HTML"/>
        <w:tabs>
          <w:tab w:val="clear" w:pos="916"/>
          <w:tab w:val="left" w:pos="540"/>
        </w:tabs>
        <w:spacing w:line="360" w:lineRule="auto"/>
        <w:ind w:left="0"/>
        <w:jc w:val="both"/>
        <w:rPr>
          <w:rFonts w:ascii="Times New Roman" w:hAnsi="Times New Roman"/>
          <w:color w:val="auto"/>
          <w:sz w:val="22"/>
          <w:szCs w:val="21"/>
          <w:u w:val="single"/>
        </w:rPr>
      </w:pPr>
      <w:r w:rsidRPr="008D394B">
        <w:rPr>
          <w:rFonts w:ascii="Times New Roman" w:hAnsi="Times New Roman"/>
          <w:b w:val="0"/>
          <w:bCs/>
          <w:i/>
          <w:color w:val="auto"/>
          <w:sz w:val="22"/>
          <w:u w:val="single"/>
          <w:lang w:eastAsia="en-US"/>
        </w:rPr>
        <w:t>1.   Απαγόρευση διακριτικής μεταχειρίσεως</w:t>
      </w:r>
    </w:p>
    <w:p w:rsidR="00A7340D" w:rsidRPr="008D394B" w:rsidRDefault="00A7340D" w:rsidP="003318FB">
      <w:pPr>
        <w:pStyle w:val="-HTML"/>
        <w:spacing w:line="360" w:lineRule="auto"/>
        <w:ind w:left="360" w:hanging="360"/>
        <w:jc w:val="both"/>
        <w:rPr>
          <w:rFonts w:ascii="Times New Roman" w:hAnsi="Times New Roman"/>
          <w:b w:val="0"/>
          <w:bCs/>
          <w:color w:val="auto"/>
          <w:sz w:val="22"/>
          <w:szCs w:val="21"/>
        </w:rPr>
      </w:pPr>
      <w:r w:rsidRPr="008D394B">
        <w:rPr>
          <w:rFonts w:ascii="Times New Roman" w:hAnsi="Times New Roman"/>
          <w:b w:val="0"/>
          <w:bCs/>
          <w:color w:val="auto"/>
          <w:sz w:val="22"/>
          <w:szCs w:val="21"/>
        </w:rPr>
        <w:t xml:space="preserve">       Ο Κάτοχος του Δικαιώματος Χρήσης Ραδιοσυχνοτήτων δε θα απορρίπτει εύλογες αιτήσεις παροχής τηλεπικοινωνιακών υπηρεσιών, ούτε θα προβαίνει σε αδικαιολόγητες διακρίσεις, ανάμεσα σε δυο ή περισσότερους συνδρομητές ή εν δυνάμει συνδρομητές που βρίσκονται σε όμοια θέση.</w:t>
      </w:r>
    </w:p>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3318FB">
      <w:pPr>
        <w:pStyle w:val="-HTML"/>
        <w:tabs>
          <w:tab w:val="clear" w:pos="916"/>
          <w:tab w:val="left" w:pos="540"/>
        </w:tabs>
        <w:spacing w:line="360" w:lineRule="auto"/>
        <w:ind w:left="0"/>
        <w:jc w:val="both"/>
        <w:rPr>
          <w:rFonts w:ascii="Times New Roman" w:hAnsi="Times New Roman"/>
          <w:color w:val="auto"/>
          <w:sz w:val="22"/>
          <w:szCs w:val="21"/>
        </w:rPr>
      </w:pPr>
      <w:r w:rsidRPr="008D394B">
        <w:rPr>
          <w:rFonts w:ascii="Times New Roman" w:hAnsi="Times New Roman"/>
          <w:b w:val="0"/>
          <w:bCs/>
          <w:i/>
          <w:color w:val="auto"/>
          <w:sz w:val="22"/>
          <w:lang w:eastAsia="en-US"/>
        </w:rPr>
        <w:t xml:space="preserve">2     </w:t>
      </w:r>
      <w:r w:rsidRPr="008D394B">
        <w:rPr>
          <w:rFonts w:ascii="Times New Roman" w:hAnsi="Times New Roman"/>
          <w:b w:val="0"/>
          <w:bCs/>
          <w:i/>
          <w:color w:val="auto"/>
          <w:sz w:val="22"/>
          <w:u w:val="single"/>
          <w:lang w:eastAsia="en-US"/>
        </w:rPr>
        <w:t>Απαγόρευση επιχορηγήσεων και προνομιακής μεταχειρίσεως</w:t>
      </w:r>
    </w:p>
    <w:p w:rsidR="00A7340D" w:rsidRPr="008D394B" w:rsidRDefault="00A7340D" w:rsidP="003318FB">
      <w:pPr>
        <w:pStyle w:val="-HTML"/>
        <w:spacing w:line="360" w:lineRule="auto"/>
        <w:ind w:left="360" w:hanging="360"/>
        <w:jc w:val="both"/>
        <w:rPr>
          <w:rFonts w:ascii="Times New Roman" w:hAnsi="Times New Roman"/>
          <w:b w:val="0"/>
          <w:bCs/>
          <w:color w:val="auto"/>
          <w:sz w:val="22"/>
          <w:szCs w:val="21"/>
        </w:rPr>
      </w:pPr>
      <w:r w:rsidRPr="008D394B">
        <w:rPr>
          <w:rFonts w:ascii="Times New Roman" w:hAnsi="Times New Roman"/>
          <w:b w:val="0"/>
          <w:bCs/>
          <w:color w:val="auto"/>
          <w:sz w:val="22"/>
          <w:szCs w:val="21"/>
        </w:rPr>
        <w:t xml:space="preserve">      Ο Κάτοχος του Δικαιώματος Χρήσης Ραδιοσυχνοτήτων δε δύναται να παρέχει αδικαιολόγητη προνομιακή μεταχείριση σε άλλες εταιρείες, νομικά πρόσωπα δημοσίου ή ιδιωτικού δικαίου ή συνδρομητές.</w:t>
      </w:r>
    </w:p>
    <w:p w:rsidR="00A7340D" w:rsidRPr="008D394B" w:rsidRDefault="00A7340D" w:rsidP="003318FB">
      <w:pPr>
        <w:pStyle w:val="-HTML"/>
        <w:spacing w:line="360" w:lineRule="auto"/>
        <w:ind w:left="360" w:hanging="360"/>
        <w:jc w:val="both"/>
        <w:rPr>
          <w:rFonts w:ascii="Times New Roman" w:hAnsi="Times New Roman"/>
          <w:b w:val="0"/>
          <w:bCs/>
          <w:color w:val="auto"/>
          <w:sz w:val="22"/>
          <w:szCs w:val="21"/>
        </w:rPr>
      </w:pPr>
      <w:r w:rsidRPr="008D394B">
        <w:rPr>
          <w:rFonts w:ascii="Times New Roman" w:hAnsi="Times New Roman"/>
          <w:b w:val="0"/>
          <w:bCs/>
          <w:color w:val="auto"/>
          <w:sz w:val="22"/>
          <w:szCs w:val="21"/>
        </w:rPr>
        <w:lastRenderedPageBreak/>
        <w:t xml:space="preserve">       Ο Κάτοχος του Δικαιώματος Χρήσης Ραδιοσυχνοτήτων πρέπει να πληροφορεί την ΕΕΤΤ σχετικά με τα μέτρα που λαμβάνει για την επίλυση όλων των ουσιαστικών αιτιάσεων των αναφερομένων σε παραβιάσεις των ανωτέρω απαγορεύσεων, που υποβάλλονται από άλλες (ανταγωνιστικές προς τον Κάτοχο του Δικαιώματος Χρήσης Ραδιοσυχνοτήτων) επιχειρήσεις παροχής υπηρεσιών ή από συνδρομητές, αντιπροσώπους, πωλητές, ή ανεξάρτητους μεταπωλητές.</w:t>
      </w:r>
    </w:p>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3318FB">
      <w:pPr>
        <w:spacing w:after="240" w:line="360" w:lineRule="atLeast"/>
        <w:jc w:val="center"/>
        <w:rPr>
          <w:b/>
          <w:bCs/>
          <w:szCs w:val="21"/>
          <w:lang w:val="el-GR"/>
        </w:rPr>
      </w:pPr>
      <w:r w:rsidRPr="008D394B">
        <w:rPr>
          <w:b/>
          <w:lang w:val="el-GR" w:eastAsia="en-US"/>
        </w:rPr>
        <w:t>Άρθρο 12</w:t>
      </w:r>
    </w:p>
    <w:p w:rsidR="00A7340D" w:rsidRPr="008D394B" w:rsidRDefault="00A7340D" w:rsidP="003318FB">
      <w:pPr>
        <w:spacing w:after="240" w:line="360" w:lineRule="atLeast"/>
        <w:jc w:val="center"/>
        <w:rPr>
          <w:bCs/>
          <w:lang w:val="el-GR"/>
        </w:rPr>
      </w:pPr>
      <w:r w:rsidRPr="008D394B">
        <w:rPr>
          <w:b/>
          <w:lang w:val="el-GR" w:eastAsia="en-US"/>
        </w:rPr>
        <w:t>Παραβάσεις</w:t>
      </w:r>
    </w:p>
    <w:p w:rsidR="00A7340D" w:rsidRPr="008D394B" w:rsidRDefault="00A7340D" w:rsidP="003318FB">
      <w:pPr>
        <w:pStyle w:val="-HTML"/>
        <w:tabs>
          <w:tab w:val="clear" w:pos="916"/>
        </w:tabs>
        <w:spacing w:line="360" w:lineRule="auto"/>
        <w:ind w:left="0"/>
        <w:jc w:val="both"/>
        <w:rPr>
          <w:rFonts w:ascii="Times New Roman" w:hAnsi="Times New Roman"/>
          <w:b w:val="0"/>
          <w:color w:val="auto"/>
          <w:sz w:val="22"/>
        </w:rPr>
      </w:pPr>
      <w:r w:rsidRPr="008D394B">
        <w:rPr>
          <w:rFonts w:ascii="Times New Roman" w:hAnsi="Times New Roman"/>
          <w:b w:val="0"/>
          <w:bCs/>
          <w:color w:val="auto"/>
          <w:sz w:val="22"/>
          <w:szCs w:val="21"/>
        </w:rPr>
        <w:t>Σε κάθε περίπτωση παράβασης της κείμενης νομοθεσίας, ή/και των όρων του Δικαιώματος Χρήσης Ραδιοσυχνοτήτων, επιβάλλονται οι κυρώσεις που προβλέπει η κείμενη νομοθεσία</w:t>
      </w:r>
      <w:r w:rsidRPr="008D394B">
        <w:rPr>
          <w:rFonts w:ascii="Times New Roman" w:hAnsi="Times New Roman"/>
          <w:b w:val="0"/>
          <w:color w:val="auto"/>
          <w:sz w:val="22"/>
        </w:rPr>
        <w:t>.</w:t>
      </w:r>
    </w:p>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3318FB">
      <w:pPr>
        <w:spacing w:after="240" w:line="360" w:lineRule="atLeast"/>
        <w:jc w:val="center"/>
        <w:rPr>
          <w:b/>
          <w:lang w:val="el-GR" w:eastAsia="en-US"/>
        </w:rPr>
      </w:pPr>
      <w:r w:rsidRPr="008D394B">
        <w:rPr>
          <w:b/>
          <w:lang w:val="el-GR" w:eastAsia="en-US"/>
        </w:rPr>
        <w:t>Άρθρο 13</w:t>
      </w:r>
    </w:p>
    <w:p w:rsidR="00A7340D" w:rsidRPr="008D394B" w:rsidRDefault="00A7340D" w:rsidP="003318FB">
      <w:pPr>
        <w:spacing w:after="240" w:line="360" w:lineRule="atLeast"/>
        <w:jc w:val="center"/>
        <w:rPr>
          <w:szCs w:val="21"/>
          <w:lang w:val="el-GR"/>
        </w:rPr>
      </w:pPr>
      <w:r w:rsidRPr="008D394B">
        <w:rPr>
          <w:b/>
          <w:lang w:val="el-GR" w:eastAsia="en-US"/>
        </w:rPr>
        <w:t>Κοινοποιήσεις</w:t>
      </w:r>
      <w:r w:rsidRPr="008D394B">
        <w:rPr>
          <w:szCs w:val="21"/>
          <w:lang w:val="el-GR"/>
        </w:rPr>
        <w:t xml:space="preserve"> </w:t>
      </w:r>
    </w:p>
    <w:p w:rsidR="00A7340D" w:rsidRPr="008D394B" w:rsidRDefault="00A7340D" w:rsidP="003318FB">
      <w:pPr>
        <w:pStyle w:val="-HTML"/>
        <w:ind w:left="0"/>
        <w:jc w:val="both"/>
        <w:rPr>
          <w:rFonts w:ascii="Times New Roman" w:hAnsi="Times New Roman"/>
          <w:color w:val="auto"/>
          <w:sz w:val="22"/>
          <w:szCs w:val="21"/>
        </w:rPr>
      </w:pPr>
      <w:r w:rsidRPr="008D394B">
        <w:rPr>
          <w:rFonts w:ascii="Times New Roman" w:hAnsi="Times New Roman"/>
          <w:b w:val="0"/>
          <w:bCs/>
          <w:color w:val="auto"/>
          <w:sz w:val="22"/>
          <w:szCs w:val="21"/>
        </w:rPr>
        <w:t xml:space="preserve"> </w:t>
      </w:r>
    </w:p>
    <w:p w:rsidR="00A7340D" w:rsidRPr="008D394B" w:rsidRDefault="00A7340D" w:rsidP="003318FB">
      <w:pPr>
        <w:pStyle w:val="-HTML"/>
        <w:spacing w:line="360" w:lineRule="auto"/>
        <w:ind w:left="0"/>
        <w:jc w:val="both"/>
        <w:rPr>
          <w:rFonts w:ascii="Times New Roman" w:hAnsi="Times New Roman"/>
          <w:b w:val="0"/>
          <w:bCs/>
          <w:color w:val="auto"/>
          <w:sz w:val="22"/>
          <w:szCs w:val="21"/>
        </w:rPr>
      </w:pPr>
      <w:r w:rsidRPr="008D394B">
        <w:rPr>
          <w:rFonts w:ascii="Times New Roman" w:hAnsi="Times New Roman"/>
          <w:b w:val="0"/>
          <w:bCs/>
          <w:color w:val="auto"/>
          <w:sz w:val="22"/>
          <w:szCs w:val="21"/>
        </w:rPr>
        <w:t>Oποιοδήποτε έγγραφο απαιτείται ή επιτρέπεται να επιδοθεί σύμφωνα με το παρόν Δικαίωμα Χρήσης Ραδιοσυχνοτήτων θεωρείται ότι έχει δεόντως κοινοποιηθεί ή επιδοθεί, εφόσον έχει περιβληθεί τον έγγραφο τύπο, έχει επιδοθεί ιδιοχείρως επί αποδείξει ή έχει αποσταλεί με τηλεομοιοτυπία (επιβεβαιούμενη από συστημένη επιστολή ή/και ιδιοχείρως επί αποδείξει) ή τηλεγράφημα ή με συστημένη επιστολή, και απευθύνεται στο νόμιμο παραλήπτη στη διεύθυνσή του, που παρατίθεται κατωτέρω (ή σε εκείνη τη διεύθυνση ή το πρόσωπο, που το ανωτέρω μέρος έχει ορίσει με γνωστοποίηση προς το άλλο μέρος, όπως διαλαμβάνεται στην παρούσα) :</w:t>
      </w:r>
    </w:p>
    <w:p w:rsidR="00A7340D" w:rsidRPr="008D394B" w:rsidRDefault="00A7340D" w:rsidP="003318FB">
      <w:pPr>
        <w:tabs>
          <w:tab w:val="left" w:pos="709"/>
        </w:tabs>
        <w:spacing w:after="240" w:line="360" w:lineRule="auto"/>
        <w:ind w:left="709" w:hanging="709"/>
        <w:jc w:val="both"/>
        <w:rPr>
          <w:lang w:val="el-GR"/>
        </w:rPr>
      </w:pPr>
      <w:r w:rsidRPr="008D394B">
        <w:rPr>
          <w:lang w:val="el-GR"/>
        </w:rPr>
        <w:t>(</w:t>
      </w:r>
      <w:r w:rsidRPr="008D394B">
        <w:t>i</w:t>
      </w:r>
      <w:r w:rsidRPr="008D394B">
        <w:rPr>
          <w:lang w:val="el-GR"/>
        </w:rPr>
        <w:t>)</w:t>
      </w:r>
      <w:r w:rsidRPr="008D394B">
        <w:rPr>
          <w:lang w:val="el-GR"/>
        </w:rPr>
        <w:tab/>
        <w:t xml:space="preserve">εάν απευθύνεται προς την </w:t>
      </w:r>
      <w:r w:rsidRPr="008D394B">
        <w:t>EETT</w:t>
      </w:r>
      <w:r w:rsidRPr="008D394B">
        <w:rPr>
          <w:lang w:val="el-GR"/>
        </w:rPr>
        <w:t>, στο όνομα και τη διεύθυνση που θα έχει γνωστοποιηθεί</w:t>
      </w:r>
      <w:r w:rsidRPr="008D394B">
        <w:rPr>
          <w:b/>
          <w:lang w:val="el-GR"/>
        </w:rPr>
        <w:t xml:space="preserve"> </w:t>
      </w:r>
      <w:r w:rsidRPr="008D394B">
        <w:rPr>
          <w:lang w:val="el-GR"/>
        </w:rPr>
        <w:t xml:space="preserve">εγγράφως στον </w:t>
      </w:r>
      <w:r w:rsidRPr="008D394B">
        <w:t>K</w:t>
      </w:r>
      <w:r w:rsidRPr="008D394B">
        <w:rPr>
          <w:lang w:val="el-GR"/>
        </w:rPr>
        <w:t xml:space="preserve">άτοχο του  Δικαιώματος Χρήσης Ραδιοσυχνοτήτων από την </w:t>
      </w:r>
      <w:r w:rsidRPr="008D394B">
        <w:t>EETT</w:t>
      </w:r>
      <w:r w:rsidRPr="008D394B">
        <w:rPr>
          <w:lang w:val="el-GR"/>
        </w:rPr>
        <w:t xml:space="preserve">, </w:t>
      </w:r>
    </w:p>
    <w:p w:rsidR="00A7340D" w:rsidRPr="008D394B" w:rsidRDefault="00A7340D" w:rsidP="003318FB">
      <w:pPr>
        <w:tabs>
          <w:tab w:val="left" w:pos="709"/>
        </w:tabs>
        <w:spacing w:after="240" w:line="360" w:lineRule="auto"/>
        <w:jc w:val="both"/>
        <w:rPr>
          <w:lang w:val="el-GR"/>
        </w:rPr>
      </w:pPr>
      <w:r w:rsidRPr="008D394B">
        <w:rPr>
          <w:lang w:val="el-GR"/>
        </w:rPr>
        <w:t>(</w:t>
      </w:r>
      <w:r w:rsidRPr="008D394B">
        <w:rPr>
          <w:lang w:val="en-US"/>
        </w:rPr>
        <w:t>ii</w:t>
      </w:r>
      <w:r w:rsidRPr="008D394B">
        <w:rPr>
          <w:lang w:val="el-GR"/>
        </w:rPr>
        <w:t>)</w:t>
      </w:r>
      <w:r w:rsidRPr="008D394B">
        <w:rPr>
          <w:lang w:val="el-GR"/>
        </w:rPr>
        <w:tab/>
        <w:t xml:space="preserve">εάν απευθύνεται προς τον </w:t>
      </w:r>
      <w:r w:rsidRPr="008D394B">
        <w:t>K</w:t>
      </w:r>
      <w:r w:rsidRPr="008D394B">
        <w:rPr>
          <w:lang w:val="el-GR"/>
        </w:rPr>
        <w:t>άτοχο του Δικαιώματος Χρήσης Ραδιοσυχνοτήτων</w:t>
      </w:r>
    </w:p>
    <w:p w:rsidR="00A7340D" w:rsidRPr="008D394B" w:rsidRDefault="00A7340D" w:rsidP="003318FB">
      <w:pPr>
        <w:tabs>
          <w:tab w:val="left" w:pos="709"/>
        </w:tabs>
        <w:spacing w:after="240" w:line="360" w:lineRule="auto"/>
        <w:jc w:val="both"/>
        <w:rPr>
          <w:lang w:val="el-GR"/>
        </w:rPr>
      </w:pPr>
      <w:r w:rsidRPr="008D394B">
        <w:rPr>
          <w:lang w:val="el-GR"/>
        </w:rPr>
        <w:tab/>
      </w:r>
      <w:r w:rsidRPr="008D394B">
        <w:rPr>
          <w:lang w:val="el-GR"/>
        </w:rPr>
        <w:tab/>
        <w:t xml:space="preserve">…….. </w:t>
      </w:r>
    </w:p>
    <w:p w:rsidR="00A7340D" w:rsidRPr="008D394B" w:rsidRDefault="00A7340D" w:rsidP="003318FB">
      <w:pPr>
        <w:pStyle w:val="-HTML"/>
        <w:ind w:left="0"/>
        <w:jc w:val="center"/>
        <w:rPr>
          <w:rFonts w:ascii="Times New Roman" w:hAnsi="Times New Roman"/>
          <w:bCs/>
          <w:color w:val="auto"/>
          <w:sz w:val="22"/>
        </w:rPr>
      </w:pPr>
    </w:p>
    <w:p w:rsidR="00A7340D" w:rsidRPr="008D394B" w:rsidRDefault="00A7340D" w:rsidP="003318FB">
      <w:pPr>
        <w:pStyle w:val="-HTML"/>
        <w:ind w:left="0"/>
        <w:jc w:val="center"/>
        <w:rPr>
          <w:rFonts w:ascii="Times New Roman" w:hAnsi="Times New Roman"/>
          <w:bCs/>
          <w:color w:val="auto"/>
          <w:sz w:val="22"/>
        </w:rPr>
      </w:pPr>
      <w:r w:rsidRPr="008D394B">
        <w:rPr>
          <w:rFonts w:ascii="Times New Roman" w:hAnsi="Times New Roman"/>
          <w:bCs/>
          <w:color w:val="auto"/>
          <w:sz w:val="22"/>
        </w:rPr>
        <w:t>Άρθρο 14</w:t>
      </w:r>
    </w:p>
    <w:p w:rsidR="00A7340D" w:rsidRPr="008D394B" w:rsidRDefault="00A7340D" w:rsidP="003318FB">
      <w:pPr>
        <w:pStyle w:val="-HTML"/>
        <w:ind w:left="0"/>
        <w:jc w:val="center"/>
        <w:rPr>
          <w:rFonts w:ascii="Times New Roman" w:hAnsi="Times New Roman"/>
          <w:bCs/>
          <w:color w:val="auto"/>
          <w:sz w:val="22"/>
        </w:rPr>
      </w:pPr>
    </w:p>
    <w:p w:rsidR="00A7340D" w:rsidRPr="008D394B" w:rsidRDefault="00A7340D" w:rsidP="003318FB">
      <w:pPr>
        <w:pStyle w:val="-HTML"/>
        <w:spacing w:line="360" w:lineRule="auto"/>
        <w:ind w:left="0"/>
        <w:jc w:val="center"/>
        <w:rPr>
          <w:rFonts w:ascii="Times New Roman" w:hAnsi="Times New Roman"/>
          <w:color w:val="auto"/>
          <w:sz w:val="22"/>
          <w:szCs w:val="21"/>
        </w:rPr>
      </w:pPr>
      <w:r w:rsidRPr="008D394B">
        <w:rPr>
          <w:rFonts w:ascii="Times New Roman" w:hAnsi="Times New Roman"/>
          <w:bCs/>
          <w:color w:val="auto"/>
          <w:sz w:val="22"/>
        </w:rPr>
        <w:t>Εφαρμοστέο Δίκαιο – Δωσιδικία</w:t>
      </w:r>
    </w:p>
    <w:p w:rsidR="00A7340D" w:rsidRPr="008D394B" w:rsidRDefault="00A7340D" w:rsidP="003318FB">
      <w:pPr>
        <w:pStyle w:val="-HTML"/>
        <w:spacing w:line="360" w:lineRule="auto"/>
        <w:ind w:left="0"/>
        <w:jc w:val="both"/>
        <w:rPr>
          <w:rFonts w:ascii="Times New Roman" w:hAnsi="Times New Roman"/>
          <w:b w:val="0"/>
          <w:bCs/>
          <w:color w:val="auto"/>
          <w:sz w:val="22"/>
          <w:szCs w:val="21"/>
        </w:rPr>
      </w:pPr>
      <w:r w:rsidRPr="008D394B">
        <w:rPr>
          <w:rFonts w:ascii="Times New Roman" w:hAnsi="Times New Roman"/>
          <w:b w:val="0"/>
          <w:bCs/>
          <w:color w:val="auto"/>
          <w:sz w:val="22"/>
          <w:lang w:eastAsia="en-US"/>
        </w:rPr>
        <w:lastRenderedPageBreak/>
        <w:t>Το παρόν Δικαίωμα Χρήσης Ραδιοσυχνοτήτων που χορηγείται με την παρούσα απόφαση, θα διέπεται από και θα ερμηνεύεται σύμφωνα με το Ελληνικό Δίκαιο, αποκλειστικά δε αρμόδια για την επίλυση οποιασδήποτε διαφοράς της οποίας δεν επιλαμβάνεται η ΕΕΤΤ σύμφωνα με τα άρθρα 18, 20 και την διαδικασία του άρθρου 63, του Ν. 3431/2006 όπως ισχύουν, θα είναι τα Δικαστήρια της Αθήνας.</w:t>
      </w:r>
    </w:p>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3318FB">
      <w:pPr>
        <w:pStyle w:val="-HTML"/>
        <w:spacing w:line="360" w:lineRule="auto"/>
        <w:ind w:left="0"/>
        <w:jc w:val="center"/>
        <w:rPr>
          <w:rFonts w:ascii="Times New Roman" w:hAnsi="Times New Roman"/>
          <w:bCs/>
          <w:color w:val="auto"/>
          <w:sz w:val="22"/>
        </w:rPr>
      </w:pPr>
      <w:r w:rsidRPr="008D394B">
        <w:rPr>
          <w:rFonts w:ascii="Times New Roman" w:hAnsi="Times New Roman"/>
          <w:bCs/>
          <w:color w:val="auto"/>
          <w:sz w:val="22"/>
        </w:rPr>
        <w:t>Άρθρο 15</w:t>
      </w:r>
    </w:p>
    <w:p w:rsidR="00A7340D" w:rsidRPr="008D394B" w:rsidRDefault="00A7340D" w:rsidP="003318FB">
      <w:pPr>
        <w:pStyle w:val="-HTML"/>
        <w:spacing w:line="360" w:lineRule="auto"/>
        <w:ind w:left="0"/>
        <w:jc w:val="center"/>
        <w:rPr>
          <w:rFonts w:ascii="Times New Roman" w:hAnsi="Times New Roman"/>
          <w:color w:val="auto"/>
          <w:sz w:val="22"/>
          <w:szCs w:val="21"/>
        </w:rPr>
      </w:pPr>
      <w:r w:rsidRPr="008D394B">
        <w:rPr>
          <w:rFonts w:ascii="Times New Roman" w:hAnsi="Times New Roman"/>
          <w:color w:val="auto"/>
          <w:sz w:val="22"/>
          <w:szCs w:val="21"/>
        </w:rPr>
        <w:t>Γλώσσα</w:t>
      </w:r>
    </w:p>
    <w:p w:rsidR="00A7340D" w:rsidRPr="008D394B" w:rsidRDefault="00A7340D" w:rsidP="003318FB">
      <w:pPr>
        <w:pStyle w:val="-HTML"/>
        <w:spacing w:line="360" w:lineRule="auto"/>
        <w:ind w:left="0"/>
        <w:jc w:val="center"/>
        <w:rPr>
          <w:rFonts w:ascii="Times New Roman" w:hAnsi="Times New Roman"/>
          <w:color w:val="auto"/>
          <w:sz w:val="22"/>
          <w:szCs w:val="21"/>
        </w:rPr>
      </w:pPr>
    </w:p>
    <w:p w:rsidR="00A7340D" w:rsidRPr="008D394B" w:rsidRDefault="00A7340D" w:rsidP="003318FB">
      <w:pPr>
        <w:pStyle w:val="-HTML"/>
        <w:spacing w:line="360" w:lineRule="auto"/>
        <w:ind w:left="0"/>
        <w:jc w:val="both"/>
        <w:rPr>
          <w:rFonts w:ascii="Times New Roman" w:hAnsi="Times New Roman"/>
          <w:b w:val="0"/>
          <w:bCs/>
          <w:color w:val="auto"/>
          <w:sz w:val="22"/>
          <w:szCs w:val="21"/>
        </w:rPr>
      </w:pPr>
      <w:r w:rsidRPr="008D394B">
        <w:rPr>
          <w:rFonts w:ascii="Times New Roman" w:hAnsi="Times New Roman"/>
          <w:b w:val="0"/>
          <w:bCs/>
          <w:color w:val="auto"/>
          <w:sz w:val="22"/>
        </w:rPr>
        <w:t>Όλα τα έγγραφα που ανταλλάσσει ο Kάτοχος του Δικαιώματος Χρήσης Ραδιοσυχνοτήτων με τις Ελληνικές Αρχές συντάσσονται αποκλειστικά στην Ελληνική γλώσσα. Το Ελληνικό κείμενο της παρούσας και οποιουδήποτε άλλου εγγράφου υπερισχύει οποιασδήποτε μετάφρασης.</w:t>
      </w:r>
    </w:p>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3318FB">
      <w:pPr>
        <w:pStyle w:val="-HTML"/>
        <w:spacing w:line="360" w:lineRule="auto"/>
        <w:ind w:left="0"/>
        <w:jc w:val="center"/>
        <w:rPr>
          <w:rFonts w:ascii="Times New Roman" w:hAnsi="Times New Roman"/>
          <w:bCs/>
          <w:color w:val="auto"/>
          <w:sz w:val="22"/>
        </w:rPr>
      </w:pPr>
      <w:r w:rsidRPr="008D394B">
        <w:rPr>
          <w:rFonts w:ascii="Times New Roman" w:hAnsi="Times New Roman"/>
          <w:sz w:val="22"/>
        </w:rPr>
        <w:t>΄</w:t>
      </w:r>
      <w:r w:rsidRPr="008D394B">
        <w:rPr>
          <w:rFonts w:ascii="Times New Roman" w:hAnsi="Times New Roman"/>
          <w:bCs/>
          <w:color w:val="auto"/>
          <w:sz w:val="22"/>
        </w:rPr>
        <w:t>Αρθρο 16</w:t>
      </w:r>
    </w:p>
    <w:p w:rsidR="00A7340D" w:rsidRPr="008D394B" w:rsidRDefault="00A7340D" w:rsidP="003318FB">
      <w:pPr>
        <w:pStyle w:val="-HTML"/>
        <w:spacing w:line="360" w:lineRule="auto"/>
        <w:ind w:left="0"/>
        <w:jc w:val="center"/>
        <w:rPr>
          <w:rFonts w:ascii="Times New Roman" w:hAnsi="Times New Roman"/>
          <w:bCs/>
          <w:color w:val="auto"/>
          <w:sz w:val="22"/>
        </w:rPr>
      </w:pPr>
      <w:r w:rsidRPr="008D394B">
        <w:rPr>
          <w:rFonts w:ascii="Times New Roman" w:hAnsi="Times New Roman"/>
          <w:bCs/>
          <w:color w:val="auto"/>
          <w:sz w:val="22"/>
        </w:rPr>
        <w:t xml:space="preserve">Παραρτήματα </w:t>
      </w:r>
    </w:p>
    <w:p w:rsidR="00A7340D" w:rsidRPr="008D394B" w:rsidRDefault="00A7340D" w:rsidP="003318FB">
      <w:pPr>
        <w:spacing w:after="240" w:line="360" w:lineRule="atLeast"/>
        <w:jc w:val="both"/>
        <w:rPr>
          <w:lang w:val="el-GR"/>
        </w:rPr>
      </w:pPr>
      <w:r w:rsidRPr="008D394B">
        <w:rPr>
          <w:lang w:val="el-GR"/>
        </w:rPr>
        <w:t>Προσαρτώνται και αποτελούν αναπόσπαστο μέρος της παρούσας τα ακόλουθα Παραρτήματα:</w:t>
      </w:r>
    </w:p>
    <w:tbl>
      <w:tblPr>
        <w:tblW w:w="0" w:type="auto"/>
        <w:tblInd w:w="108" w:type="dxa"/>
        <w:tblLayout w:type="fixed"/>
        <w:tblLook w:val="0000"/>
      </w:tblPr>
      <w:tblGrid>
        <w:gridCol w:w="2093"/>
        <w:gridCol w:w="5704"/>
      </w:tblGrid>
      <w:tr w:rsidR="00A7340D" w:rsidRPr="009866DD" w:rsidTr="003318FB">
        <w:tc>
          <w:tcPr>
            <w:tcW w:w="2093" w:type="dxa"/>
          </w:tcPr>
          <w:p w:rsidR="00A7340D" w:rsidRPr="008D394B" w:rsidRDefault="00A7340D" w:rsidP="003318FB">
            <w:pPr>
              <w:spacing w:after="240" w:line="360" w:lineRule="atLeast"/>
              <w:jc w:val="both"/>
            </w:pPr>
            <w:r w:rsidRPr="008D394B">
              <w:t>Παράρτημα Α1:</w:t>
            </w:r>
          </w:p>
        </w:tc>
        <w:tc>
          <w:tcPr>
            <w:tcW w:w="5704" w:type="dxa"/>
          </w:tcPr>
          <w:p w:rsidR="00A7340D" w:rsidRPr="008D394B" w:rsidRDefault="00A7340D" w:rsidP="003318FB">
            <w:pPr>
              <w:spacing w:after="240" w:line="360" w:lineRule="atLeast"/>
              <w:rPr>
                <w:lang w:val="el-GR"/>
              </w:rPr>
            </w:pPr>
            <w:r w:rsidRPr="008D394B">
              <w:rPr>
                <w:lang w:val="el-GR"/>
              </w:rPr>
              <w:t>Τμήματα Φάσματος  Ραδιοσυχνοτήτων που απονέμονται</w:t>
            </w:r>
          </w:p>
        </w:tc>
      </w:tr>
      <w:tr w:rsidR="00A7340D" w:rsidRPr="008D394B" w:rsidTr="003318FB">
        <w:tc>
          <w:tcPr>
            <w:tcW w:w="2093" w:type="dxa"/>
          </w:tcPr>
          <w:p w:rsidR="00A7340D" w:rsidRPr="008D394B" w:rsidRDefault="00A7340D" w:rsidP="003318FB">
            <w:pPr>
              <w:spacing w:after="240" w:line="360" w:lineRule="atLeast"/>
              <w:jc w:val="both"/>
            </w:pPr>
            <w:r w:rsidRPr="008D394B">
              <w:t>Παράρτημα Α2:</w:t>
            </w:r>
          </w:p>
        </w:tc>
        <w:tc>
          <w:tcPr>
            <w:tcW w:w="5704" w:type="dxa"/>
          </w:tcPr>
          <w:p w:rsidR="00A7340D" w:rsidRPr="008D394B" w:rsidRDefault="00A7340D" w:rsidP="003318FB">
            <w:pPr>
              <w:spacing w:after="240" w:line="360" w:lineRule="atLeast"/>
              <w:jc w:val="both"/>
            </w:pPr>
            <w:r w:rsidRPr="008D394B">
              <w:t>Εγγυητική Επιστολή</w:t>
            </w:r>
          </w:p>
        </w:tc>
      </w:tr>
    </w:tbl>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3318FB">
      <w:pPr>
        <w:pStyle w:val="-HTML"/>
        <w:spacing w:line="360" w:lineRule="auto"/>
        <w:jc w:val="center"/>
        <w:rPr>
          <w:rFonts w:ascii="Times New Roman" w:hAnsi="Times New Roman"/>
          <w:b w:val="0"/>
          <w:bCs/>
          <w:color w:val="auto"/>
          <w:sz w:val="22"/>
          <w:szCs w:val="21"/>
        </w:rPr>
        <w:sectPr w:rsidR="00A7340D" w:rsidRPr="008D394B">
          <w:headerReference w:type="default" r:id="rId13"/>
          <w:footerReference w:type="even" r:id="rId14"/>
          <w:footerReference w:type="default" r:id="rId15"/>
          <w:footnotePr>
            <w:numRestart w:val="eachSect"/>
          </w:footnotePr>
          <w:pgSz w:w="11906" w:h="16838"/>
          <w:pgMar w:top="1440" w:right="1800" w:bottom="1440" w:left="1800" w:header="708" w:footer="708" w:gutter="0"/>
          <w:cols w:space="708"/>
          <w:docGrid w:linePitch="360"/>
        </w:sectPr>
      </w:pPr>
    </w:p>
    <w:p w:rsidR="00A7340D" w:rsidRPr="008D394B" w:rsidRDefault="00A7340D" w:rsidP="003318FB">
      <w:pPr>
        <w:pStyle w:val="-HTML"/>
        <w:jc w:val="center"/>
        <w:rPr>
          <w:rFonts w:ascii="Times New Roman" w:hAnsi="Times New Roman"/>
          <w:color w:val="auto"/>
          <w:sz w:val="22"/>
          <w:szCs w:val="21"/>
        </w:rPr>
      </w:pPr>
      <w:r w:rsidRPr="008D394B">
        <w:rPr>
          <w:rFonts w:ascii="Times New Roman" w:hAnsi="Times New Roman"/>
          <w:color w:val="auto"/>
          <w:sz w:val="22"/>
          <w:szCs w:val="21"/>
        </w:rPr>
        <w:lastRenderedPageBreak/>
        <w:t>ΠΑΡΑΡΤΗΜΑ Α1</w:t>
      </w:r>
    </w:p>
    <w:p w:rsidR="00A7340D" w:rsidRPr="008D394B" w:rsidRDefault="00A7340D" w:rsidP="003318FB">
      <w:pPr>
        <w:pStyle w:val="-HTML"/>
        <w:jc w:val="center"/>
        <w:rPr>
          <w:rFonts w:ascii="Times New Roman" w:hAnsi="Times New Roman"/>
          <w:color w:val="auto"/>
          <w:sz w:val="22"/>
          <w:szCs w:val="21"/>
        </w:rPr>
      </w:pPr>
    </w:p>
    <w:p w:rsidR="00A7340D" w:rsidRPr="008D394B" w:rsidRDefault="00A7340D" w:rsidP="003318FB">
      <w:pPr>
        <w:spacing w:after="240" w:line="360" w:lineRule="atLeast"/>
        <w:jc w:val="center"/>
        <w:outlineLvl w:val="1"/>
        <w:rPr>
          <w:b/>
        </w:rPr>
      </w:pPr>
      <w:r w:rsidRPr="008D394B">
        <w:rPr>
          <w:b/>
        </w:rPr>
        <w:t xml:space="preserve">ΤΜΗΜΑΤΑ ΦΑΣΜΑΤΟΣ  ΡΑΔΙΟΣΥΧΝΟΤΗΤΩΝ </w:t>
      </w:r>
      <w:r w:rsidRPr="008D394B">
        <w:rPr>
          <w:b/>
        </w:rPr>
        <w:br/>
        <w:t>ΠΟΥ ΑΠΟΝΕΜΟΝΤΑΙ</w:t>
      </w:r>
    </w:p>
    <w:p w:rsidR="00A7340D" w:rsidRPr="008D394B" w:rsidRDefault="00A7340D" w:rsidP="003318FB">
      <w:pPr>
        <w:pStyle w:val="-HTML"/>
        <w:spacing w:line="360" w:lineRule="auto"/>
        <w:jc w:val="both"/>
        <w:rPr>
          <w:rFonts w:ascii="Times New Roman" w:hAnsi="Times New Roman"/>
          <w:b w:val="0"/>
          <w:bCs/>
          <w:color w:val="auto"/>
          <w:sz w:val="22"/>
          <w:szCs w:val="21"/>
        </w:rPr>
      </w:pPr>
    </w:p>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3318FB">
      <w:pPr>
        <w:jc w:val="both"/>
        <w:rPr>
          <w:lang w:val="el-GR"/>
        </w:rPr>
      </w:pPr>
      <w:r w:rsidRPr="008D394B">
        <w:rPr>
          <w:lang w:val="el-GR"/>
        </w:rPr>
        <w:t>Στον Κάτοχο του Δικαιώματος Χρήσης Ραδιοσυχνοτήτων απονέμονται για αποκλειστική χρήση τα ακόλουθα τμήματα ραδιοσυχνοτήτων:</w:t>
      </w:r>
    </w:p>
    <w:p w:rsidR="00A7340D" w:rsidRPr="008D394B" w:rsidRDefault="00A7340D" w:rsidP="003318FB">
      <w:pPr>
        <w:rPr>
          <w:lang w:val="el-GR"/>
        </w:rPr>
      </w:pPr>
    </w:p>
    <w:p w:rsidR="00A7340D" w:rsidRPr="008D394B" w:rsidRDefault="00A7340D" w:rsidP="003318FB">
      <w:pPr>
        <w:pStyle w:val="-HTML"/>
        <w:ind w:left="0"/>
        <w:jc w:val="both"/>
        <w:rPr>
          <w:rFonts w:ascii="Times New Roman" w:hAnsi="Times New Roman"/>
          <w:b w:val="0"/>
          <w:bCs/>
          <w:color w:val="auto"/>
          <w:sz w:val="22"/>
          <w:szCs w:val="21"/>
        </w:rPr>
      </w:pPr>
    </w:p>
    <w:p w:rsidR="00A7340D" w:rsidRPr="008D394B" w:rsidRDefault="00A7340D" w:rsidP="003318FB">
      <w:pPr>
        <w:pStyle w:val="1"/>
        <w:spacing w:after="240" w:line="360" w:lineRule="atLeast"/>
        <w:rPr>
          <w:sz w:val="22"/>
        </w:rPr>
      </w:pPr>
    </w:p>
    <w:p w:rsidR="00A7340D" w:rsidRPr="008D394B" w:rsidRDefault="00A7340D" w:rsidP="003318FB">
      <w:pPr>
        <w:pStyle w:val="1"/>
        <w:spacing w:after="240" w:line="360" w:lineRule="atLeast"/>
        <w:rPr>
          <w:sz w:val="22"/>
        </w:rPr>
      </w:pPr>
    </w:p>
    <w:p w:rsidR="00A7340D" w:rsidRPr="008D394B" w:rsidRDefault="00A7340D" w:rsidP="003318FB">
      <w:pPr>
        <w:pStyle w:val="1"/>
        <w:spacing w:after="240" w:line="360" w:lineRule="atLeast"/>
        <w:rPr>
          <w:sz w:val="22"/>
        </w:rPr>
        <w:sectPr w:rsidR="00A7340D" w:rsidRPr="008D394B">
          <w:pgSz w:w="11906" w:h="16838"/>
          <w:pgMar w:top="1440" w:right="1800" w:bottom="1440" w:left="1800" w:header="708" w:footer="708" w:gutter="0"/>
          <w:cols w:space="708"/>
          <w:docGrid w:linePitch="360"/>
        </w:sectPr>
      </w:pPr>
    </w:p>
    <w:p w:rsidR="00A7340D" w:rsidRPr="008D394B" w:rsidRDefault="00A7340D" w:rsidP="000D6DCD">
      <w:pPr>
        <w:pStyle w:val="-HTML"/>
        <w:jc w:val="center"/>
        <w:rPr>
          <w:rFonts w:ascii="Times New Roman" w:hAnsi="Times New Roman"/>
          <w:color w:val="auto"/>
          <w:sz w:val="22"/>
          <w:szCs w:val="21"/>
        </w:rPr>
      </w:pPr>
      <w:r w:rsidRPr="008D394B">
        <w:rPr>
          <w:rFonts w:ascii="Times New Roman" w:hAnsi="Times New Roman"/>
          <w:color w:val="auto"/>
          <w:sz w:val="22"/>
          <w:szCs w:val="21"/>
        </w:rPr>
        <w:lastRenderedPageBreak/>
        <w:t>ΠΑΡΑΡΤΗΜΑ Α2</w:t>
      </w:r>
    </w:p>
    <w:p w:rsidR="00A7340D" w:rsidRPr="008D394B" w:rsidRDefault="00A7340D" w:rsidP="000D6DCD">
      <w:pPr>
        <w:pStyle w:val="-HTML"/>
        <w:jc w:val="center"/>
        <w:rPr>
          <w:rFonts w:ascii="Times New Roman" w:hAnsi="Times New Roman"/>
          <w:color w:val="auto"/>
          <w:sz w:val="22"/>
          <w:szCs w:val="21"/>
        </w:rPr>
      </w:pPr>
    </w:p>
    <w:p w:rsidR="00A7340D" w:rsidRPr="008D394B" w:rsidRDefault="00A7340D" w:rsidP="000D6DCD">
      <w:pPr>
        <w:pStyle w:val="-HTML"/>
        <w:jc w:val="center"/>
        <w:rPr>
          <w:rFonts w:ascii="Times New Roman" w:hAnsi="Times New Roman"/>
          <w:color w:val="auto"/>
          <w:sz w:val="22"/>
          <w:szCs w:val="21"/>
        </w:rPr>
      </w:pPr>
      <w:r w:rsidRPr="008D394B">
        <w:rPr>
          <w:rFonts w:ascii="Times New Roman" w:hAnsi="Times New Roman"/>
          <w:color w:val="auto"/>
          <w:sz w:val="22"/>
          <w:szCs w:val="21"/>
        </w:rPr>
        <w:t>ΕΓΓΥΗΤΙΚΗ ΕΠΙΣΤΟΛΗ</w:t>
      </w:r>
    </w:p>
    <w:p w:rsidR="00A7340D" w:rsidRPr="008D394B" w:rsidRDefault="00A7340D" w:rsidP="003318FB">
      <w:pPr>
        <w:pStyle w:val="-HTML"/>
        <w:spacing w:after="240" w:line="360" w:lineRule="atLeast"/>
        <w:jc w:val="both"/>
        <w:rPr>
          <w:rFonts w:ascii="Times New Roman" w:hAnsi="Times New Roman"/>
          <w:b w:val="0"/>
          <w:color w:val="auto"/>
          <w:sz w:val="22"/>
        </w:rPr>
      </w:pPr>
    </w:p>
    <w:p w:rsidR="00A7340D" w:rsidRPr="008D394B" w:rsidRDefault="00A7340D" w:rsidP="008F74D5">
      <w:pPr>
        <w:pStyle w:val="aa"/>
      </w:pPr>
      <w:r w:rsidRPr="008D394B">
        <w:t>ΤΡΑΠΕΖΑ ............................ Α.Ε.</w:t>
      </w:r>
    </w:p>
    <w:p w:rsidR="00A7340D" w:rsidRPr="008D394B" w:rsidRDefault="00A7340D" w:rsidP="008F74D5">
      <w:pPr>
        <w:pStyle w:val="aa"/>
      </w:pPr>
      <w:r w:rsidRPr="008D394B">
        <w:t>Προς:</w:t>
      </w:r>
    </w:p>
    <w:p w:rsidR="00A7340D" w:rsidRPr="008D394B" w:rsidRDefault="00A7340D" w:rsidP="008F74D5">
      <w:pPr>
        <w:pStyle w:val="aa"/>
      </w:pPr>
      <w:r w:rsidRPr="008D394B">
        <w:t>Εθνική Επιτροπή Τηλεπικοινωνιών και Ταχυδρομείων</w:t>
      </w:r>
    </w:p>
    <w:p w:rsidR="00A7340D" w:rsidRPr="008D394B" w:rsidRDefault="00A7340D" w:rsidP="008F74D5">
      <w:pPr>
        <w:pStyle w:val="aa"/>
      </w:pPr>
      <w:r w:rsidRPr="008D394B">
        <w:t>Λεωφ. Κηφισίας 60,</w:t>
      </w:r>
    </w:p>
    <w:p w:rsidR="00A7340D" w:rsidRPr="008D394B" w:rsidRDefault="00A7340D" w:rsidP="008F74D5">
      <w:pPr>
        <w:pStyle w:val="aa"/>
      </w:pPr>
      <w:r w:rsidRPr="008D394B">
        <w:t>151 25 Μαρούσι, Αττική</w:t>
      </w:r>
    </w:p>
    <w:p w:rsidR="00A7340D" w:rsidRPr="008D394B" w:rsidRDefault="00A7340D" w:rsidP="008F74D5">
      <w:pPr>
        <w:pStyle w:val="aa"/>
      </w:pPr>
    </w:p>
    <w:p w:rsidR="00A7340D" w:rsidRPr="008D394B" w:rsidRDefault="00A7340D" w:rsidP="008F74D5">
      <w:pPr>
        <w:pStyle w:val="aa"/>
      </w:pPr>
      <w:r w:rsidRPr="008D394B">
        <w:t>........ ........ .................. 200...</w:t>
      </w:r>
    </w:p>
    <w:p w:rsidR="00A7340D" w:rsidRPr="008D394B" w:rsidRDefault="00A7340D" w:rsidP="003318FB">
      <w:pPr>
        <w:pStyle w:val="aa"/>
        <w:spacing w:line="360" w:lineRule="atLeast"/>
      </w:pPr>
    </w:p>
    <w:p w:rsidR="00A7340D" w:rsidRPr="008D394B" w:rsidRDefault="00A7340D" w:rsidP="003318FB">
      <w:pPr>
        <w:pStyle w:val="aa"/>
        <w:spacing w:line="360" w:lineRule="atLeast"/>
      </w:pPr>
      <w:r w:rsidRPr="008D394B">
        <w:t>ΕΓΓΥΗΤΙΚΗ ΕΠΙΣΤΟΛΗ ΑΡΙΘΜ. ******** ΓΙΑ ΕΥΡΩ.</w:t>
      </w:r>
    </w:p>
    <w:p w:rsidR="00A7340D" w:rsidRPr="008D394B" w:rsidRDefault="00A7340D" w:rsidP="003318FB">
      <w:pPr>
        <w:pStyle w:val="aa"/>
        <w:spacing w:after="240" w:line="360" w:lineRule="atLeast"/>
      </w:pPr>
      <w:r w:rsidRPr="008D394B">
        <w:t>Κύριοι,</w:t>
      </w:r>
    </w:p>
    <w:p w:rsidR="00A7340D" w:rsidRPr="008D394B" w:rsidRDefault="00A7340D" w:rsidP="003318FB">
      <w:pPr>
        <w:pStyle w:val="aa"/>
        <w:spacing w:after="240" w:line="360" w:lineRule="atLeast"/>
      </w:pPr>
      <w:r w:rsidRPr="008D394B">
        <w:t xml:space="preserve">Με την παρούσα εγγυόμαστε ανέκκλητα και ανεπιφύλακτα, παραιτούμενοι από το ευεργέτημα της διζήσεως και διαιρέσεως, υπέρ της …………. </w:t>
      </w:r>
      <w:r w:rsidRPr="008D394B">
        <w:rPr>
          <w:i/>
        </w:rPr>
        <w:t>(νομική μορφή)</w:t>
      </w:r>
      <w:r w:rsidRPr="008D394B">
        <w:t xml:space="preserve"> εταιρείας με την επωνυμία ................., η οποία εδρεύει στην     .........., οδός ................ αριθ. ......., με ΑΦΜ ................ (ΔΟΥ ……………………….) και Αριθμό Μητρώου Εταιρειών ..............., μέχρι του ποσού </w:t>
      </w:r>
      <w:r w:rsidRPr="008D394B">
        <w:rPr>
          <w:b/>
        </w:rPr>
        <w:t>**** € 250.000****</w:t>
      </w:r>
      <w:r w:rsidRPr="008D394B">
        <w:t xml:space="preserve"> (</w:t>
      </w:r>
      <w:r w:rsidRPr="008D394B">
        <w:rPr>
          <w:b/>
        </w:rPr>
        <w:t>διακοσίων πενήντα χιλιάδων Ευρώ</w:t>
      </w:r>
      <w:r w:rsidRPr="008D394B">
        <w:t>), στο οποίο και μόνο περιορίζεται η υποχρέωσή μας, για την από την παραπάνω εταιρεία καλή και πιστή τήρηση όλων των υποχρεώσεών της που απορρέουν από το υπό έκδοση Δικαίωμα Χρήσης Ραδιοσυχνοτήτων με αντικείμενο την εγκατάσταση, λειτουργία και εκμετάλλευση Δημόσιου Δικτύου Ηλεκτρονικών Κινητής Υπηρεσίας και την παροχή Διαθέσιμων στο κοινό υπηρεσιών ηλεκτρονικών επικοινωνιών  και σύμφωνα με τους όρους που προβλέπονται στο ανωτέρω Δικαίωμα Χρήσης Ραδιοσυχνοτήτων, και στον Κανονισμό Γενικών Αδειών, όπως αυτό θα ισχύει, συμπεριλαμβανομένων και των τυχόν μελλοντικών τροποποιήσεων του συγκεκριμένου Δικαιώματος Χρήσης Ραδιοσυχνοτήτων, σύμφωνα με τους όρους του.</w:t>
      </w:r>
    </w:p>
    <w:p w:rsidR="00A7340D" w:rsidRPr="008D394B" w:rsidRDefault="00A7340D" w:rsidP="003318FB">
      <w:pPr>
        <w:pStyle w:val="aa"/>
        <w:spacing w:after="240" w:line="360" w:lineRule="atLeast"/>
      </w:pPr>
      <w:r w:rsidRPr="008D394B">
        <w:t>Θα τηρούμε στη διάθεσή σας το παραπάνω ποσό, το οποίο θα σας καταβάλουμε, ολικά ή μερικά, σε πρώτη ζήτηση από εσάς, χωρίς να δικαιούμαστε να προβάλουμε οποιαδήποτε ένσταση ή αντίρρηση, μέσα σε τρεις (3) ημέρες από την έγγραφη δήλωσή σας περί μερικής ή ολικής κατάπτωσης, υπό τον όρο της ταυτόχρονης επιστροφής σε εμάς της παρούσας, σε περίπτωση ολικής κατάπτωσής της. Σε περίπτωση μερικής ή τμηματικής κατάπτωσης της παρούσας, αυτή θα ισχύει για το υπόλοιπο ποσό και με τους ίδιους όρους που αναφέρονται σε αυτήν.</w:t>
      </w:r>
    </w:p>
    <w:p w:rsidR="00A7340D" w:rsidRPr="008D394B" w:rsidRDefault="00A7340D" w:rsidP="003318FB">
      <w:pPr>
        <w:pStyle w:val="aa"/>
        <w:spacing w:after="240" w:line="360" w:lineRule="atLeast"/>
      </w:pPr>
      <w:r w:rsidRPr="008D394B">
        <w:t>Η παρούσα είναι ανέκκλητη, αφορά την παραπάνω και μόνο αιτία και ισχύει μέχρι την επιστροφή της σε εμάς, το αργότερο σε κάθε περίπτωση μέχρι την .............., οπότε και θα καταστεί άκυρη και δεν θα γεννά καμία υποχρέωση για εμάς, εφόσον δεν έχετε εγγράφως ζητήσει την ολική ή μερική κατάπτωσή της πριν από την πάροδο της διάρκειας ισχύος της.</w:t>
      </w:r>
    </w:p>
    <w:p w:rsidR="00A7340D" w:rsidRPr="008D394B" w:rsidRDefault="00A7340D" w:rsidP="003318FB">
      <w:pPr>
        <w:pStyle w:val="aa"/>
        <w:spacing w:after="240" w:line="360" w:lineRule="atLeast"/>
      </w:pPr>
      <w:r w:rsidRPr="008D394B">
        <w:lastRenderedPageBreak/>
        <w:t xml:space="preserve">Η παρούσα σύμβαση διέπεται από το Ελληνικό Δίκαιο και η Τράπεζά μας αποδέχεται την αρμοδιότητα των δικαστηρίων της Αθήνας. </w:t>
      </w:r>
    </w:p>
    <w:p w:rsidR="00A7340D" w:rsidRPr="008D394B" w:rsidRDefault="00A7340D" w:rsidP="003318FB">
      <w:pPr>
        <w:pStyle w:val="aa"/>
        <w:spacing w:after="240" w:line="360" w:lineRule="atLeast"/>
      </w:pPr>
      <w:r w:rsidRPr="008D394B">
        <w:t>Τέλος, βεβαιώνουμε ότι το ποσό της παρούσας εγγύησης δεν υπερβαίνει το όριο που έχει ταχθεί από τον Νόμο για την Τράπεζά μας.</w:t>
      </w:r>
    </w:p>
    <w:p w:rsidR="00A7340D" w:rsidRPr="00735452" w:rsidRDefault="00A7340D" w:rsidP="003318FB">
      <w:pPr>
        <w:pStyle w:val="aa"/>
        <w:spacing w:after="240" w:line="360" w:lineRule="atLeast"/>
      </w:pPr>
      <w:r w:rsidRPr="008D394B">
        <w:t>Με τιμή,</w:t>
      </w:r>
    </w:p>
    <w:p w:rsidR="00A7340D" w:rsidRDefault="00A7340D" w:rsidP="003318FB">
      <w:pPr>
        <w:pStyle w:val="-HTML"/>
        <w:spacing w:line="360" w:lineRule="auto"/>
        <w:jc w:val="both"/>
        <w:rPr>
          <w:rFonts w:ascii="Times New Roman" w:hAnsi="Times New Roman"/>
          <w:b w:val="0"/>
          <w:bCs/>
          <w:color w:val="auto"/>
          <w:sz w:val="22"/>
          <w:szCs w:val="21"/>
        </w:rPr>
      </w:pPr>
    </w:p>
    <w:p w:rsidR="00A7340D" w:rsidRDefault="00A7340D" w:rsidP="00242CE0">
      <w:pPr>
        <w:rPr>
          <w:lang w:val="el-GR"/>
        </w:rPr>
      </w:pPr>
    </w:p>
    <w:p w:rsidR="00A7340D" w:rsidRPr="00242CE0" w:rsidRDefault="00A7340D" w:rsidP="00242CE0">
      <w:pPr>
        <w:rPr>
          <w:lang w:val="el-GR"/>
        </w:rPr>
      </w:pPr>
    </w:p>
    <w:p w:rsidR="00A7340D" w:rsidRPr="00416102" w:rsidRDefault="00A7340D" w:rsidP="00654623">
      <w:pPr>
        <w:pStyle w:val="1"/>
        <w:rPr>
          <w:lang w:val="en-GB"/>
        </w:rPr>
      </w:pPr>
    </w:p>
    <w:sectPr w:rsidR="00A7340D" w:rsidRPr="00416102" w:rsidSect="00242CE0">
      <w:footnotePr>
        <w:pos w:val="beneathText"/>
        <w:numRestart w:val="eachSect"/>
      </w:footnotePr>
      <w:pgSz w:w="11909" w:h="16834" w:code="9"/>
      <w:pgMar w:top="1080" w:right="1800" w:bottom="1080" w:left="1800" w:header="720" w:footer="28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9A4" w:rsidRDefault="005269A4">
      <w:r>
        <w:separator/>
      </w:r>
    </w:p>
  </w:endnote>
  <w:endnote w:type="continuationSeparator" w:id="0">
    <w:p w:rsidR="005269A4" w:rsidRDefault="005269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Ravie">
    <w:panose1 w:val="04040805050809020602"/>
    <w:charset w:val="00"/>
    <w:family w:val="decorative"/>
    <w:pitch w:val="variable"/>
    <w:sig w:usb0="00000003" w:usb1="00000000" w:usb2="00000000" w:usb3="00000000" w:csb0="00000001"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Times">
    <w:panose1 w:val="02020603050405020304"/>
    <w:charset w:val="A1"/>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rHelvetica">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0D" w:rsidRDefault="00725064">
    <w:pPr>
      <w:pStyle w:val="a7"/>
      <w:framePr w:wrap="around" w:vAnchor="text" w:hAnchor="margin" w:xAlign="center" w:y="1"/>
      <w:rPr>
        <w:rStyle w:val="a6"/>
      </w:rPr>
    </w:pPr>
    <w:r>
      <w:rPr>
        <w:rStyle w:val="a6"/>
      </w:rPr>
      <w:fldChar w:fldCharType="begin"/>
    </w:r>
    <w:r w:rsidR="00A7340D">
      <w:rPr>
        <w:rStyle w:val="a6"/>
      </w:rPr>
      <w:instrText xml:space="preserve">PAGE  </w:instrText>
    </w:r>
    <w:r>
      <w:rPr>
        <w:rStyle w:val="a6"/>
      </w:rPr>
      <w:fldChar w:fldCharType="separate"/>
    </w:r>
    <w:r w:rsidR="00A7340D">
      <w:rPr>
        <w:rStyle w:val="a6"/>
        <w:noProof/>
      </w:rPr>
      <w:t>2</w:t>
    </w:r>
    <w:r>
      <w:rPr>
        <w:rStyle w:val="a6"/>
      </w:rPr>
      <w:fldChar w:fldCharType="end"/>
    </w:r>
  </w:p>
  <w:p w:rsidR="00A7340D" w:rsidRDefault="00A7340D">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0D" w:rsidRDefault="00725064">
    <w:pPr>
      <w:pStyle w:val="a7"/>
      <w:framePr w:wrap="around" w:vAnchor="text" w:hAnchor="margin" w:xAlign="center" w:y="1"/>
      <w:rPr>
        <w:rStyle w:val="a6"/>
      </w:rPr>
    </w:pPr>
    <w:r>
      <w:rPr>
        <w:rStyle w:val="a6"/>
      </w:rPr>
      <w:fldChar w:fldCharType="begin"/>
    </w:r>
    <w:r w:rsidR="00A7340D">
      <w:rPr>
        <w:rStyle w:val="a6"/>
      </w:rPr>
      <w:instrText xml:space="preserve">PAGE  </w:instrText>
    </w:r>
    <w:r>
      <w:rPr>
        <w:rStyle w:val="a6"/>
      </w:rPr>
      <w:fldChar w:fldCharType="separate"/>
    </w:r>
    <w:r w:rsidR="00E36550">
      <w:rPr>
        <w:rStyle w:val="a6"/>
        <w:noProof/>
      </w:rPr>
      <w:t>14</w:t>
    </w:r>
    <w:r>
      <w:rPr>
        <w:rStyle w:val="a6"/>
      </w:rPr>
      <w:fldChar w:fldCharType="end"/>
    </w:r>
  </w:p>
  <w:p w:rsidR="00A7340D" w:rsidRDefault="00A7340D">
    <w:pPr>
      <w:pStyle w:val="a7"/>
      <w:pBdr>
        <w:top w:val="single" w:sz="4" w:space="0" w:color="auto"/>
      </w:pBdr>
      <w:ind w:right="360"/>
      <w:jc w:val="right"/>
      <w:rPr>
        <w:lang w:val="el-G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0D" w:rsidRDefault="00725064">
    <w:pPr>
      <w:pStyle w:val="a7"/>
      <w:framePr w:wrap="around" w:vAnchor="text" w:hAnchor="margin" w:xAlign="right" w:y="1"/>
      <w:rPr>
        <w:rStyle w:val="a6"/>
      </w:rPr>
    </w:pPr>
    <w:r>
      <w:rPr>
        <w:rStyle w:val="a6"/>
      </w:rPr>
      <w:fldChar w:fldCharType="begin"/>
    </w:r>
    <w:r w:rsidR="00A7340D">
      <w:rPr>
        <w:rStyle w:val="a6"/>
      </w:rPr>
      <w:instrText xml:space="preserve">PAGE  </w:instrText>
    </w:r>
    <w:r>
      <w:rPr>
        <w:rStyle w:val="a6"/>
      </w:rPr>
      <w:fldChar w:fldCharType="end"/>
    </w:r>
  </w:p>
  <w:p w:rsidR="00A7340D" w:rsidRDefault="00A7340D">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0D" w:rsidRDefault="00725064">
    <w:pPr>
      <w:pStyle w:val="a7"/>
      <w:framePr w:wrap="around" w:vAnchor="text" w:hAnchor="margin" w:xAlign="right" w:y="1"/>
      <w:rPr>
        <w:rStyle w:val="a6"/>
      </w:rPr>
    </w:pPr>
    <w:r>
      <w:rPr>
        <w:rStyle w:val="a6"/>
      </w:rPr>
      <w:fldChar w:fldCharType="begin"/>
    </w:r>
    <w:r w:rsidR="00A7340D">
      <w:rPr>
        <w:rStyle w:val="a6"/>
      </w:rPr>
      <w:instrText xml:space="preserve">PAGE  </w:instrText>
    </w:r>
    <w:r>
      <w:rPr>
        <w:rStyle w:val="a6"/>
      </w:rPr>
      <w:fldChar w:fldCharType="separate"/>
    </w:r>
    <w:r w:rsidR="00E36550">
      <w:rPr>
        <w:rStyle w:val="a6"/>
        <w:noProof/>
      </w:rPr>
      <w:t>24</w:t>
    </w:r>
    <w:r>
      <w:rPr>
        <w:rStyle w:val="a6"/>
      </w:rPr>
      <w:fldChar w:fldCharType="end"/>
    </w:r>
  </w:p>
  <w:p w:rsidR="00A7340D" w:rsidRDefault="00A7340D">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9A4" w:rsidRDefault="005269A4">
      <w:r>
        <w:separator/>
      </w:r>
    </w:p>
  </w:footnote>
  <w:footnote w:type="continuationSeparator" w:id="0">
    <w:p w:rsidR="005269A4" w:rsidRDefault="005269A4">
      <w:r>
        <w:continuationSeparator/>
      </w:r>
    </w:p>
  </w:footnote>
  <w:footnote w:id="1">
    <w:p w:rsidR="00A7340D" w:rsidRDefault="00A7340D">
      <w:pPr>
        <w:pStyle w:val="a5"/>
      </w:pPr>
      <w:r>
        <w:rPr>
          <w:rStyle w:val="a9"/>
        </w:rPr>
        <w:footnoteRef/>
      </w:r>
      <w:r>
        <w:rPr>
          <w:lang w:val="el-GR"/>
        </w:rPr>
        <w:t xml:space="preserve"> </w:t>
      </w:r>
      <w:r>
        <w:rPr>
          <w:sz w:val="16"/>
          <w:lang w:val="el-GR"/>
        </w:rPr>
        <w:t>Σε περίπτωση Κοινοπραξίας υποβάλλονται τα στοιχεία των προσώπων που συμμετέχουν στην Κοινοπραξία. Σε περίπτωση Εταιρείας υπό σύσταση παρέχονται τα στοιχεία των προσώπων που θα αποτελέσουν μετόχους της υπό σύσταση Εταιρείας και όλα τα μέχρι τη στιγμή της υποβολής της αίτησης υπάρχοντα στοιχεία της υπό σύσταση Εταιρείας.</w:t>
      </w:r>
    </w:p>
  </w:footnote>
  <w:footnote w:id="2">
    <w:p w:rsidR="00A7340D" w:rsidRPr="00813E44" w:rsidRDefault="00A7340D" w:rsidP="00EA04E6">
      <w:pPr>
        <w:pStyle w:val="aa"/>
        <w:rPr>
          <w:sz w:val="20"/>
        </w:rPr>
      </w:pPr>
      <w:r>
        <w:rPr>
          <w:rStyle w:val="a9"/>
        </w:rPr>
        <w:footnoteRef/>
      </w:r>
      <w:r>
        <w:t xml:space="preserve"> </w:t>
      </w:r>
      <w:r w:rsidRPr="00813E44">
        <w:rPr>
          <w:sz w:val="20"/>
        </w:rPr>
        <w:t>Στην περίπτωση που στην διαδικασία συμμετέχει η εταιρεία VODAFONE-ΠΑΝΑΦΟΝ και επιθυμεί την εκχώρηση Τμημάτων Ραδιοσυχνοτήτων τότε αυτά είναι υποχρεωτικά τα Α.3 και Α.4 και εάν επιθυμεί και τρίτο ένα από τα Α.5 έως Α.14.</w:t>
      </w:r>
    </w:p>
    <w:p w:rsidR="00A7340D" w:rsidRPr="00EA04E6" w:rsidRDefault="00A7340D" w:rsidP="00EA04E6">
      <w:pPr>
        <w:pStyle w:val="aa"/>
        <w:rPr>
          <w:sz w:val="20"/>
        </w:rPr>
      </w:pPr>
      <w:r w:rsidRPr="00813E44">
        <w:rPr>
          <w:sz w:val="20"/>
        </w:rPr>
        <w:t>Στην περίπτωση που στην διαδικασία συμμετέχει η εταιρεία COSMOTE Κινητές Τηλεπικοινωνίες Α.Ε. και επιθυμεί την εκχώρηση Τμημάτων Ραδιοσυχνοτήτων τότε αυτά είναι υποχρεωτικά τα Α.1 και Α.2 και εάν επιθυμεί και τρίτο ένα από τα Α.5 έως Α.14.</w:t>
      </w:r>
    </w:p>
    <w:p w:rsidR="00A7340D" w:rsidRDefault="00A7340D" w:rsidP="00EA04E6">
      <w:pPr>
        <w:pStyle w:val="a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0D" w:rsidRDefault="00E36550">
    <w:pPr>
      <w:pStyle w:val="a4"/>
      <w:rPr>
        <w:lang w:val="el-GR"/>
      </w:rPr>
    </w:pPr>
    <w:r>
      <w:rPr>
        <w:noProof/>
        <w:lang w:val="el-GR" w:eastAsia="el-GR"/>
      </w:rPr>
      <w:drawing>
        <wp:inline distT="0" distB="0" distL="0" distR="0">
          <wp:extent cx="2095500" cy="685800"/>
          <wp:effectExtent l="19050" t="0" r="0" b="0"/>
          <wp:docPr id="1" name="Εικόνα 2"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ETTgr"/>
                  <pic:cNvPicPr>
                    <a:picLocks noChangeAspect="1" noChangeArrowheads="1"/>
                  </pic:cNvPicPr>
                </pic:nvPicPr>
                <pic:blipFill>
                  <a:blip r:embed="rId1"/>
                  <a:srcRect/>
                  <a:stretch>
                    <a:fillRect/>
                  </a:stretch>
                </pic:blipFill>
                <pic:spPr bwMode="auto">
                  <a:xfrm>
                    <a:off x="0" y="0"/>
                    <a:ext cx="2095500" cy="68580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0D" w:rsidRDefault="00E36550">
    <w:pPr>
      <w:pStyle w:val="a4"/>
      <w:rPr>
        <w:lang w:val="el-GR"/>
      </w:rPr>
    </w:pPr>
    <w:r>
      <w:rPr>
        <w:noProof/>
        <w:lang w:val="el-GR" w:eastAsia="el-GR"/>
      </w:rPr>
      <w:drawing>
        <wp:inline distT="0" distB="0" distL="0" distR="0">
          <wp:extent cx="2095500" cy="685800"/>
          <wp:effectExtent l="19050" t="0" r="0" b="0"/>
          <wp:docPr id="2" name="Εικόνα 1"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ETTgr"/>
                  <pic:cNvPicPr>
                    <a:picLocks noChangeAspect="1" noChangeArrowheads="1"/>
                  </pic:cNvPicPr>
                </pic:nvPicPr>
                <pic:blipFill>
                  <a:blip r:embed="rId1"/>
                  <a:srcRect/>
                  <a:stretch>
                    <a:fillRect/>
                  </a:stretch>
                </pic:blipFill>
                <pic:spPr bwMode="auto">
                  <a:xfrm>
                    <a:off x="0" y="0"/>
                    <a:ext cx="2095500" cy="6858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330"/>
    </w:tblGrid>
    <w:tr w:rsidR="00A7340D" w:rsidRPr="009866DD">
      <w:trPr>
        <w:cantSplit/>
        <w:trHeight w:val="253"/>
      </w:trPr>
      <w:tc>
        <w:tcPr>
          <w:tcW w:w="8330" w:type="dxa"/>
          <w:vMerge w:val="restart"/>
        </w:tcPr>
        <w:p w:rsidR="00A7340D" w:rsidRDefault="00A7340D">
          <w:pPr>
            <w:pStyle w:val="a4"/>
            <w:pBdr>
              <w:bottom w:val="single" w:sz="4" w:space="1" w:color="auto"/>
            </w:pBdr>
            <w:jc w:val="right"/>
            <w:rPr>
              <w:b/>
              <w:i/>
              <w:lang w:val="el-GR"/>
            </w:rPr>
          </w:pPr>
          <w:r>
            <w:rPr>
              <w:b/>
              <w:i/>
              <w:lang w:val="el-GR"/>
            </w:rPr>
            <w:t xml:space="preserve">Αίτηση Συμμετοχής στη Δημοπρασία Χορήγησης </w:t>
          </w:r>
        </w:p>
        <w:p w:rsidR="00A7340D" w:rsidRDefault="00A7340D">
          <w:pPr>
            <w:pStyle w:val="a4"/>
            <w:pBdr>
              <w:bottom w:val="single" w:sz="4" w:space="1" w:color="auto"/>
            </w:pBdr>
            <w:jc w:val="right"/>
            <w:rPr>
              <w:b/>
              <w:lang w:val="el-GR"/>
            </w:rPr>
          </w:pPr>
          <w:r>
            <w:rPr>
              <w:b/>
              <w:i/>
              <w:lang w:val="el-GR"/>
            </w:rPr>
            <w:t>Δικαιωμάτων Χρήσης Ραδιοσυχνοτήτων  στις ζώνες των 900</w:t>
          </w:r>
          <w:r w:rsidRPr="00C16C51">
            <w:rPr>
              <w:b/>
              <w:i/>
              <w:lang w:val="el-GR"/>
            </w:rPr>
            <w:t xml:space="preserve"> </w:t>
          </w:r>
          <w:r>
            <w:rPr>
              <w:b/>
              <w:i/>
              <w:lang w:val="en-US"/>
            </w:rPr>
            <w:t>MHz</w:t>
          </w:r>
          <w:r w:rsidRPr="00C16C51">
            <w:rPr>
              <w:b/>
              <w:i/>
              <w:lang w:val="el-GR"/>
            </w:rPr>
            <w:t xml:space="preserve"> </w:t>
          </w:r>
          <w:r>
            <w:rPr>
              <w:b/>
              <w:i/>
              <w:lang w:val="el-GR"/>
            </w:rPr>
            <w:t xml:space="preserve">και 1800 </w:t>
          </w:r>
          <w:r>
            <w:rPr>
              <w:b/>
              <w:i/>
              <w:lang w:val="en-US"/>
            </w:rPr>
            <w:t>MHz</w:t>
          </w:r>
          <w:r>
            <w:rPr>
              <w:b/>
              <w:i/>
              <w:lang w:val="el-GR"/>
            </w:rPr>
            <w:t xml:space="preserve"> </w:t>
          </w:r>
        </w:p>
        <w:p w:rsidR="00A7340D" w:rsidRDefault="00A7340D">
          <w:pPr>
            <w:rPr>
              <w:b/>
              <w:color w:val="0000FF"/>
              <w:lang w:val="el-GR"/>
            </w:rPr>
          </w:pPr>
        </w:p>
      </w:tc>
    </w:tr>
    <w:tr w:rsidR="00A7340D" w:rsidRPr="009866DD">
      <w:trPr>
        <w:cantSplit/>
        <w:trHeight w:val="253"/>
      </w:trPr>
      <w:tc>
        <w:tcPr>
          <w:tcW w:w="8330" w:type="dxa"/>
          <w:vMerge/>
        </w:tcPr>
        <w:p w:rsidR="00A7340D" w:rsidRDefault="00A7340D">
          <w:pPr>
            <w:rPr>
              <w:b/>
              <w:color w:val="0000FF"/>
              <w:lang w:val="el-GR"/>
            </w:rPr>
          </w:pPr>
        </w:p>
      </w:tc>
    </w:tr>
  </w:tbl>
  <w:p w:rsidR="00A7340D" w:rsidRDefault="00A7340D">
    <w:pPr>
      <w:pStyle w:val="a4"/>
      <w:rPr>
        <w:lang w:val="el-GR"/>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0D" w:rsidRDefault="00E36550">
    <w:pPr>
      <w:pStyle w:val="a4"/>
      <w:rPr>
        <w:lang w:val="el-GR"/>
      </w:rPr>
    </w:pPr>
    <w:r>
      <w:rPr>
        <w:noProof/>
        <w:lang w:val="el-GR" w:eastAsia="el-GR"/>
      </w:rPr>
      <w:drawing>
        <wp:inline distT="0" distB="0" distL="0" distR="0">
          <wp:extent cx="2095500" cy="685800"/>
          <wp:effectExtent l="19050" t="0" r="0" b="0"/>
          <wp:docPr id="3" name="Εικόνα 3"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ETTgr"/>
                  <pic:cNvPicPr>
                    <a:picLocks noChangeAspect="1" noChangeArrowheads="1"/>
                  </pic:cNvPicPr>
                </pic:nvPicPr>
                <pic:blipFill>
                  <a:blip r:embed="rId1"/>
                  <a:srcRect/>
                  <a:stretch>
                    <a:fillRect/>
                  </a:stretch>
                </pic:blipFill>
                <pic:spPr bwMode="auto">
                  <a:xfrm>
                    <a:off x="0" y="0"/>
                    <a:ext cx="2095500" cy="685800"/>
                  </a:xfrm>
                  <a:prstGeom prst="rect">
                    <a:avLst/>
                  </a:prstGeom>
                  <a:noFill/>
                  <a:ln w="9525">
                    <a:noFill/>
                    <a:miter lim="800000"/>
                    <a:headEnd/>
                    <a:tailEnd/>
                  </a:ln>
                </pic:spPr>
              </pic:pic>
            </a:graphicData>
          </a:graphic>
        </wp:inline>
      </w:drawing>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0D" w:rsidRDefault="00E36550" w:rsidP="003318FB">
    <w:pPr>
      <w:pStyle w:val="a4"/>
    </w:pPr>
    <w:r>
      <w:rPr>
        <w:noProof/>
        <w:lang w:val="el-GR" w:eastAsia="el-GR"/>
      </w:rPr>
      <w:drawing>
        <wp:inline distT="0" distB="0" distL="0" distR="0">
          <wp:extent cx="2095500" cy="685800"/>
          <wp:effectExtent l="19050" t="0" r="0" b="0"/>
          <wp:docPr id="4" name="Εικόνα 4" descr="EETT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EETTgr"/>
                  <pic:cNvPicPr>
                    <a:picLocks noChangeAspect="1" noChangeArrowheads="1"/>
                  </pic:cNvPicPr>
                </pic:nvPicPr>
                <pic:blipFill>
                  <a:blip r:embed="rId1"/>
                  <a:srcRect/>
                  <a:stretch>
                    <a:fillRect/>
                  </a:stretch>
                </pic:blipFill>
                <pic:spPr bwMode="auto">
                  <a:xfrm>
                    <a:off x="0" y="0"/>
                    <a:ext cx="2095500" cy="685800"/>
                  </a:xfrm>
                  <a:prstGeom prst="rect">
                    <a:avLst/>
                  </a:prstGeom>
                  <a:noFill/>
                  <a:ln w="9525">
                    <a:noFill/>
                    <a:miter lim="800000"/>
                    <a:headEnd/>
                    <a:tailEnd/>
                  </a:ln>
                </pic:spPr>
              </pic:pic>
            </a:graphicData>
          </a:graphic>
        </wp:inline>
      </w:drawing>
    </w:r>
  </w:p>
  <w:p w:rsidR="00A7340D" w:rsidRDefault="00A7340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0462"/>
    <w:multiLevelType w:val="hybridMultilevel"/>
    <w:tmpl w:val="B8728E7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05D032A4"/>
    <w:multiLevelType w:val="hybridMultilevel"/>
    <w:tmpl w:val="D3948BAE"/>
    <w:lvl w:ilvl="0" w:tplc="6756A856">
      <w:start w:val="1"/>
      <w:numFmt w:val="lowerRoman"/>
      <w:lvlText w:val="%1)"/>
      <w:lvlJc w:val="left"/>
      <w:pPr>
        <w:tabs>
          <w:tab w:val="num" w:pos="1440"/>
        </w:tabs>
        <w:ind w:left="1080" w:hanging="360"/>
      </w:pPr>
      <w:rPr>
        <w:rFonts w:cs="Times New Roman" w:hint="default"/>
        <w:b w:val="0"/>
        <w:i w:val="0"/>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
    <w:nsid w:val="11AD4BF9"/>
    <w:multiLevelType w:val="multilevel"/>
    <w:tmpl w:val="274CD86C"/>
    <w:lvl w:ilvl="0">
      <w:start w:val="1"/>
      <w:numFmt w:val="decimal"/>
      <w:pStyle w:val="2"/>
      <w:lvlText w:val="%1."/>
      <w:lvlJc w:val="left"/>
      <w:pPr>
        <w:tabs>
          <w:tab w:val="num" w:pos="1492"/>
        </w:tabs>
        <w:ind w:left="1492" w:hanging="360"/>
      </w:pPr>
      <w:rPr>
        <w:rFonts w:cs="Times New Roman"/>
      </w:rPr>
    </w:lvl>
    <w:lvl w:ilvl="1">
      <w:start w:val="1"/>
      <w:numFmt w:val="decimal"/>
      <w:lvlText w:val="%1.%2."/>
      <w:lvlJc w:val="left"/>
      <w:pPr>
        <w:tabs>
          <w:tab w:val="num" w:pos="2212"/>
        </w:tabs>
        <w:ind w:left="1924" w:hanging="432"/>
      </w:pPr>
      <w:rPr>
        <w:rFonts w:cs="Times New Roman"/>
      </w:rPr>
    </w:lvl>
    <w:lvl w:ilvl="2">
      <w:start w:val="1"/>
      <w:numFmt w:val="decimal"/>
      <w:lvlText w:val="%1.%2.%3."/>
      <w:lvlJc w:val="left"/>
      <w:pPr>
        <w:tabs>
          <w:tab w:val="num" w:pos="2572"/>
        </w:tabs>
        <w:ind w:left="2356" w:hanging="504"/>
      </w:pPr>
      <w:rPr>
        <w:rFonts w:cs="Times New Roman"/>
      </w:rPr>
    </w:lvl>
    <w:lvl w:ilvl="3">
      <w:start w:val="1"/>
      <w:numFmt w:val="decimal"/>
      <w:lvlText w:val="%1.%2.%3.%4."/>
      <w:lvlJc w:val="left"/>
      <w:pPr>
        <w:tabs>
          <w:tab w:val="num" w:pos="3292"/>
        </w:tabs>
        <w:ind w:left="2860" w:hanging="648"/>
      </w:pPr>
      <w:rPr>
        <w:rFonts w:cs="Times New Roman"/>
      </w:rPr>
    </w:lvl>
    <w:lvl w:ilvl="4">
      <w:start w:val="1"/>
      <w:numFmt w:val="decimal"/>
      <w:lvlText w:val="%1.%2.%3.%4.%5."/>
      <w:lvlJc w:val="left"/>
      <w:pPr>
        <w:tabs>
          <w:tab w:val="num" w:pos="4012"/>
        </w:tabs>
        <w:ind w:left="3364" w:hanging="792"/>
      </w:pPr>
      <w:rPr>
        <w:rFonts w:cs="Times New Roman"/>
      </w:rPr>
    </w:lvl>
    <w:lvl w:ilvl="5">
      <w:start w:val="1"/>
      <w:numFmt w:val="decimal"/>
      <w:lvlText w:val="%1.%2.%3.%4.%5.%6."/>
      <w:lvlJc w:val="left"/>
      <w:pPr>
        <w:tabs>
          <w:tab w:val="num" w:pos="4372"/>
        </w:tabs>
        <w:ind w:left="3868" w:hanging="936"/>
      </w:pPr>
      <w:rPr>
        <w:rFonts w:cs="Times New Roman"/>
      </w:rPr>
    </w:lvl>
    <w:lvl w:ilvl="6">
      <w:start w:val="1"/>
      <w:numFmt w:val="decimal"/>
      <w:lvlText w:val="%1.%2.%3.%4.%5.%6.%7."/>
      <w:lvlJc w:val="left"/>
      <w:pPr>
        <w:tabs>
          <w:tab w:val="num" w:pos="5092"/>
        </w:tabs>
        <w:ind w:left="4372" w:hanging="1080"/>
      </w:pPr>
      <w:rPr>
        <w:rFonts w:cs="Times New Roman"/>
      </w:rPr>
    </w:lvl>
    <w:lvl w:ilvl="7">
      <w:start w:val="1"/>
      <w:numFmt w:val="decimal"/>
      <w:lvlText w:val="%1.%2.%3.%4.%5.%6.%7.%8."/>
      <w:lvlJc w:val="left"/>
      <w:pPr>
        <w:tabs>
          <w:tab w:val="num" w:pos="5452"/>
        </w:tabs>
        <w:ind w:left="4876" w:hanging="1224"/>
      </w:pPr>
      <w:rPr>
        <w:rFonts w:cs="Times New Roman"/>
      </w:rPr>
    </w:lvl>
    <w:lvl w:ilvl="8">
      <w:start w:val="1"/>
      <w:numFmt w:val="decimal"/>
      <w:lvlText w:val="%1.%2.%3.%4.%5.%6.%7.%8.%9."/>
      <w:lvlJc w:val="left"/>
      <w:pPr>
        <w:tabs>
          <w:tab w:val="num" w:pos="6172"/>
        </w:tabs>
        <w:ind w:left="5452" w:hanging="1440"/>
      </w:pPr>
      <w:rPr>
        <w:rFonts w:cs="Times New Roman"/>
      </w:rPr>
    </w:lvl>
  </w:abstractNum>
  <w:abstractNum w:abstractNumId="3">
    <w:nsid w:val="156D3DF9"/>
    <w:multiLevelType w:val="hybridMultilevel"/>
    <w:tmpl w:val="660AE9CC"/>
    <w:lvl w:ilvl="0" w:tplc="627C91D4">
      <w:start w:val="1"/>
      <w:numFmt w:val="decimal"/>
      <w:lvlText w:val="%1."/>
      <w:lvlJc w:val="left"/>
      <w:pPr>
        <w:tabs>
          <w:tab w:val="num" w:pos="1080"/>
        </w:tabs>
        <w:ind w:left="1080" w:hanging="360"/>
      </w:pPr>
      <w:rPr>
        <w:rFonts w:cs="Ravie" w:hint="default"/>
        <w:i w:val="0"/>
        <w:iCs w:val="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80B1BC9"/>
    <w:multiLevelType w:val="multilevel"/>
    <w:tmpl w:val="3FC284BA"/>
    <w:lvl w:ilvl="0">
      <w:numFmt w:val="bullet"/>
      <w:lvlText w:val="-"/>
      <w:lvlJc w:val="left"/>
      <w:pPr>
        <w:tabs>
          <w:tab w:val="num" w:pos="1080"/>
        </w:tabs>
        <w:ind w:left="108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CE64792"/>
    <w:multiLevelType w:val="hybridMultilevel"/>
    <w:tmpl w:val="E152C986"/>
    <w:lvl w:ilvl="0" w:tplc="8438DD82">
      <w:start w:val="1"/>
      <w:numFmt w:val="decimal"/>
      <w:lvlText w:val="IV.%1."/>
      <w:lvlJc w:val="left"/>
      <w:pPr>
        <w:tabs>
          <w:tab w:val="num" w:pos="720"/>
        </w:tabs>
        <w:ind w:left="360" w:hanging="360"/>
      </w:pPr>
      <w:rPr>
        <w:rFonts w:cs="Times New Roman" w:hint="default"/>
      </w:rPr>
    </w:lvl>
    <w:lvl w:ilvl="1" w:tplc="3D4ACEE2" w:tentative="1">
      <w:start w:val="1"/>
      <w:numFmt w:val="lowerLetter"/>
      <w:lvlText w:val="%2."/>
      <w:lvlJc w:val="left"/>
      <w:pPr>
        <w:tabs>
          <w:tab w:val="num" w:pos="1440"/>
        </w:tabs>
        <w:ind w:left="1440" w:hanging="360"/>
      </w:pPr>
      <w:rPr>
        <w:rFonts w:cs="Times New Roman"/>
      </w:rPr>
    </w:lvl>
    <w:lvl w:ilvl="2" w:tplc="525629E4" w:tentative="1">
      <w:start w:val="1"/>
      <w:numFmt w:val="lowerRoman"/>
      <w:lvlText w:val="%3."/>
      <w:lvlJc w:val="right"/>
      <w:pPr>
        <w:tabs>
          <w:tab w:val="num" w:pos="2160"/>
        </w:tabs>
        <w:ind w:left="2160" w:hanging="180"/>
      </w:pPr>
      <w:rPr>
        <w:rFonts w:cs="Times New Roman"/>
      </w:rPr>
    </w:lvl>
    <w:lvl w:ilvl="3" w:tplc="74AA396A" w:tentative="1">
      <w:start w:val="1"/>
      <w:numFmt w:val="decimal"/>
      <w:lvlText w:val="%4."/>
      <w:lvlJc w:val="left"/>
      <w:pPr>
        <w:tabs>
          <w:tab w:val="num" w:pos="2880"/>
        </w:tabs>
        <w:ind w:left="2880" w:hanging="360"/>
      </w:pPr>
      <w:rPr>
        <w:rFonts w:cs="Times New Roman"/>
      </w:rPr>
    </w:lvl>
    <w:lvl w:ilvl="4" w:tplc="F7BEECAE" w:tentative="1">
      <w:start w:val="1"/>
      <w:numFmt w:val="lowerLetter"/>
      <w:lvlText w:val="%5."/>
      <w:lvlJc w:val="left"/>
      <w:pPr>
        <w:tabs>
          <w:tab w:val="num" w:pos="3600"/>
        </w:tabs>
        <w:ind w:left="3600" w:hanging="360"/>
      </w:pPr>
      <w:rPr>
        <w:rFonts w:cs="Times New Roman"/>
      </w:rPr>
    </w:lvl>
    <w:lvl w:ilvl="5" w:tplc="65D41278" w:tentative="1">
      <w:start w:val="1"/>
      <w:numFmt w:val="lowerRoman"/>
      <w:lvlText w:val="%6."/>
      <w:lvlJc w:val="right"/>
      <w:pPr>
        <w:tabs>
          <w:tab w:val="num" w:pos="4320"/>
        </w:tabs>
        <w:ind w:left="4320" w:hanging="180"/>
      </w:pPr>
      <w:rPr>
        <w:rFonts w:cs="Times New Roman"/>
      </w:rPr>
    </w:lvl>
    <w:lvl w:ilvl="6" w:tplc="FE02573E" w:tentative="1">
      <w:start w:val="1"/>
      <w:numFmt w:val="decimal"/>
      <w:lvlText w:val="%7."/>
      <w:lvlJc w:val="left"/>
      <w:pPr>
        <w:tabs>
          <w:tab w:val="num" w:pos="5040"/>
        </w:tabs>
        <w:ind w:left="5040" w:hanging="360"/>
      </w:pPr>
      <w:rPr>
        <w:rFonts w:cs="Times New Roman"/>
      </w:rPr>
    </w:lvl>
    <w:lvl w:ilvl="7" w:tplc="57EA226A" w:tentative="1">
      <w:start w:val="1"/>
      <w:numFmt w:val="lowerLetter"/>
      <w:lvlText w:val="%8."/>
      <w:lvlJc w:val="left"/>
      <w:pPr>
        <w:tabs>
          <w:tab w:val="num" w:pos="5760"/>
        </w:tabs>
        <w:ind w:left="5760" w:hanging="360"/>
      </w:pPr>
      <w:rPr>
        <w:rFonts w:cs="Times New Roman"/>
      </w:rPr>
    </w:lvl>
    <w:lvl w:ilvl="8" w:tplc="B872835C" w:tentative="1">
      <w:start w:val="1"/>
      <w:numFmt w:val="lowerRoman"/>
      <w:lvlText w:val="%9."/>
      <w:lvlJc w:val="right"/>
      <w:pPr>
        <w:tabs>
          <w:tab w:val="num" w:pos="6480"/>
        </w:tabs>
        <w:ind w:left="6480" w:hanging="180"/>
      </w:pPr>
      <w:rPr>
        <w:rFonts w:cs="Times New Roman"/>
      </w:rPr>
    </w:lvl>
  </w:abstractNum>
  <w:abstractNum w:abstractNumId="6">
    <w:nsid w:val="1D0917BC"/>
    <w:multiLevelType w:val="singleLevel"/>
    <w:tmpl w:val="BDD428A0"/>
    <w:lvl w:ilvl="0">
      <w:start w:val="1"/>
      <w:numFmt w:val="lowerRoman"/>
      <w:lvlText w:val="%1)"/>
      <w:lvlJc w:val="left"/>
      <w:pPr>
        <w:tabs>
          <w:tab w:val="num" w:pos="1440"/>
        </w:tabs>
        <w:ind w:left="1440" w:hanging="720"/>
      </w:pPr>
      <w:rPr>
        <w:rFonts w:cs="Times New Roman" w:hint="default"/>
      </w:rPr>
    </w:lvl>
  </w:abstractNum>
  <w:abstractNum w:abstractNumId="7">
    <w:nsid w:val="1F095D89"/>
    <w:multiLevelType w:val="multilevel"/>
    <w:tmpl w:val="4364E1C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ascii="Times New Roman" w:hAnsi="Times New Roman" w:cs="Times New Roman" w:hint="default"/>
        <w:b w:val="0"/>
        <w:i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
    <w:nsid w:val="2B96545D"/>
    <w:multiLevelType w:val="singleLevel"/>
    <w:tmpl w:val="6FFA59B8"/>
    <w:lvl w:ilvl="0">
      <w:start w:val="1"/>
      <w:numFmt w:val="decimal"/>
      <w:lvlText w:val="ΙΙΙ.%1."/>
      <w:lvlJc w:val="left"/>
      <w:pPr>
        <w:tabs>
          <w:tab w:val="num" w:pos="720"/>
        </w:tabs>
        <w:ind w:left="360" w:hanging="360"/>
      </w:pPr>
      <w:rPr>
        <w:rFonts w:cs="Times New Roman" w:hint="default"/>
      </w:rPr>
    </w:lvl>
  </w:abstractNum>
  <w:abstractNum w:abstractNumId="9">
    <w:nsid w:val="34AB52CE"/>
    <w:multiLevelType w:val="hybridMultilevel"/>
    <w:tmpl w:val="E610B2E4"/>
    <w:lvl w:ilvl="0" w:tplc="0408000F">
      <w:start w:val="1"/>
      <w:numFmt w:val="decimal"/>
      <w:lvlText w:val="%1."/>
      <w:lvlJc w:val="left"/>
      <w:pPr>
        <w:tabs>
          <w:tab w:val="num" w:pos="1495"/>
        </w:tabs>
        <w:ind w:left="1495" w:hanging="360"/>
      </w:pPr>
      <w:rPr>
        <w:rFonts w:cs="Times New Roman"/>
      </w:rPr>
    </w:lvl>
    <w:lvl w:ilvl="1" w:tplc="04080019" w:tentative="1">
      <w:start w:val="1"/>
      <w:numFmt w:val="lowerLetter"/>
      <w:lvlText w:val="%2."/>
      <w:lvlJc w:val="left"/>
      <w:pPr>
        <w:tabs>
          <w:tab w:val="num" w:pos="2215"/>
        </w:tabs>
        <w:ind w:left="2215" w:hanging="360"/>
      </w:pPr>
      <w:rPr>
        <w:rFonts w:cs="Times New Roman"/>
      </w:rPr>
    </w:lvl>
    <w:lvl w:ilvl="2" w:tplc="0408001B" w:tentative="1">
      <w:start w:val="1"/>
      <w:numFmt w:val="lowerRoman"/>
      <w:lvlText w:val="%3."/>
      <w:lvlJc w:val="right"/>
      <w:pPr>
        <w:tabs>
          <w:tab w:val="num" w:pos="2935"/>
        </w:tabs>
        <w:ind w:left="2935" w:hanging="180"/>
      </w:pPr>
      <w:rPr>
        <w:rFonts w:cs="Times New Roman"/>
      </w:rPr>
    </w:lvl>
    <w:lvl w:ilvl="3" w:tplc="0408000F" w:tentative="1">
      <w:start w:val="1"/>
      <w:numFmt w:val="decimal"/>
      <w:lvlText w:val="%4."/>
      <w:lvlJc w:val="left"/>
      <w:pPr>
        <w:tabs>
          <w:tab w:val="num" w:pos="3655"/>
        </w:tabs>
        <w:ind w:left="3655" w:hanging="360"/>
      </w:pPr>
      <w:rPr>
        <w:rFonts w:cs="Times New Roman"/>
      </w:rPr>
    </w:lvl>
    <w:lvl w:ilvl="4" w:tplc="04080019" w:tentative="1">
      <w:start w:val="1"/>
      <w:numFmt w:val="lowerLetter"/>
      <w:lvlText w:val="%5."/>
      <w:lvlJc w:val="left"/>
      <w:pPr>
        <w:tabs>
          <w:tab w:val="num" w:pos="4375"/>
        </w:tabs>
        <w:ind w:left="4375" w:hanging="360"/>
      </w:pPr>
      <w:rPr>
        <w:rFonts w:cs="Times New Roman"/>
      </w:rPr>
    </w:lvl>
    <w:lvl w:ilvl="5" w:tplc="0408001B" w:tentative="1">
      <w:start w:val="1"/>
      <w:numFmt w:val="lowerRoman"/>
      <w:lvlText w:val="%6."/>
      <w:lvlJc w:val="right"/>
      <w:pPr>
        <w:tabs>
          <w:tab w:val="num" w:pos="5095"/>
        </w:tabs>
        <w:ind w:left="5095" w:hanging="180"/>
      </w:pPr>
      <w:rPr>
        <w:rFonts w:cs="Times New Roman"/>
      </w:rPr>
    </w:lvl>
    <w:lvl w:ilvl="6" w:tplc="0408000F" w:tentative="1">
      <w:start w:val="1"/>
      <w:numFmt w:val="decimal"/>
      <w:lvlText w:val="%7."/>
      <w:lvlJc w:val="left"/>
      <w:pPr>
        <w:tabs>
          <w:tab w:val="num" w:pos="5815"/>
        </w:tabs>
        <w:ind w:left="5815" w:hanging="360"/>
      </w:pPr>
      <w:rPr>
        <w:rFonts w:cs="Times New Roman"/>
      </w:rPr>
    </w:lvl>
    <w:lvl w:ilvl="7" w:tplc="04080019" w:tentative="1">
      <w:start w:val="1"/>
      <w:numFmt w:val="lowerLetter"/>
      <w:lvlText w:val="%8."/>
      <w:lvlJc w:val="left"/>
      <w:pPr>
        <w:tabs>
          <w:tab w:val="num" w:pos="6535"/>
        </w:tabs>
        <w:ind w:left="6535" w:hanging="360"/>
      </w:pPr>
      <w:rPr>
        <w:rFonts w:cs="Times New Roman"/>
      </w:rPr>
    </w:lvl>
    <w:lvl w:ilvl="8" w:tplc="0408001B" w:tentative="1">
      <w:start w:val="1"/>
      <w:numFmt w:val="lowerRoman"/>
      <w:lvlText w:val="%9."/>
      <w:lvlJc w:val="right"/>
      <w:pPr>
        <w:tabs>
          <w:tab w:val="num" w:pos="7255"/>
        </w:tabs>
        <w:ind w:left="7255" w:hanging="180"/>
      </w:pPr>
      <w:rPr>
        <w:rFonts w:cs="Times New Roman"/>
      </w:rPr>
    </w:lvl>
  </w:abstractNum>
  <w:abstractNum w:abstractNumId="10">
    <w:nsid w:val="370568C7"/>
    <w:multiLevelType w:val="singleLevel"/>
    <w:tmpl w:val="C2A0244E"/>
    <w:lvl w:ilvl="0">
      <w:start w:val="1"/>
      <w:numFmt w:val="decimal"/>
      <w:lvlText w:val="%1)"/>
      <w:lvlJc w:val="left"/>
      <w:pPr>
        <w:tabs>
          <w:tab w:val="num" w:pos="725"/>
        </w:tabs>
        <w:ind w:left="725" w:hanging="705"/>
      </w:pPr>
      <w:rPr>
        <w:rFonts w:cs="Times New Roman" w:hint="default"/>
      </w:rPr>
    </w:lvl>
  </w:abstractNum>
  <w:abstractNum w:abstractNumId="11">
    <w:nsid w:val="37D41223"/>
    <w:multiLevelType w:val="singleLevel"/>
    <w:tmpl w:val="60482F4E"/>
    <w:lvl w:ilvl="0">
      <w:start w:val="1"/>
      <w:numFmt w:val="decimal"/>
      <w:lvlText w:val="IV.%1."/>
      <w:lvlJc w:val="left"/>
      <w:pPr>
        <w:tabs>
          <w:tab w:val="num" w:pos="720"/>
        </w:tabs>
        <w:ind w:left="360" w:hanging="360"/>
      </w:pPr>
      <w:rPr>
        <w:rFonts w:cs="Times New Roman" w:hint="default"/>
      </w:rPr>
    </w:lvl>
  </w:abstractNum>
  <w:abstractNum w:abstractNumId="12">
    <w:nsid w:val="3D69218C"/>
    <w:multiLevelType w:val="singleLevel"/>
    <w:tmpl w:val="2F38EB16"/>
    <w:lvl w:ilvl="0">
      <w:start w:val="1"/>
      <w:numFmt w:val="decimal"/>
      <w:lvlText w:val="ΙΙ.%1."/>
      <w:lvlJc w:val="left"/>
      <w:pPr>
        <w:tabs>
          <w:tab w:val="num" w:pos="720"/>
        </w:tabs>
        <w:ind w:left="360" w:hanging="360"/>
      </w:pPr>
      <w:rPr>
        <w:rFonts w:cs="Times New Roman" w:hint="default"/>
      </w:rPr>
    </w:lvl>
  </w:abstractNum>
  <w:abstractNum w:abstractNumId="13">
    <w:nsid w:val="41CE3655"/>
    <w:multiLevelType w:val="hybridMultilevel"/>
    <w:tmpl w:val="A4667280"/>
    <w:lvl w:ilvl="0" w:tplc="33DAC188">
      <w:start w:val="1"/>
      <w:numFmt w:val="decimal"/>
      <w:pStyle w:val="Gr-Note"/>
      <w:lvlText w:val="E%1"/>
      <w:lvlJc w:val="left"/>
      <w:pPr>
        <w:tabs>
          <w:tab w:val="num" w:pos="851"/>
        </w:tabs>
      </w:pPr>
      <w:rPr>
        <w:rFonts w:cs="Times New Roman" w:hint="default"/>
        <w:b/>
        <w:strike w:val="0"/>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4">
    <w:nsid w:val="42F751EE"/>
    <w:multiLevelType w:val="hybridMultilevel"/>
    <w:tmpl w:val="5D702BF2"/>
    <w:lvl w:ilvl="0" w:tplc="0408000F">
      <w:start w:val="2"/>
      <w:numFmt w:val="decimal"/>
      <w:lvlText w:val="%1."/>
      <w:lvlJc w:val="left"/>
      <w:pPr>
        <w:tabs>
          <w:tab w:val="num" w:pos="720"/>
        </w:tabs>
        <w:ind w:left="720" w:hanging="360"/>
      </w:pPr>
      <w:rPr>
        <w:rFonts w:cs="Times New Roman" w:hint="default"/>
      </w:rPr>
    </w:lvl>
    <w:lvl w:ilvl="1" w:tplc="5BE4B104">
      <w:start w:val="4"/>
      <w:numFmt w:val="lowerRoman"/>
      <w:lvlText w:val="%2)"/>
      <w:lvlJc w:val="left"/>
      <w:pPr>
        <w:tabs>
          <w:tab w:val="num" w:pos="1800"/>
        </w:tabs>
        <w:ind w:left="1800" w:hanging="720"/>
      </w:pPr>
      <w:rPr>
        <w:rFonts w:cs="Times New Roman"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431F41DE"/>
    <w:multiLevelType w:val="hybridMultilevel"/>
    <w:tmpl w:val="3FC284BA"/>
    <w:lvl w:ilvl="0" w:tplc="DCE4A09C">
      <w:numFmt w:val="bullet"/>
      <w:lvlText w:val="-"/>
      <w:lvlJc w:val="left"/>
      <w:pPr>
        <w:tabs>
          <w:tab w:val="num" w:pos="1080"/>
        </w:tabs>
        <w:ind w:left="1080" w:hanging="360"/>
      </w:pPr>
      <w:rPr>
        <w:rFonts w:ascii="Arial" w:eastAsia="Times New Roman" w:hAnsi="Aria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432C4195"/>
    <w:multiLevelType w:val="singleLevel"/>
    <w:tmpl w:val="3EBACED4"/>
    <w:lvl w:ilvl="0">
      <w:start w:val="1"/>
      <w:numFmt w:val="decimal"/>
      <w:lvlText w:val="Ι.%1."/>
      <w:lvlJc w:val="left"/>
      <w:pPr>
        <w:tabs>
          <w:tab w:val="num" w:pos="360"/>
        </w:tabs>
        <w:ind w:left="360" w:hanging="360"/>
      </w:pPr>
      <w:rPr>
        <w:rFonts w:cs="Times New Roman" w:hint="default"/>
      </w:rPr>
    </w:lvl>
  </w:abstractNum>
  <w:abstractNum w:abstractNumId="17">
    <w:nsid w:val="451031C1"/>
    <w:multiLevelType w:val="hybridMultilevel"/>
    <w:tmpl w:val="04C439D6"/>
    <w:lvl w:ilvl="0" w:tplc="E77281EA">
      <w:start w:val="1"/>
      <w:numFmt w:val="decimal"/>
      <w:lvlText w:val="ΙΙ.%1."/>
      <w:lvlJc w:val="left"/>
      <w:pPr>
        <w:tabs>
          <w:tab w:val="num" w:pos="720"/>
        </w:tabs>
        <w:ind w:left="360" w:hanging="360"/>
      </w:pPr>
      <w:rPr>
        <w:rFonts w:cs="Times New Roman" w:hint="default"/>
      </w:rPr>
    </w:lvl>
    <w:lvl w:ilvl="1" w:tplc="5D12EB3E" w:tentative="1">
      <w:start w:val="1"/>
      <w:numFmt w:val="lowerLetter"/>
      <w:lvlText w:val="%2."/>
      <w:lvlJc w:val="left"/>
      <w:pPr>
        <w:tabs>
          <w:tab w:val="num" w:pos="1440"/>
        </w:tabs>
        <w:ind w:left="1440" w:hanging="360"/>
      </w:pPr>
      <w:rPr>
        <w:rFonts w:cs="Times New Roman"/>
      </w:rPr>
    </w:lvl>
    <w:lvl w:ilvl="2" w:tplc="593A9B36" w:tentative="1">
      <w:start w:val="1"/>
      <w:numFmt w:val="lowerRoman"/>
      <w:lvlText w:val="%3."/>
      <w:lvlJc w:val="right"/>
      <w:pPr>
        <w:tabs>
          <w:tab w:val="num" w:pos="2160"/>
        </w:tabs>
        <w:ind w:left="2160" w:hanging="180"/>
      </w:pPr>
      <w:rPr>
        <w:rFonts w:cs="Times New Roman"/>
      </w:rPr>
    </w:lvl>
    <w:lvl w:ilvl="3" w:tplc="CB5C37C6" w:tentative="1">
      <w:start w:val="1"/>
      <w:numFmt w:val="decimal"/>
      <w:lvlText w:val="%4."/>
      <w:lvlJc w:val="left"/>
      <w:pPr>
        <w:tabs>
          <w:tab w:val="num" w:pos="2880"/>
        </w:tabs>
        <w:ind w:left="2880" w:hanging="360"/>
      </w:pPr>
      <w:rPr>
        <w:rFonts w:cs="Times New Roman"/>
      </w:rPr>
    </w:lvl>
    <w:lvl w:ilvl="4" w:tplc="2EFAA1FC" w:tentative="1">
      <w:start w:val="1"/>
      <w:numFmt w:val="lowerLetter"/>
      <w:lvlText w:val="%5."/>
      <w:lvlJc w:val="left"/>
      <w:pPr>
        <w:tabs>
          <w:tab w:val="num" w:pos="3600"/>
        </w:tabs>
        <w:ind w:left="3600" w:hanging="360"/>
      </w:pPr>
      <w:rPr>
        <w:rFonts w:cs="Times New Roman"/>
      </w:rPr>
    </w:lvl>
    <w:lvl w:ilvl="5" w:tplc="DE8AED50" w:tentative="1">
      <w:start w:val="1"/>
      <w:numFmt w:val="lowerRoman"/>
      <w:lvlText w:val="%6."/>
      <w:lvlJc w:val="right"/>
      <w:pPr>
        <w:tabs>
          <w:tab w:val="num" w:pos="4320"/>
        </w:tabs>
        <w:ind w:left="4320" w:hanging="180"/>
      </w:pPr>
      <w:rPr>
        <w:rFonts w:cs="Times New Roman"/>
      </w:rPr>
    </w:lvl>
    <w:lvl w:ilvl="6" w:tplc="96D4BB28" w:tentative="1">
      <w:start w:val="1"/>
      <w:numFmt w:val="decimal"/>
      <w:lvlText w:val="%7."/>
      <w:lvlJc w:val="left"/>
      <w:pPr>
        <w:tabs>
          <w:tab w:val="num" w:pos="5040"/>
        </w:tabs>
        <w:ind w:left="5040" w:hanging="360"/>
      </w:pPr>
      <w:rPr>
        <w:rFonts w:cs="Times New Roman"/>
      </w:rPr>
    </w:lvl>
    <w:lvl w:ilvl="7" w:tplc="869EBB84" w:tentative="1">
      <w:start w:val="1"/>
      <w:numFmt w:val="lowerLetter"/>
      <w:lvlText w:val="%8."/>
      <w:lvlJc w:val="left"/>
      <w:pPr>
        <w:tabs>
          <w:tab w:val="num" w:pos="5760"/>
        </w:tabs>
        <w:ind w:left="5760" w:hanging="360"/>
      </w:pPr>
      <w:rPr>
        <w:rFonts w:cs="Times New Roman"/>
      </w:rPr>
    </w:lvl>
    <w:lvl w:ilvl="8" w:tplc="348E7CA8" w:tentative="1">
      <w:start w:val="1"/>
      <w:numFmt w:val="lowerRoman"/>
      <w:lvlText w:val="%9."/>
      <w:lvlJc w:val="right"/>
      <w:pPr>
        <w:tabs>
          <w:tab w:val="num" w:pos="6480"/>
        </w:tabs>
        <w:ind w:left="6480" w:hanging="180"/>
      </w:pPr>
      <w:rPr>
        <w:rFonts w:cs="Times New Roman"/>
      </w:rPr>
    </w:lvl>
  </w:abstractNum>
  <w:abstractNum w:abstractNumId="18">
    <w:nsid w:val="4E7A577A"/>
    <w:multiLevelType w:val="hybridMultilevel"/>
    <w:tmpl w:val="52FC278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6E626AC3"/>
    <w:multiLevelType w:val="singleLevel"/>
    <w:tmpl w:val="1182EF3E"/>
    <w:lvl w:ilvl="0">
      <w:start w:val="1"/>
      <w:numFmt w:val="bullet"/>
      <w:pStyle w:val="Bulletbl"/>
      <w:lvlText w:val=""/>
      <w:legacy w:legacy="1" w:legacySpace="0" w:legacyIndent="360"/>
      <w:lvlJc w:val="left"/>
      <w:pPr>
        <w:ind w:left="360" w:hanging="360"/>
      </w:pPr>
      <w:rPr>
        <w:rFonts w:ascii="Wingdings" w:hAnsi="Wingdings" w:hint="default"/>
        <w:sz w:val="18"/>
      </w:rPr>
    </w:lvl>
  </w:abstractNum>
  <w:abstractNum w:abstractNumId="20">
    <w:nsid w:val="73222582"/>
    <w:multiLevelType w:val="hybridMultilevel"/>
    <w:tmpl w:val="9558E69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76D10B16"/>
    <w:multiLevelType w:val="hybridMultilevel"/>
    <w:tmpl w:val="FB7A17CC"/>
    <w:lvl w:ilvl="0" w:tplc="4A6A1F08">
      <w:start w:val="2"/>
      <w:numFmt w:val="decimal"/>
      <w:lvlText w:val="ΙΙ.%1."/>
      <w:lvlJc w:val="left"/>
      <w:pPr>
        <w:tabs>
          <w:tab w:val="num" w:pos="720"/>
        </w:tabs>
        <w:ind w:left="36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2">
    <w:nsid w:val="7BB76E3B"/>
    <w:multiLevelType w:val="hybridMultilevel"/>
    <w:tmpl w:val="A72E26D8"/>
    <w:lvl w:ilvl="0" w:tplc="FFFFFFFF">
      <w:start w:val="1"/>
      <w:numFmt w:val="decimal"/>
      <w:lvlText w:val="%1."/>
      <w:lvlJc w:val="left"/>
      <w:pPr>
        <w:ind w:left="540" w:hanging="360"/>
      </w:pPr>
      <w:rPr>
        <w:rFonts w:cs="Times New Roman"/>
        <w:b w:val="0"/>
      </w:rPr>
    </w:lvl>
    <w:lvl w:ilvl="1" w:tplc="FFFFFFFF">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abstractNumId w:val="19"/>
  </w:num>
  <w:num w:numId="2">
    <w:abstractNumId w:val="6"/>
  </w:num>
  <w:num w:numId="3">
    <w:abstractNumId w:val="16"/>
  </w:num>
  <w:num w:numId="4">
    <w:abstractNumId w:val="12"/>
  </w:num>
  <w:num w:numId="5">
    <w:abstractNumId w:val="8"/>
  </w:num>
  <w:num w:numId="6">
    <w:abstractNumId w:val="11"/>
  </w:num>
  <w:num w:numId="7">
    <w:abstractNumId w:val="17"/>
  </w:num>
  <w:num w:numId="8">
    <w:abstractNumId w:val="5"/>
  </w:num>
  <w:num w:numId="9">
    <w:abstractNumId w:val="21"/>
  </w:num>
  <w:num w:numId="10">
    <w:abstractNumId w:val="14"/>
  </w:num>
  <w:num w:numId="11">
    <w:abstractNumId w:val="7"/>
  </w:num>
  <w:num w:numId="12">
    <w:abstractNumId w:val="0"/>
  </w:num>
  <w:num w:numId="13">
    <w:abstractNumId w:val="18"/>
  </w:num>
  <w:num w:numId="14">
    <w:abstractNumId w:val="19"/>
  </w:num>
  <w:num w:numId="15">
    <w:abstractNumId w:val="2"/>
  </w:num>
  <w:num w:numId="16">
    <w:abstractNumId w:val="1"/>
  </w:num>
  <w:num w:numId="17">
    <w:abstractNumId w:val="20"/>
  </w:num>
  <w:num w:numId="18">
    <w:abstractNumId w:val="15"/>
  </w:num>
  <w:num w:numId="19">
    <w:abstractNumId w:val="4"/>
  </w:num>
  <w:num w:numId="20">
    <w:abstractNumId w:val="3"/>
  </w:num>
  <w:num w:numId="21">
    <w:abstractNumId w:val="22"/>
  </w:num>
  <w:num w:numId="22">
    <w:abstractNumId w:val="9"/>
  </w:num>
  <w:num w:numId="23">
    <w:abstractNumId w:val="13"/>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pos w:val="beneathText"/>
    <w:numRestart w:val="eachSect"/>
    <w:footnote w:id="-1"/>
    <w:footnote w:id="0"/>
  </w:footnotePr>
  <w:endnotePr>
    <w:endnote w:id="-1"/>
    <w:endnote w:id="0"/>
  </w:endnotePr>
  <w:compat/>
  <w:rsids>
    <w:rsidRoot w:val="00FB0898"/>
    <w:rsid w:val="00012D30"/>
    <w:rsid w:val="0003320A"/>
    <w:rsid w:val="00033937"/>
    <w:rsid w:val="00042B34"/>
    <w:rsid w:val="00055D62"/>
    <w:rsid w:val="00090083"/>
    <w:rsid w:val="000969D3"/>
    <w:rsid w:val="000A6EA8"/>
    <w:rsid w:val="000A7879"/>
    <w:rsid w:val="000B025F"/>
    <w:rsid w:val="000B10B5"/>
    <w:rsid w:val="000B1E5E"/>
    <w:rsid w:val="000C0985"/>
    <w:rsid w:val="000C5331"/>
    <w:rsid w:val="000D069D"/>
    <w:rsid w:val="000D6DCD"/>
    <w:rsid w:val="000E6EA4"/>
    <w:rsid w:val="000F47FD"/>
    <w:rsid w:val="00100B61"/>
    <w:rsid w:val="00102CCF"/>
    <w:rsid w:val="00112B01"/>
    <w:rsid w:val="0011776D"/>
    <w:rsid w:val="00122B3A"/>
    <w:rsid w:val="00132268"/>
    <w:rsid w:val="00133462"/>
    <w:rsid w:val="001433FB"/>
    <w:rsid w:val="00143CBA"/>
    <w:rsid w:val="0015049C"/>
    <w:rsid w:val="00174EB7"/>
    <w:rsid w:val="001750C8"/>
    <w:rsid w:val="001778B1"/>
    <w:rsid w:val="0018239C"/>
    <w:rsid w:val="001848CB"/>
    <w:rsid w:val="00197FF7"/>
    <w:rsid w:val="001A28B3"/>
    <w:rsid w:val="0020558A"/>
    <w:rsid w:val="0020711F"/>
    <w:rsid w:val="00212C52"/>
    <w:rsid w:val="00221B06"/>
    <w:rsid w:val="002332AE"/>
    <w:rsid w:val="00237342"/>
    <w:rsid w:val="00240D5C"/>
    <w:rsid w:val="00242CE0"/>
    <w:rsid w:val="002771C0"/>
    <w:rsid w:val="0029568F"/>
    <w:rsid w:val="002A089F"/>
    <w:rsid w:val="002A50DB"/>
    <w:rsid w:val="002B6992"/>
    <w:rsid w:val="002C0DF3"/>
    <w:rsid w:val="002C3781"/>
    <w:rsid w:val="002F2353"/>
    <w:rsid w:val="00307D23"/>
    <w:rsid w:val="0032460A"/>
    <w:rsid w:val="00327DA0"/>
    <w:rsid w:val="003318FB"/>
    <w:rsid w:val="0036277E"/>
    <w:rsid w:val="00365359"/>
    <w:rsid w:val="00366DC7"/>
    <w:rsid w:val="003725C6"/>
    <w:rsid w:val="00382B5E"/>
    <w:rsid w:val="003830A2"/>
    <w:rsid w:val="003A5EFC"/>
    <w:rsid w:val="003B01EB"/>
    <w:rsid w:val="003F01FF"/>
    <w:rsid w:val="003F2EB4"/>
    <w:rsid w:val="00401671"/>
    <w:rsid w:val="00416102"/>
    <w:rsid w:val="00417289"/>
    <w:rsid w:val="00420580"/>
    <w:rsid w:val="00420B17"/>
    <w:rsid w:val="004335D6"/>
    <w:rsid w:val="00450059"/>
    <w:rsid w:val="004512F1"/>
    <w:rsid w:val="00454C57"/>
    <w:rsid w:val="004556CA"/>
    <w:rsid w:val="0046358A"/>
    <w:rsid w:val="00466525"/>
    <w:rsid w:val="0047067B"/>
    <w:rsid w:val="004762A1"/>
    <w:rsid w:val="004866F8"/>
    <w:rsid w:val="004A0F68"/>
    <w:rsid w:val="004A1C9E"/>
    <w:rsid w:val="004A4588"/>
    <w:rsid w:val="004C6EA9"/>
    <w:rsid w:val="004D542E"/>
    <w:rsid w:val="004E77C2"/>
    <w:rsid w:val="004F6832"/>
    <w:rsid w:val="00500B1E"/>
    <w:rsid w:val="00510094"/>
    <w:rsid w:val="00512537"/>
    <w:rsid w:val="00513539"/>
    <w:rsid w:val="005155BE"/>
    <w:rsid w:val="0052138F"/>
    <w:rsid w:val="005269A4"/>
    <w:rsid w:val="0053206B"/>
    <w:rsid w:val="00542376"/>
    <w:rsid w:val="00542650"/>
    <w:rsid w:val="00544B24"/>
    <w:rsid w:val="00546057"/>
    <w:rsid w:val="0056208C"/>
    <w:rsid w:val="005726F0"/>
    <w:rsid w:val="00584E70"/>
    <w:rsid w:val="00586644"/>
    <w:rsid w:val="005945C4"/>
    <w:rsid w:val="005A2E34"/>
    <w:rsid w:val="005B4D69"/>
    <w:rsid w:val="005D11AB"/>
    <w:rsid w:val="005D3918"/>
    <w:rsid w:val="005F5CF3"/>
    <w:rsid w:val="006405CC"/>
    <w:rsid w:val="00650B89"/>
    <w:rsid w:val="00654623"/>
    <w:rsid w:val="00657F94"/>
    <w:rsid w:val="006635BC"/>
    <w:rsid w:val="00683FE7"/>
    <w:rsid w:val="00684CFB"/>
    <w:rsid w:val="00684F12"/>
    <w:rsid w:val="006A4713"/>
    <w:rsid w:val="006A595F"/>
    <w:rsid w:val="006B0E0D"/>
    <w:rsid w:val="006B2954"/>
    <w:rsid w:val="006B670E"/>
    <w:rsid w:val="006C3690"/>
    <w:rsid w:val="006D5D05"/>
    <w:rsid w:val="006D7657"/>
    <w:rsid w:val="006F223F"/>
    <w:rsid w:val="0070201B"/>
    <w:rsid w:val="007063C3"/>
    <w:rsid w:val="0071002E"/>
    <w:rsid w:val="00717248"/>
    <w:rsid w:val="00724736"/>
    <w:rsid w:val="00725064"/>
    <w:rsid w:val="00735452"/>
    <w:rsid w:val="00736EC7"/>
    <w:rsid w:val="00737C4F"/>
    <w:rsid w:val="0074222A"/>
    <w:rsid w:val="007448D1"/>
    <w:rsid w:val="00762EA2"/>
    <w:rsid w:val="00766085"/>
    <w:rsid w:val="00783BBE"/>
    <w:rsid w:val="00790D1D"/>
    <w:rsid w:val="007965E5"/>
    <w:rsid w:val="007A34F4"/>
    <w:rsid w:val="007A66E5"/>
    <w:rsid w:val="007B005D"/>
    <w:rsid w:val="007B35C3"/>
    <w:rsid w:val="007D4014"/>
    <w:rsid w:val="007E51A8"/>
    <w:rsid w:val="007F13D6"/>
    <w:rsid w:val="007F5C36"/>
    <w:rsid w:val="00801DDF"/>
    <w:rsid w:val="00803477"/>
    <w:rsid w:val="0081380D"/>
    <w:rsid w:val="00813E44"/>
    <w:rsid w:val="008156EB"/>
    <w:rsid w:val="0081792D"/>
    <w:rsid w:val="00827C4C"/>
    <w:rsid w:val="00834868"/>
    <w:rsid w:val="00835805"/>
    <w:rsid w:val="00853870"/>
    <w:rsid w:val="008911FB"/>
    <w:rsid w:val="00894495"/>
    <w:rsid w:val="00897EEC"/>
    <w:rsid w:val="008B20A6"/>
    <w:rsid w:val="008C1288"/>
    <w:rsid w:val="008C5064"/>
    <w:rsid w:val="008D394B"/>
    <w:rsid w:val="008E37C5"/>
    <w:rsid w:val="008F58F9"/>
    <w:rsid w:val="008F74D5"/>
    <w:rsid w:val="0090240F"/>
    <w:rsid w:val="00917CF2"/>
    <w:rsid w:val="00926C39"/>
    <w:rsid w:val="00950867"/>
    <w:rsid w:val="009666FE"/>
    <w:rsid w:val="00981FA5"/>
    <w:rsid w:val="009866DD"/>
    <w:rsid w:val="009867E4"/>
    <w:rsid w:val="009B06BA"/>
    <w:rsid w:val="009B0910"/>
    <w:rsid w:val="009E6DCC"/>
    <w:rsid w:val="009E7C18"/>
    <w:rsid w:val="00A048A4"/>
    <w:rsid w:val="00A06829"/>
    <w:rsid w:val="00A27F9B"/>
    <w:rsid w:val="00A32966"/>
    <w:rsid w:val="00A44CB3"/>
    <w:rsid w:val="00A45A0F"/>
    <w:rsid w:val="00A532DB"/>
    <w:rsid w:val="00A661C5"/>
    <w:rsid w:val="00A7340D"/>
    <w:rsid w:val="00A9297A"/>
    <w:rsid w:val="00A930FB"/>
    <w:rsid w:val="00A93941"/>
    <w:rsid w:val="00A95C1B"/>
    <w:rsid w:val="00AB3160"/>
    <w:rsid w:val="00AB73A7"/>
    <w:rsid w:val="00AC30A7"/>
    <w:rsid w:val="00AC53D2"/>
    <w:rsid w:val="00AE0304"/>
    <w:rsid w:val="00AF0044"/>
    <w:rsid w:val="00AF0878"/>
    <w:rsid w:val="00AF50D1"/>
    <w:rsid w:val="00B05F5B"/>
    <w:rsid w:val="00B06F01"/>
    <w:rsid w:val="00B1741B"/>
    <w:rsid w:val="00B22CC2"/>
    <w:rsid w:val="00B43556"/>
    <w:rsid w:val="00B556D5"/>
    <w:rsid w:val="00B65089"/>
    <w:rsid w:val="00B71A68"/>
    <w:rsid w:val="00B81021"/>
    <w:rsid w:val="00B96A7C"/>
    <w:rsid w:val="00BA1BE1"/>
    <w:rsid w:val="00BB4FFD"/>
    <w:rsid w:val="00BC252C"/>
    <w:rsid w:val="00BD2644"/>
    <w:rsid w:val="00BD5176"/>
    <w:rsid w:val="00BD6898"/>
    <w:rsid w:val="00BE23BC"/>
    <w:rsid w:val="00BF4875"/>
    <w:rsid w:val="00C15CC8"/>
    <w:rsid w:val="00C16C51"/>
    <w:rsid w:val="00C170D3"/>
    <w:rsid w:val="00C3453F"/>
    <w:rsid w:val="00C45827"/>
    <w:rsid w:val="00C46409"/>
    <w:rsid w:val="00C46D2E"/>
    <w:rsid w:val="00C51B59"/>
    <w:rsid w:val="00C74F29"/>
    <w:rsid w:val="00CA46B1"/>
    <w:rsid w:val="00CC1307"/>
    <w:rsid w:val="00CD76F7"/>
    <w:rsid w:val="00CE7D82"/>
    <w:rsid w:val="00CF057C"/>
    <w:rsid w:val="00CF4DCB"/>
    <w:rsid w:val="00CF4E32"/>
    <w:rsid w:val="00D04A33"/>
    <w:rsid w:val="00D36A47"/>
    <w:rsid w:val="00D45462"/>
    <w:rsid w:val="00D76C31"/>
    <w:rsid w:val="00D8024E"/>
    <w:rsid w:val="00D80E5B"/>
    <w:rsid w:val="00D9454E"/>
    <w:rsid w:val="00DA1D51"/>
    <w:rsid w:val="00DA7615"/>
    <w:rsid w:val="00DB55F1"/>
    <w:rsid w:val="00DB7E24"/>
    <w:rsid w:val="00DC5CA7"/>
    <w:rsid w:val="00E0183E"/>
    <w:rsid w:val="00E06F86"/>
    <w:rsid w:val="00E1356B"/>
    <w:rsid w:val="00E141FC"/>
    <w:rsid w:val="00E2653E"/>
    <w:rsid w:val="00E32B43"/>
    <w:rsid w:val="00E33815"/>
    <w:rsid w:val="00E3460C"/>
    <w:rsid w:val="00E36550"/>
    <w:rsid w:val="00E460F2"/>
    <w:rsid w:val="00E74626"/>
    <w:rsid w:val="00E83256"/>
    <w:rsid w:val="00E93D3A"/>
    <w:rsid w:val="00E96080"/>
    <w:rsid w:val="00EA04E6"/>
    <w:rsid w:val="00EB151B"/>
    <w:rsid w:val="00EB5628"/>
    <w:rsid w:val="00EB56F6"/>
    <w:rsid w:val="00ED334F"/>
    <w:rsid w:val="00ED46A1"/>
    <w:rsid w:val="00EF1D75"/>
    <w:rsid w:val="00EF5201"/>
    <w:rsid w:val="00EF7C81"/>
    <w:rsid w:val="00F01621"/>
    <w:rsid w:val="00F30B3C"/>
    <w:rsid w:val="00F3744D"/>
    <w:rsid w:val="00F45E26"/>
    <w:rsid w:val="00F60C8B"/>
    <w:rsid w:val="00F61CF4"/>
    <w:rsid w:val="00F80A41"/>
    <w:rsid w:val="00F85998"/>
    <w:rsid w:val="00F8727F"/>
    <w:rsid w:val="00F92D41"/>
    <w:rsid w:val="00FB0898"/>
    <w:rsid w:val="00FC4E64"/>
    <w:rsid w:val="00FD1D03"/>
    <w:rsid w:val="00FD4392"/>
    <w:rsid w:val="00FD516E"/>
    <w:rsid w:val="00FE549B"/>
    <w:rsid w:val="00FF62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500B1E"/>
    <w:rPr>
      <w:szCs w:val="20"/>
      <w:lang w:val="en-GB"/>
    </w:rPr>
  </w:style>
  <w:style w:type="paragraph" w:styleId="1">
    <w:name w:val="heading 1"/>
    <w:basedOn w:val="a"/>
    <w:next w:val="a"/>
    <w:link w:val="1Char"/>
    <w:uiPriority w:val="99"/>
    <w:qFormat/>
    <w:rsid w:val="00500B1E"/>
    <w:pPr>
      <w:keepNext/>
      <w:spacing w:line="360" w:lineRule="auto"/>
      <w:jc w:val="center"/>
      <w:outlineLvl w:val="0"/>
    </w:pPr>
    <w:rPr>
      <w:b/>
      <w:kern w:val="28"/>
      <w:sz w:val="28"/>
      <w:lang w:val="el-GR"/>
    </w:rPr>
  </w:style>
  <w:style w:type="paragraph" w:styleId="20">
    <w:name w:val="heading 2"/>
    <w:aliases w:val="h2"/>
    <w:basedOn w:val="a"/>
    <w:next w:val="a"/>
    <w:link w:val="2Char"/>
    <w:uiPriority w:val="99"/>
    <w:qFormat/>
    <w:rsid w:val="00500B1E"/>
    <w:pPr>
      <w:keepNext/>
      <w:spacing w:after="240"/>
      <w:jc w:val="both"/>
      <w:outlineLvl w:val="1"/>
    </w:pPr>
    <w:rPr>
      <w:b/>
      <w:sz w:val="24"/>
      <w:lang w:val="el-GR"/>
    </w:rPr>
  </w:style>
  <w:style w:type="paragraph" w:styleId="3">
    <w:name w:val="heading 3"/>
    <w:aliases w:val="Level 1 - 1"/>
    <w:basedOn w:val="a"/>
    <w:next w:val="a"/>
    <w:link w:val="3Char"/>
    <w:uiPriority w:val="99"/>
    <w:qFormat/>
    <w:rsid w:val="00500B1E"/>
    <w:pPr>
      <w:keepNext/>
      <w:tabs>
        <w:tab w:val="num" w:pos="576"/>
      </w:tabs>
      <w:spacing w:after="240"/>
      <w:jc w:val="both"/>
      <w:outlineLvl w:val="2"/>
    </w:pPr>
    <w:rPr>
      <w:b/>
      <w:i/>
      <w:sz w:val="24"/>
      <w:lang w:val="el-GR"/>
    </w:rPr>
  </w:style>
  <w:style w:type="paragraph" w:styleId="4">
    <w:name w:val="heading 4"/>
    <w:basedOn w:val="a"/>
    <w:next w:val="a"/>
    <w:link w:val="4Char"/>
    <w:uiPriority w:val="99"/>
    <w:qFormat/>
    <w:rsid w:val="00500B1E"/>
    <w:pPr>
      <w:keepNext/>
      <w:outlineLvl w:val="3"/>
    </w:pPr>
    <w:rPr>
      <w:b/>
      <w:lang w:val="el-GR"/>
    </w:rPr>
  </w:style>
  <w:style w:type="paragraph" w:styleId="5">
    <w:name w:val="heading 5"/>
    <w:basedOn w:val="a"/>
    <w:next w:val="a"/>
    <w:link w:val="5Char"/>
    <w:uiPriority w:val="99"/>
    <w:qFormat/>
    <w:rsid w:val="00500B1E"/>
    <w:pPr>
      <w:keepNext/>
      <w:jc w:val="center"/>
      <w:outlineLvl w:val="4"/>
    </w:pPr>
    <w:rPr>
      <w:b/>
      <w:lang w:val="el-GR"/>
    </w:rPr>
  </w:style>
  <w:style w:type="paragraph" w:styleId="6">
    <w:name w:val="heading 6"/>
    <w:basedOn w:val="a"/>
    <w:next w:val="a"/>
    <w:link w:val="6Char"/>
    <w:uiPriority w:val="99"/>
    <w:qFormat/>
    <w:rsid w:val="00500B1E"/>
    <w:pPr>
      <w:keepNext/>
      <w:outlineLvl w:val="5"/>
    </w:pPr>
    <w:rPr>
      <w:b/>
      <w:u w:val="single"/>
      <w:lang w:val="el-GR"/>
    </w:rPr>
  </w:style>
  <w:style w:type="paragraph" w:styleId="7">
    <w:name w:val="heading 7"/>
    <w:basedOn w:val="a"/>
    <w:next w:val="a"/>
    <w:link w:val="7Char"/>
    <w:uiPriority w:val="99"/>
    <w:qFormat/>
    <w:rsid w:val="00500B1E"/>
    <w:pPr>
      <w:keepNext/>
      <w:jc w:val="center"/>
      <w:outlineLvl w:val="6"/>
    </w:pPr>
    <w:rPr>
      <w:b/>
      <w:sz w:val="28"/>
      <w:u w:val="single"/>
    </w:rPr>
  </w:style>
  <w:style w:type="paragraph" w:styleId="8">
    <w:name w:val="heading 8"/>
    <w:basedOn w:val="a"/>
    <w:next w:val="a"/>
    <w:link w:val="8Char"/>
    <w:uiPriority w:val="99"/>
    <w:qFormat/>
    <w:rsid w:val="00500B1E"/>
    <w:pPr>
      <w:keepNext/>
      <w:jc w:val="both"/>
      <w:outlineLvl w:val="7"/>
    </w:pPr>
    <w:rPr>
      <w:b/>
      <w:lang w:val="el-GR"/>
    </w:rPr>
  </w:style>
  <w:style w:type="paragraph" w:styleId="9">
    <w:name w:val="heading 9"/>
    <w:basedOn w:val="a"/>
    <w:next w:val="a"/>
    <w:link w:val="9Char"/>
    <w:uiPriority w:val="99"/>
    <w:qFormat/>
    <w:rsid w:val="00500B1E"/>
    <w:pPr>
      <w:keepNext/>
      <w:outlineLvl w:val="8"/>
    </w:pPr>
    <w:rPr>
      <w:b/>
      <w:color w:val="0000FF"/>
      <w:spacing w:val="40"/>
      <w:sz w:val="20"/>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53206B"/>
    <w:rPr>
      <w:rFonts w:ascii="Cambria" w:hAnsi="Cambria" w:cs="Times New Roman"/>
      <w:b/>
      <w:bCs/>
      <w:kern w:val="32"/>
      <w:sz w:val="32"/>
      <w:szCs w:val="32"/>
      <w:lang w:val="en-GB"/>
    </w:rPr>
  </w:style>
  <w:style w:type="character" w:customStyle="1" w:styleId="2Char">
    <w:name w:val="Επικεφαλίδα 2 Char"/>
    <w:aliases w:val="h2 Char"/>
    <w:basedOn w:val="a0"/>
    <w:link w:val="20"/>
    <w:uiPriority w:val="99"/>
    <w:semiHidden/>
    <w:locked/>
    <w:rsid w:val="0053206B"/>
    <w:rPr>
      <w:rFonts w:ascii="Cambria" w:hAnsi="Cambria" w:cs="Times New Roman"/>
      <w:b/>
      <w:bCs/>
      <w:i/>
      <w:iCs/>
      <w:sz w:val="28"/>
      <w:szCs w:val="28"/>
      <w:lang w:val="en-GB"/>
    </w:rPr>
  </w:style>
  <w:style w:type="character" w:customStyle="1" w:styleId="3Char">
    <w:name w:val="Επικεφαλίδα 3 Char"/>
    <w:aliases w:val="Level 1 - 1 Char"/>
    <w:basedOn w:val="a0"/>
    <w:link w:val="3"/>
    <w:uiPriority w:val="99"/>
    <w:semiHidden/>
    <w:locked/>
    <w:rsid w:val="0053206B"/>
    <w:rPr>
      <w:rFonts w:ascii="Cambria" w:hAnsi="Cambria" w:cs="Times New Roman"/>
      <w:b/>
      <w:bCs/>
      <w:sz w:val="26"/>
      <w:szCs w:val="26"/>
      <w:lang w:val="en-GB"/>
    </w:rPr>
  </w:style>
  <w:style w:type="character" w:customStyle="1" w:styleId="4Char">
    <w:name w:val="Επικεφαλίδα 4 Char"/>
    <w:basedOn w:val="a0"/>
    <w:link w:val="4"/>
    <w:uiPriority w:val="99"/>
    <w:semiHidden/>
    <w:locked/>
    <w:rsid w:val="0053206B"/>
    <w:rPr>
      <w:rFonts w:ascii="Calibri" w:hAnsi="Calibri" w:cs="Times New Roman"/>
      <w:b/>
      <w:bCs/>
      <w:sz w:val="28"/>
      <w:szCs w:val="28"/>
      <w:lang w:val="en-GB"/>
    </w:rPr>
  </w:style>
  <w:style w:type="character" w:customStyle="1" w:styleId="5Char">
    <w:name w:val="Επικεφαλίδα 5 Char"/>
    <w:basedOn w:val="a0"/>
    <w:link w:val="5"/>
    <w:uiPriority w:val="99"/>
    <w:semiHidden/>
    <w:locked/>
    <w:rsid w:val="0053206B"/>
    <w:rPr>
      <w:rFonts w:ascii="Calibri" w:hAnsi="Calibri" w:cs="Times New Roman"/>
      <w:b/>
      <w:bCs/>
      <w:i/>
      <w:iCs/>
      <w:sz w:val="26"/>
      <w:szCs w:val="26"/>
      <w:lang w:val="en-GB"/>
    </w:rPr>
  </w:style>
  <w:style w:type="character" w:customStyle="1" w:styleId="6Char">
    <w:name w:val="Επικεφαλίδα 6 Char"/>
    <w:basedOn w:val="a0"/>
    <w:link w:val="6"/>
    <w:uiPriority w:val="99"/>
    <w:semiHidden/>
    <w:locked/>
    <w:rsid w:val="0053206B"/>
    <w:rPr>
      <w:rFonts w:ascii="Calibri" w:hAnsi="Calibri" w:cs="Times New Roman"/>
      <w:b/>
      <w:bCs/>
      <w:lang w:val="en-GB"/>
    </w:rPr>
  </w:style>
  <w:style w:type="character" w:customStyle="1" w:styleId="7Char">
    <w:name w:val="Επικεφαλίδα 7 Char"/>
    <w:basedOn w:val="a0"/>
    <w:link w:val="7"/>
    <w:uiPriority w:val="99"/>
    <w:semiHidden/>
    <w:locked/>
    <w:rsid w:val="0053206B"/>
    <w:rPr>
      <w:rFonts w:ascii="Calibri" w:hAnsi="Calibri" w:cs="Times New Roman"/>
      <w:sz w:val="24"/>
      <w:szCs w:val="24"/>
      <w:lang w:val="en-GB"/>
    </w:rPr>
  </w:style>
  <w:style w:type="character" w:customStyle="1" w:styleId="8Char">
    <w:name w:val="Επικεφαλίδα 8 Char"/>
    <w:basedOn w:val="a0"/>
    <w:link w:val="8"/>
    <w:uiPriority w:val="99"/>
    <w:semiHidden/>
    <w:locked/>
    <w:rsid w:val="0053206B"/>
    <w:rPr>
      <w:rFonts w:ascii="Calibri" w:hAnsi="Calibri" w:cs="Times New Roman"/>
      <w:i/>
      <w:iCs/>
      <w:sz w:val="24"/>
      <w:szCs w:val="24"/>
      <w:lang w:val="en-GB"/>
    </w:rPr>
  </w:style>
  <w:style w:type="character" w:customStyle="1" w:styleId="9Char">
    <w:name w:val="Επικεφαλίδα 9 Char"/>
    <w:basedOn w:val="a0"/>
    <w:link w:val="9"/>
    <w:uiPriority w:val="99"/>
    <w:semiHidden/>
    <w:locked/>
    <w:rsid w:val="0053206B"/>
    <w:rPr>
      <w:rFonts w:ascii="Cambria" w:hAnsi="Cambria" w:cs="Times New Roman"/>
      <w:lang w:val="en-GB"/>
    </w:rPr>
  </w:style>
  <w:style w:type="paragraph" w:styleId="a3">
    <w:name w:val="Balloon Text"/>
    <w:basedOn w:val="a"/>
    <w:link w:val="Char"/>
    <w:uiPriority w:val="99"/>
    <w:semiHidden/>
    <w:rsid w:val="00500B1E"/>
    <w:rPr>
      <w:rFonts w:ascii="Tahoma" w:hAnsi="Tahoma" w:cs="Tahoma"/>
      <w:sz w:val="16"/>
      <w:szCs w:val="16"/>
    </w:rPr>
  </w:style>
  <w:style w:type="character" w:customStyle="1" w:styleId="Char">
    <w:name w:val="Κείμενο πλαισίου Char"/>
    <w:basedOn w:val="a0"/>
    <w:link w:val="a3"/>
    <w:uiPriority w:val="99"/>
    <w:semiHidden/>
    <w:locked/>
    <w:rsid w:val="0053206B"/>
    <w:rPr>
      <w:rFonts w:cs="Times New Roman"/>
      <w:sz w:val="2"/>
      <w:lang w:val="en-GB"/>
    </w:rPr>
  </w:style>
  <w:style w:type="paragraph" w:styleId="21">
    <w:name w:val="Body Text 2"/>
    <w:basedOn w:val="a"/>
    <w:link w:val="2Char0"/>
    <w:uiPriority w:val="99"/>
    <w:rsid w:val="00500B1E"/>
    <w:pPr>
      <w:spacing w:line="360" w:lineRule="auto"/>
      <w:jc w:val="both"/>
    </w:pPr>
    <w:rPr>
      <w:lang w:val="el-GR"/>
    </w:rPr>
  </w:style>
  <w:style w:type="character" w:customStyle="1" w:styleId="2Char0">
    <w:name w:val="Σώμα κείμενου 2 Char"/>
    <w:basedOn w:val="a0"/>
    <w:link w:val="21"/>
    <w:uiPriority w:val="99"/>
    <w:semiHidden/>
    <w:locked/>
    <w:rsid w:val="0053206B"/>
    <w:rPr>
      <w:rFonts w:cs="Times New Roman"/>
      <w:sz w:val="20"/>
      <w:szCs w:val="20"/>
      <w:lang w:val="en-GB"/>
    </w:rPr>
  </w:style>
  <w:style w:type="paragraph" w:customStyle="1" w:styleId="8-left">
    <w:name w:val="8-left"/>
    <w:uiPriority w:val="99"/>
    <w:rsid w:val="00500B1E"/>
    <w:pPr>
      <w:spacing w:before="160" w:line="260" w:lineRule="exact"/>
    </w:pPr>
    <w:rPr>
      <w:rFonts w:ascii="Times" w:hAnsi="Times"/>
      <w:szCs w:val="20"/>
    </w:rPr>
  </w:style>
  <w:style w:type="paragraph" w:styleId="a4">
    <w:name w:val="header"/>
    <w:basedOn w:val="a"/>
    <w:link w:val="Char0"/>
    <w:uiPriority w:val="99"/>
    <w:rsid w:val="00500B1E"/>
    <w:pPr>
      <w:tabs>
        <w:tab w:val="center" w:pos="4153"/>
        <w:tab w:val="right" w:pos="8306"/>
      </w:tabs>
    </w:pPr>
    <w:rPr>
      <w:sz w:val="20"/>
      <w:lang w:eastAsia="en-US"/>
    </w:rPr>
  </w:style>
  <w:style w:type="character" w:customStyle="1" w:styleId="Char0">
    <w:name w:val="Κεφαλίδα Char"/>
    <w:basedOn w:val="a0"/>
    <w:link w:val="a4"/>
    <w:uiPriority w:val="99"/>
    <w:semiHidden/>
    <w:locked/>
    <w:rsid w:val="0053206B"/>
    <w:rPr>
      <w:rFonts w:cs="Times New Roman"/>
      <w:sz w:val="20"/>
      <w:szCs w:val="20"/>
      <w:lang w:val="en-GB"/>
    </w:rPr>
  </w:style>
  <w:style w:type="paragraph" w:customStyle="1" w:styleId="Bulletbl">
    <w:name w:val="Bullet.bl"/>
    <w:uiPriority w:val="99"/>
    <w:rsid w:val="00500B1E"/>
    <w:pPr>
      <w:widowControl w:val="0"/>
      <w:numPr>
        <w:numId w:val="1"/>
      </w:numPr>
      <w:tabs>
        <w:tab w:val="right" w:pos="6690"/>
      </w:tabs>
      <w:spacing w:after="130" w:line="260" w:lineRule="exact"/>
      <w:jc w:val="both"/>
    </w:pPr>
    <w:rPr>
      <w:szCs w:val="20"/>
      <w:lang w:val="en-GB"/>
    </w:rPr>
  </w:style>
  <w:style w:type="paragraph" w:customStyle="1" w:styleId="Bodyby">
    <w:name w:val="Body.by"/>
    <w:uiPriority w:val="99"/>
    <w:rsid w:val="00500B1E"/>
    <w:pPr>
      <w:spacing w:after="260" w:line="260" w:lineRule="exact"/>
      <w:jc w:val="both"/>
    </w:pPr>
    <w:rPr>
      <w:rFonts w:ascii="Times" w:hAnsi="Times"/>
      <w:szCs w:val="20"/>
    </w:rPr>
  </w:style>
  <w:style w:type="paragraph" w:styleId="a5">
    <w:name w:val="footnote text"/>
    <w:basedOn w:val="a"/>
    <w:link w:val="Char1"/>
    <w:uiPriority w:val="99"/>
    <w:semiHidden/>
    <w:rsid w:val="00500B1E"/>
    <w:pPr>
      <w:widowControl w:val="0"/>
    </w:pPr>
    <w:rPr>
      <w:sz w:val="20"/>
      <w:lang w:eastAsia="en-US"/>
    </w:rPr>
  </w:style>
  <w:style w:type="character" w:customStyle="1" w:styleId="Char1">
    <w:name w:val="Κείμενο υποσημείωσης Char"/>
    <w:basedOn w:val="a0"/>
    <w:link w:val="a5"/>
    <w:uiPriority w:val="99"/>
    <w:semiHidden/>
    <w:locked/>
    <w:rsid w:val="0053206B"/>
    <w:rPr>
      <w:rFonts w:cs="Times New Roman"/>
      <w:sz w:val="20"/>
      <w:szCs w:val="20"/>
      <w:lang w:val="en-GB"/>
    </w:rPr>
  </w:style>
  <w:style w:type="character" w:styleId="a6">
    <w:name w:val="page number"/>
    <w:basedOn w:val="a0"/>
    <w:uiPriority w:val="99"/>
    <w:rsid w:val="00500B1E"/>
    <w:rPr>
      <w:rFonts w:cs="Times New Roman"/>
    </w:rPr>
  </w:style>
  <w:style w:type="paragraph" w:styleId="a7">
    <w:name w:val="footer"/>
    <w:basedOn w:val="a"/>
    <w:link w:val="Char2"/>
    <w:uiPriority w:val="99"/>
    <w:rsid w:val="00500B1E"/>
    <w:pPr>
      <w:tabs>
        <w:tab w:val="center" w:pos="4320"/>
        <w:tab w:val="right" w:pos="8640"/>
      </w:tabs>
    </w:pPr>
  </w:style>
  <w:style w:type="character" w:customStyle="1" w:styleId="Char2">
    <w:name w:val="Υποσέλιδο Char"/>
    <w:basedOn w:val="a0"/>
    <w:link w:val="a7"/>
    <w:uiPriority w:val="99"/>
    <w:semiHidden/>
    <w:locked/>
    <w:rsid w:val="0053206B"/>
    <w:rPr>
      <w:rFonts w:cs="Times New Roman"/>
      <w:sz w:val="20"/>
      <w:szCs w:val="20"/>
      <w:lang w:val="en-GB"/>
    </w:rPr>
  </w:style>
  <w:style w:type="paragraph" w:styleId="a8">
    <w:name w:val="Document Map"/>
    <w:basedOn w:val="a"/>
    <w:link w:val="Char3"/>
    <w:uiPriority w:val="99"/>
    <w:semiHidden/>
    <w:rsid w:val="00500B1E"/>
    <w:pPr>
      <w:shd w:val="clear" w:color="auto" w:fill="000080"/>
    </w:pPr>
    <w:rPr>
      <w:rFonts w:ascii="Tahoma" w:hAnsi="Tahoma"/>
    </w:rPr>
  </w:style>
  <w:style w:type="character" w:customStyle="1" w:styleId="Char3">
    <w:name w:val="Χάρτης εγγράφου Char"/>
    <w:basedOn w:val="a0"/>
    <w:link w:val="a8"/>
    <w:uiPriority w:val="99"/>
    <w:semiHidden/>
    <w:locked/>
    <w:rsid w:val="0053206B"/>
    <w:rPr>
      <w:rFonts w:cs="Times New Roman"/>
      <w:sz w:val="2"/>
      <w:lang w:val="en-GB"/>
    </w:rPr>
  </w:style>
  <w:style w:type="character" w:styleId="a9">
    <w:name w:val="footnote reference"/>
    <w:basedOn w:val="a0"/>
    <w:uiPriority w:val="99"/>
    <w:semiHidden/>
    <w:rsid w:val="00500B1E"/>
    <w:rPr>
      <w:rFonts w:cs="Times New Roman"/>
      <w:vertAlign w:val="superscript"/>
    </w:rPr>
  </w:style>
  <w:style w:type="paragraph" w:styleId="aa">
    <w:name w:val="Body Text"/>
    <w:basedOn w:val="a"/>
    <w:link w:val="Char4"/>
    <w:uiPriority w:val="99"/>
    <w:rsid w:val="00500B1E"/>
    <w:pPr>
      <w:jc w:val="both"/>
    </w:pPr>
    <w:rPr>
      <w:lang w:val="el-GR"/>
    </w:rPr>
  </w:style>
  <w:style w:type="character" w:customStyle="1" w:styleId="Char4">
    <w:name w:val="Σώμα κειμένου Char"/>
    <w:basedOn w:val="a0"/>
    <w:link w:val="aa"/>
    <w:uiPriority w:val="99"/>
    <w:semiHidden/>
    <w:locked/>
    <w:rsid w:val="0053206B"/>
    <w:rPr>
      <w:rFonts w:cs="Times New Roman"/>
      <w:sz w:val="20"/>
      <w:szCs w:val="20"/>
      <w:lang w:val="en-GB"/>
    </w:rPr>
  </w:style>
  <w:style w:type="paragraph" w:styleId="ab">
    <w:name w:val="Body Text Indent"/>
    <w:basedOn w:val="a"/>
    <w:link w:val="Char5"/>
    <w:uiPriority w:val="99"/>
    <w:rsid w:val="00500B1E"/>
    <w:pPr>
      <w:spacing w:line="360" w:lineRule="auto"/>
      <w:ind w:left="720"/>
      <w:jc w:val="both"/>
    </w:pPr>
    <w:rPr>
      <w:lang w:val="el-GR"/>
    </w:rPr>
  </w:style>
  <w:style w:type="character" w:customStyle="1" w:styleId="Char5">
    <w:name w:val="Σώμα κείμενου με εσοχή Char"/>
    <w:basedOn w:val="a0"/>
    <w:link w:val="ab"/>
    <w:uiPriority w:val="99"/>
    <w:semiHidden/>
    <w:locked/>
    <w:rsid w:val="0053206B"/>
    <w:rPr>
      <w:rFonts w:cs="Times New Roman"/>
      <w:sz w:val="20"/>
      <w:szCs w:val="20"/>
      <w:lang w:val="en-GB"/>
    </w:rPr>
  </w:style>
  <w:style w:type="paragraph" w:styleId="22">
    <w:name w:val="Body Text Indent 2"/>
    <w:basedOn w:val="a"/>
    <w:link w:val="2Char1"/>
    <w:uiPriority w:val="99"/>
    <w:rsid w:val="00500B1E"/>
    <w:pPr>
      <w:tabs>
        <w:tab w:val="left" w:pos="8640"/>
        <w:tab w:val="left" w:pos="9360"/>
        <w:tab w:val="left" w:pos="10080"/>
        <w:tab w:val="left" w:pos="10800"/>
        <w:tab w:val="left" w:pos="11520"/>
        <w:tab w:val="left" w:pos="12240"/>
        <w:tab w:val="left" w:pos="12960"/>
        <w:tab w:val="left" w:pos="13680"/>
        <w:tab w:val="left" w:pos="14400"/>
        <w:tab w:val="left" w:pos="15120"/>
      </w:tabs>
      <w:ind w:left="720"/>
    </w:pPr>
    <w:rPr>
      <w:lang w:val="el-GR"/>
    </w:rPr>
  </w:style>
  <w:style w:type="character" w:customStyle="1" w:styleId="2Char1">
    <w:name w:val="Σώμα κείμενου με εσοχή 2 Char"/>
    <w:basedOn w:val="a0"/>
    <w:link w:val="22"/>
    <w:uiPriority w:val="99"/>
    <w:semiHidden/>
    <w:locked/>
    <w:rsid w:val="0053206B"/>
    <w:rPr>
      <w:rFonts w:cs="Times New Roman"/>
      <w:sz w:val="20"/>
      <w:szCs w:val="20"/>
      <w:lang w:val="en-GB"/>
    </w:rPr>
  </w:style>
  <w:style w:type="paragraph" w:styleId="30">
    <w:name w:val="Body Text Indent 3"/>
    <w:basedOn w:val="a"/>
    <w:link w:val="3Char0"/>
    <w:uiPriority w:val="99"/>
    <w:rsid w:val="00500B1E"/>
    <w:pPr>
      <w:spacing w:line="360" w:lineRule="auto"/>
      <w:ind w:left="426"/>
      <w:jc w:val="both"/>
    </w:pPr>
    <w:rPr>
      <w:lang w:val="el-GR"/>
    </w:rPr>
  </w:style>
  <w:style w:type="character" w:customStyle="1" w:styleId="3Char0">
    <w:name w:val="Σώμα κείμενου με εσοχή 3 Char"/>
    <w:basedOn w:val="a0"/>
    <w:link w:val="30"/>
    <w:uiPriority w:val="99"/>
    <w:semiHidden/>
    <w:locked/>
    <w:rsid w:val="0053206B"/>
    <w:rPr>
      <w:rFonts w:cs="Times New Roman"/>
      <w:sz w:val="16"/>
      <w:szCs w:val="16"/>
      <w:lang w:val="en-GB"/>
    </w:rPr>
  </w:style>
  <w:style w:type="paragraph" w:styleId="31">
    <w:name w:val="Body Text 3"/>
    <w:basedOn w:val="a"/>
    <w:link w:val="3Char1"/>
    <w:uiPriority w:val="99"/>
    <w:rsid w:val="00500B1E"/>
    <w:pPr>
      <w:jc w:val="center"/>
    </w:pPr>
    <w:rPr>
      <w:sz w:val="20"/>
      <w:lang w:val="el-GR"/>
    </w:rPr>
  </w:style>
  <w:style w:type="character" w:customStyle="1" w:styleId="3Char1">
    <w:name w:val="Σώμα κείμενου 3 Char"/>
    <w:basedOn w:val="a0"/>
    <w:link w:val="31"/>
    <w:uiPriority w:val="99"/>
    <w:semiHidden/>
    <w:locked/>
    <w:rsid w:val="0053206B"/>
    <w:rPr>
      <w:rFonts w:cs="Times New Roman"/>
      <w:sz w:val="16"/>
      <w:szCs w:val="16"/>
      <w:lang w:val="en-GB"/>
    </w:rPr>
  </w:style>
  <w:style w:type="paragraph" w:styleId="Web">
    <w:name w:val="Normal (Web)"/>
    <w:basedOn w:val="a"/>
    <w:uiPriority w:val="99"/>
    <w:rsid w:val="00500B1E"/>
    <w:pPr>
      <w:spacing w:before="100" w:beforeAutospacing="1" w:after="100" w:afterAutospacing="1"/>
    </w:pPr>
    <w:rPr>
      <w:rFonts w:ascii="Arial Unicode MS" w:eastAsia="Arial Unicode MS" w:hAnsi="Arial Unicode MS" w:cs="Arial Unicode MS"/>
      <w:sz w:val="24"/>
      <w:szCs w:val="24"/>
      <w:lang w:val="el-GR"/>
    </w:rPr>
  </w:style>
  <w:style w:type="paragraph" w:customStyle="1" w:styleId="CoverTitle">
    <w:name w:val="Cover Title"/>
    <w:aliases w:val="ct"/>
    <w:basedOn w:val="a"/>
    <w:uiPriority w:val="99"/>
    <w:rsid w:val="00500B1E"/>
    <w:pPr>
      <w:framePr w:w="5999" w:hSpace="180" w:vSpace="180" w:wrap="auto" w:vAnchor="page" w:hAnchor="text" w:xAlign="center" w:y="4593"/>
      <w:spacing w:line="440" w:lineRule="exact"/>
      <w:jc w:val="center"/>
    </w:pPr>
    <w:rPr>
      <w:noProof/>
      <w:sz w:val="36"/>
    </w:rPr>
  </w:style>
  <w:style w:type="paragraph" w:styleId="10">
    <w:name w:val="toc 1"/>
    <w:basedOn w:val="a"/>
    <w:next w:val="a"/>
    <w:autoRedefine/>
    <w:uiPriority w:val="99"/>
    <w:semiHidden/>
    <w:rsid w:val="00500B1E"/>
    <w:pPr>
      <w:spacing w:before="120" w:after="120"/>
    </w:pPr>
    <w:rPr>
      <w:b/>
      <w:caps/>
      <w:sz w:val="20"/>
    </w:rPr>
  </w:style>
  <w:style w:type="paragraph" w:styleId="11">
    <w:name w:val="index 1"/>
    <w:basedOn w:val="a"/>
    <w:next w:val="a"/>
    <w:autoRedefine/>
    <w:uiPriority w:val="99"/>
    <w:semiHidden/>
    <w:rsid w:val="00500B1E"/>
    <w:pPr>
      <w:spacing w:after="240"/>
      <w:ind w:left="1701" w:hanging="1701"/>
      <w:outlineLvl w:val="0"/>
    </w:pPr>
    <w:rPr>
      <w:b/>
      <w:caps/>
      <w:sz w:val="20"/>
      <w:lang w:val="el-GR"/>
    </w:rPr>
  </w:style>
  <w:style w:type="paragraph" w:styleId="23">
    <w:name w:val="toc 2"/>
    <w:basedOn w:val="a"/>
    <w:next w:val="a"/>
    <w:autoRedefine/>
    <w:uiPriority w:val="99"/>
    <w:semiHidden/>
    <w:rsid w:val="00500B1E"/>
    <w:pPr>
      <w:ind w:left="220"/>
    </w:pPr>
    <w:rPr>
      <w:smallCaps/>
      <w:sz w:val="20"/>
    </w:rPr>
  </w:style>
  <w:style w:type="paragraph" w:styleId="32">
    <w:name w:val="toc 3"/>
    <w:basedOn w:val="a"/>
    <w:next w:val="a"/>
    <w:autoRedefine/>
    <w:uiPriority w:val="99"/>
    <w:semiHidden/>
    <w:rsid w:val="00500B1E"/>
    <w:pPr>
      <w:ind w:left="440"/>
    </w:pPr>
    <w:rPr>
      <w:i/>
      <w:sz w:val="20"/>
    </w:rPr>
  </w:style>
  <w:style w:type="paragraph" w:styleId="40">
    <w:name w:val="toc 4"/>
    <w:basedOn w:val="a"/>
    <w:next w:val="a"/>
    <w:autoRedefine/>
    <w:uiPriority w:val="99"/>
    <w:semiHidden/>
    <w:rsid w:val="00500B1E"/>
    <w:pPr>
      <w:ind w:left="660"/>
    </w:pPr>
    <w:rPr>
      <w:sz w:val="18"/>
    </w:rPr>
  </w:style>
  <w:style w:type="paragraph" w:styleId="50">
    <w:name w:val="toc 5"/>
    <w:basedOn w:val="a"/>
    <w:next w:val="a"/>
    <w:autoRedefine/>
    <w:uiPriority w:val="99"/>
    <w:semiHidden/>
    <w:rsid w:val="00500B1E"/>
    <w:pPr>
      <w:ind w:left="880"/>
    </w:pPr>
    <w:rPr>
      <w:sz w:val="18"/>
    </w:rPr>
  </w:style>
  <w:style w:type="paragraph" w:styleId="60">
    <w:name w:val="toc 6"/>
    <w:basedOn w:val="a"/>
    <w:next w:val="a"/>
    <w:autoRedefine/>
    <w:uiPriority w:val="99"/>
    <w:semiHidden/>
    <w:rsid w:val="00500B1E"/>
    <w:pPr>
      <w:ind w:left="1100"/>
    </w:pPr>
    <w:rPr>
      <w:sz w:val="18"/>
    </w:rPr>
  </w:style>
  <w:style w:type="paragraph" w:styleId="70">
    <w:name w:val="toc 7"/>
    <w:basedOn w:val="a"/>
    <w:next w:val="a"/>
    <w:autoRedefine/>
    <w:uiPriority w:val="99"/>
    <w:semiHidden/>
    <w:rsid w:val="00500B1E"/>
    <w:pPr>
      <w:ind w:left="1320"/>
    </w:pPr>
    <w:rPr>
      <w:sz w:val="18"/>
    </w:rPr>
  </w:style>
  <w:style w:type="paragraph" w:styleId="80">
    <w:name w:val="toc 8"/>
    <w:basedOn w:val="a"/>
    <w:next w:val="a"/>
    <w:autoRedefine/>
    <w:uiPriority w:val="99"/>
    <w:semiHidden/>
    <w:rsid w:val="00500B1E"/>
    <w:pPr>
      <w:ind w:left="1540"/>
    </w:pPr>
    <w:rPr>
      <w:sz w:val="18"/>
    </w:rPr>
  </w:style>
  <w:style w:type="paragraph" w:styleId="90">
    <w:name w:val="toc 9"/>
    <w:basedOn w:val="a"/>
    <w:next w:val="a"/>
    <w:autoRedefine/>
    <w:uiPriority w:val="99"/>
    <w:semiHidden/>
    <w:rsid w:val="00500B1E"/>
    <w:pPr>
      <w:ind w:left="1760"/>
    </w:pPr>
    <w:rPr>
      <w:sz w:val="18"/>
    </w:rPr>
  </w:style>
  <w:style w:type="character" w:styleId="-">
    <w:name w:val="Hyperlink"/>
    <w:basedOn w:val="a0"/>
    <w:uiPriority w:val="99"/>
    <w:rsid w:val="00500B1E"/>
    <w:rPr>
      <w:rFonts w:cs="Times New Roman"/>
      <w:color w:val="0000FF"/>
      <w:u w:val="single"/>
    </w:rPr>
  </w:style>
  <w:style w:type="paragraph" w:styleId="ac">
    <w:name w:val="endnote text"/>
    <w:basedOn w:val="a"/>
    <w:link w:val="Char6"/>
    <w:uiPriority w:val="99"/>
    <w:semiHidden/>
    <w:rsid w:val="00500B1E"/>
    <w:rPr>
      <w:sz w:val="20"/>
    </w:rPr>
  </w:style>
  <w:style w:type="character" w:customStyle="1" w:styleId="Char6">
    <w:name w:val="Κείμενο σημείωσης τέλους Char"/>
    <w:basedOn w:val="a0"/>
    <w:link w:val="ac"/>
    <w:uiPriority w:val="99"/>
    <w:semiHidden/>
    <w:locked/>
    <w:rsid w:val="0053206B"/>
    <w:rPr>
      <w:rFonts w:cs="Times New Roman"/>
      <w:sz w:val="20"/>
      <w:szCs w:val="20"/>
      <w:lang w:val="en-GB"/>
    </w:rPr>
  </w:style>
  <w:style w:type="character" w:styleId="ad">
    <w:name w:val="endnote reference"/>
    <w:basedOn w:val="a0"/>
    <w:uiPriority w:val="99"/>
    <w:semiHidden/>
    <w:rsid w:val="00500B1E"/>
    <w:rPr>
      <w:rFonts w:cs="Times New Roman"/>
      <w:vertAlign w:val="superscript"/>
    </w:rPr>
  </w:style>
  <w:style w:type="paragraph" w:customStyle="1" w:styleId="bodytexttable">
    <w:name w:val="body text table"/>
    <w:basedOn w:val="a"/>
    <w:uiPriority w:val="99"/>
    <w:rsid w:val="00500B1E"/>
    <w:pPr>
      <w:spacing w:line="240" w:lineRule="exact"/>
    </w:pPr>
    <w:rPr>
      <w:sz w:val="18"/>
      <w:lang w:val="el-GR"/>
    </w:rPr>
  </w:style>
  <w:style w:type="character" w:styleId="ae">
    <w:name w:val="annotation reference"/>
    <w:basedOn w:val="a0"/>
    <w:uiPriority w:val="99"/>
    <w:semiHidden/>
    <w:rsid w:val="00500B1E"/>
    <w:rPr>
      <w:rFonts w:cs="Times New Roman"/>
      <w:sz w:val="16"/>
      <w:szCs w:val="16"/>
    </w:rPr>
  </w:style>
  <w:style w:type="paragraph" w:styleId="af">
    <w:name w:val="annotation text"/>
    <w:basedOn w:val="a"/>
    <w:link w:val="Char7"/>
    <w:uiPriority w:val="99"/>
    <w:semiHidden/>
    <w:rsid w:val="00500B1E"/>
    <w:rPr>
      <w:sz w:val="20"/>
    </w:rPr>
  </w:style>
  <w:style w:type="character" w:customStyle="1" w:styleId="Char7">
    <w:name w:val="Κείμενο σχολίου Char"/>
    <w:basedOn w:val="a0"/>
    <w:link w:val="af"/>
    <w:uiPriority w:val="99"/>
    <w:semiHidden/>
    <w:locked/>
    <w:rsid w:val="0053206B"/>
    <w:rPr>
      <w:rFonts w:cs="Times New Roman"/>
      <w:sz w:val="20"/>
      <w:szCs w:val="20"/>
      <w:lang w:val="en-GB"/>
    </w:rPr>
  </w:style>
  <w:style w:type="paragraph" w:styleId="af0">
    <w:name w:val="Title"/>
    <w:basedOn w:val="a"/>
    <w:link w:val="Char8"/>
    <w:uiPriority w:val="99"/>
    <w:qFormat/>
    <w:rsid w:val="00416102"/>
    <w:pPr>
      <w:spacing w:line="360" w:lineRule="atLeast"/>
      <w:jc w:val="center"/>
    </w:pPr>
    <w:rPr>
      <w:rFonts w:ascii="GrHelvetica" w:hAnsi="GrHelvetica"/>
      <w:b/>
      <w:sz w:val="24"/>
      <w:lang w:val="el-GR" w:eastAsia="en-US"/>
    </w:rPr>
  </w:style>
  <w:style w:type="character" w:customStyle="1" w:styleId="Char8">
    <w:name w:val="Τίτλος Char"/>
    <w:basedOn w:val="a0"/>
    <w:link w:val="af0"/>
    <w:uiPriority w:val="99"/>
    <w:locked/>
    <w:rsid w:val="0053206B"/>
    <w:rPr>
      <w:rFonts w:ascii="Cambria" w:hAnsi="Cambria" w:cs="Times New Roman"/>
      <w:b/>
      <w:bCs/>
      <w:kern w:val="28"/>
      <w:sz w:val="32"/>
      <w:szCs w:val="32"/>
      <w:lang w:val="en-GB"/>
    </w:rPr>
  </w:style>
  <w:style w:type="paragraph" w:styleId="-HTML">
    <w:name w:val="HTML Preformatted"/>
    <w:basedOn w:val="a"/>
    <w:link w:val="-HTMLChar"/>
    <w:uiPriority w:val="99"/>
    <w:rsid w:val="00416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40"/>
    </w:pPr>
    <w:rPr>
      <w:rFonts w:ascii="Tahoma" w:eastAsia="Arial Unicode MS" w:hAnsi="Tahoma"/>
      <w:b/>
      <w:color w:val="000080"/>
      <w:sz w:val="23"/>
      <w:lang w:val="el-GR"/>
    </w:rPr>
  </w:style>
  <w:style w:type="character" w:customStyle="1" w:styleId="-HTMLChar">
    <w:name w:val="Προ-διαμορφωμένο HTML Char"/>
    <w:basedOn w:val="a0"/>
    <w:link w:val="-HTML"/>
    <w:uiPriority w:val="99"/>
    <w:semiHidden/>
    <w:locked/>
    <w:rsid w:val="0053206B"/>
    <w:rPr>
      <w:rFonts w:ascii="Courier New" w:hAnsi="Courier New" w:cs="Courier New"/>
      <w:sz w:val="20"/>
      <w:szCs w:val="20"/>
      <w:lang w:val="en-GB"/>
    </w:rPr>
  </w:style>
  <w:style w:type="paragraph" w:customStyle="1" w:styleId="2">
    <w:name w:val="Στυλ2"/>
    <w:basedOn w:val="41"/>
    <w:uiPriority w:val="99"/>
    <w:rsid w:val="00242CE0"/>
    <w:pPr>
      <w:numPr>
        <w:numId w:val="15"/>
      </w:numPr>
      <w:spacing w:line="276" w:lineRule="auto"/>
    </w:pPr>
    <w:rPr>
      <w:rFonts w:ascii="Calibri" w:hAnsi="Calibri" w:cs="Calibri"/>
      <w:szCs w:val="22"/>
      <w:lang w:eastAsia="en-US"/>
    </w:rPr>
  </w:style>
  <w:style w:type="paragraph" w:styleId="41">
    <w:name w:val="List Continue 4"/>
    <w:basedOn w:val="a"/>
    <w:uiPriority w:val="99"/>
    <w:rsid w:val="00242CE0"/>
    <w:pPr>
      <w:spacing w:after="120"/>
      <w:ind w:left="1132"/>
    </w:pPr>
  </w:style>
  <w:style w:type="paragraph" w:customStyle="1" w:styleId="Gr-Note">
    <w:name w:val="Gr-Note"/>
    <w:basedOn w:val="a"/>
    <w:uiPriority w:val="99"/>
    <w:rsid w:val="00801DDF"/>
    <w:pPr>
      <w:numPr>
        <w:numId w:val="23"/>
      </w:numPr>
      <w:tabs>
        <w:tab w:val="left" w:pos="1134"/>
      </w:tabs>
      <w:overflowPunct w:val="0"/>
      <w:autoSpaceDE w:val="0"/>
      <w:autoSpaceDN w:val="0"/>
      <w:adjustRightInd w:val="0"/>
      <w:spacing w:before="80"/>
      <w:jc w:val="both"/>
      <w:textAlignment w:val="baseline"/>
    </w:pPr>
    <w:rPr>
      <w:sz w:val="18"/>
      <w:lang w:val="el-GR" w:eastAsia="en-US"/>
    </w:rPr>
  </w:style>
</w:styles>
</file>

<file path=word/webSettings.xml><?xml version="1.0" encoding="utf-8"?>
<w:webSettings xmlns:r="http://schemas.openxmlformats.org/officeDocument/2006/relationships" xmlns:w="http://schemas.openxmlformats.org/wordprocessingml/2006/main">
  <w:divs>
    <w:div w:id="2685910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8481</Words>
  <Characters>45803</Characters>
  <Application>Microsoft Office Word</Application>
  <DocSecurity>0</DocSecurity>
  <Lines>381</Lines>
  <Paragraphs>108</Paragraphs>
  <ScaleCrop>false</ScaleCrop>
  <Company>ΕΕΤΤ</Company>
  <LinksUpToDate>false</LinksUpToDate>
  <CharactersWithSpaces>54176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ΠΑΡΑΡΤΗΜΑΤΑ  A-Β-Γ-Δ</dc:title>
  <dc:subject/>
  <dc:creator>kolyvas</dc:creator>
  <cp:keywords/>
  <dc:description/>
  <cp:lastModifiedBy>Leonidas Kanellos</cp:lastModifiedBy>
  <cp:revision>2</cp:revision>
  <cp:lastPrinted>2011-09-30T13:29:00Z</cp:lastPrinted>
  <dcterms:created xsi:type="dcterms:W3CDTF">2011-10-01T11:06:00Z</dcterms:created>
  <dcterms:modified xsi:type="dcterms:W3CDTF">2011-10-01T11:06:00Z</dcterms:modified>
</cp:coreProperties>
</file>